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091392" w14:paraId="713CCAE3" w14:textId="77777777">
        <w:trPr>
          <w:cantSplit/>
        </w:trPr>
        <w:tc>
          <w:tcPr>
            <w:tcW w:w="6911" w:type="dxa"/>
          </w:tcPr>
          <w:p w14:paraId="2BD95203" w14:textId="77777777" w:rsidR="00A066F1" w:rsidRPr="00091392" w:rsidRDefault="00241FA2" w:rsidP="00116C7A">
            <w:pPr>
              <w:spacing w:before="400" w:after="48" w:line="240" w:lineRule="atLeast"/>
              <w:rPr>
                <w:rFonts w:ascii="Verdana" w:hAnsi="Verdana"/>
                <w:position w:val="6"/>
              </w:rPr>
            </w:pPr>
            <w:bookmarkStart w:id="0" w:name="_Hlk139895257"/>
            <w:r w:rsidRPr="00091392">
              <w:rPr>
                <w:rFonts w:ascii="Verdana" w:hAnsi="Verdana" w:cs="Times"/>
                <w:b/>
                <w:position w:val="6"/>
                <w:sz w:val="22"/>
                <w:szCs w:val="22"/>
                <w:lang w:val="en-US"/>
              </w:rPr>
              <w:t>World Radiocommunication Conference (WRC-</w:t>
            </w:r>
            <w:r w:rsidR="006D70B0" w:rsidRPr="00091392">
              <w:rPr>
                <w:rFonts w:ascii="Verdana" w:hAnsi="Verdana" w:cs="Times"/>
                <w:b/>
                <w:position w:val="6"/>
                <w:sz w:val="22"/>
                <w:szCs w:val="22"/>
                <w:lang w:val="en-US"/>
              </w:rPr>
              <w:t>23</w:t>
            </w:r>
            <w:r w:rsidRPr="00091392">
              <w:rPr>
                <w:rFonts w:ascii="Verdana" w:hAnsi="Verdana" w:cs="Times"/>
                <w:b/>
                <w:position w:val="6"/>
                <w:sz w:val="22"/>
                <w:szCs w:val="22"/>
                <w:lang w:val="en-US"/>
              </w:rPr>
              <w:t>)</w:t>
            </w:r>
            <w:r w:rsidRPr="00091392">
              <w:rPr>
                <w:rFonts w:ascii="Verdana" w:hAnsi="Verdana" w:cs="Times"/>
                <w:b/>
                <w:position w:val="6"/>
                <w:sz w:val="26"/>
                <w:szCs w:val="26"/>
                <w:lang w:val="en-US"/>
              </w:rPr>
              <w:br/>
            </w:r>
            <w:r w:rsidR="00A8284C" w:rsidRPr="00091392">
              <w:rPr>
                <w:rFonts w:ascii="Verdana" w:hAnsi="Verdana" w:cs="Times"/>
                <w:b/>
                <w:position w:val="6"/>
                <w:sz w:val="18"/>
                <w:szCs w:val="18"/>
                <w:lang w:val="en-US"/>
              </w:rPr>
              <w:t>Dubai, 20 November - 15 December 2023</w:t>
            </w:r>
          </w:p>
        </w:tc>
        <w:tc>
          <w:tcPr>
            <w:tcW w:w="3120" w:type="dxa"/>
          </w:tcPr>
          <w:p w14:paraId="4B2BFAAE" w14:textId="77777777" w:rsidR="00A066F1" w:rsidRPr="00091392" w:rsidRDefault="00DF78E0" w:rsidP="00DF78E0">
            <w:pPr>
              <w:spacing w:before="0" w:line="240" w:lineRule="atLeast"/>
            </w:pPr>
            <w:r w:rsidRPr="00091392">
              <w:rPr>
                <w:noProof/>
                <w:lang w:val="de-DE" w:eastAsia="de-DE"/>
              </w:rPr>
              <w:drawing>
                <wp:inline distT="0" distB="0" distL="0" distR="0" wp14:anchorId="32DB20FE" wp14:editId="1B8D840C">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E0D82" w:rsidRPr="00091392" w14:paraId="1E6F9EE5" w14:textId="77777777">
        <w:trPr>
          <w:cantSplit/>
        </w:trPr>
        <w:tc>
          <w:tcPr>
            <w:tcW w:w="6911" w:type="dxa"/>
            <w:tcBorders>
              <w:bottom w:val="single" w:sz="12" w:space="0" w:color="auto"/>
            </w:tcBorders>
          </w:tcPr>
          <w:p w14:paraId="444052F6" w14:textId="77777777" w:rsidR="00AE0D82" w:rsidRPr="00091392" w:rsidRDefault="00AE0D82" w:rsidP="004B34F7">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72BB81CE" w14:textId="77777777" w:rsidR="00AE0D82" w:rsidRPr="00091392" w:rsidRDefault="00AE0D82" w:rsidP="00AE0D82">
            <w:pPr>
              <w:spacing w:before="0" w:line="240" w:lineRule="atLeast"/>
              <w:rPr>
                <w:rFonts w:ascii="Verdana" w:hAnsi="Verdana"/>
                <w:b/>
                <w:szCs w:val="24"/>
              </w:rPr>
            </w:pPr>
          </w:p>
        </w:tc>
      </w:tr>
      <w:tr w:rsidR="00AE0D82" w:rsidRPr="00091392" w14:paraId="0718ACB4" w14:textId="77777777" w:rsidTr="00091392">
        <w:trPr>
          <w:cantSplit/>
          <w:trHeight w:val="30"/>
        </w:trPr>
        <w:tc>
          <w:tcPr>
            <w:tcW w:w="6911" w:type="dxa"/>
            <w:tcBorders>
              <w:top w:val="single" w:sz="12" w:space="0" w:color="auto"/>
            </w:tcBorders>
          </w:tcPr>
          <w:p w14:paraId="3B2F6FC3" w14:textId="77777777" w:rsidR="00AE0D82" w:rsidRPr="00091392" w:rsidRDefault="00AE0D82" w:rsidP="00AE0D82">
            <w:pPr>
              <w:spacing w:before="0" w:after="48" w:line="240" w:lineRule="atLeast"/>
              <w:rPr>
                <w:rFonts w:ascii="Verdana" w:hAnsi="Verdana"/>
                <w:b/>
                <w:smallCaps/>
                <w:sz w:val="20"/>
              </w:rPr>
            </w:pPr>
          </w:p>
        </w:tc>
        <w:tc>
          <w:tcPr>
            <w:tcW w:w="3120" w:type="dxa"/>
            <w:tcBorders>
              <w:top w:val="single" w:sz="12" w:space="0" w:color="auto"/>
            </w:tcBorders>
          </w:tcPr>
          <w:p w14:paraId="25DF6B00" w14:textId="23DB7F18" w:rsidR="00AE0D82" w:rsidRPr="00091392" w:rsidRDefault="00CD15E1" w:rsidP="00AE0D82">
            <w:pPr>
              <w:spacing w:before="0" w:line="240" w:lineRule="atLeast"/>
              <w:rPr>
                <w:rFonts w:ascii="Verdana" w:hAnsi="Verdana"/>
                <w:b/>
                <w:bCs/>
                <w:sz w:val="20"/>
                <w:lang w:val="en-US"/>
              </w:rPr>
            </w:pPr>
            <w:r w:rsidRPr="00E47975">
              <w:rPr>
                <w:rFonts w:ascii="Verdana" w:hAnsi="Verdana"/>
                <w:b/>
                <w:sz w:val="20"/>
              </w:rPr>
              <w:t xml:space="preserve">Doc. </w:t>
            </w:r>
            <w:proofErr w:type="gramStart"/>
            <w:r w:rsidRPr="00E47975">
              <w:rPr>
                <w:rFonts w:ascii="Verdana" w:hAnsi="Verdana"/>
                <w:b/>
                <w:sz w:val="20"/>
              </w:rPr>
              <w:t>CPG(</w:t>
            </w:r>
            <w:proofErr w:type="gramEnd"/>
            <w:r w:rsidRPr="00E47975">
              <w:rPr>
                <w:rFonts w:ascii="Verdana" w:hAnsi="Verdana"/>
                <w:b/>
                <w:sz w:val="20"/>
              </w:rPr>
              <w:t>23)</w:t>
            </w:r>
            <w:r w:rsidR="00582474">
              <w:rPr>
                <w:rFonts w:ascii="Verdana" w:hAnsi="Verdana"/>
                <w:b/>
                <w:sz w:val="20"/>
              </w:rPr>
              <w:t>060</w:t>
            </w:r>
            <w:r>
              <w:rPr>
                <w:rFonts w:ascii="Verdana" w:hAnsi="Verdana"/>
                <w:b/>
                <w:sz w:val="20"/>
              </w:rPr>
              <w:t xml:space="preserve"> </w:t>
            </w:r>
            <w:r w:rsidRPr="00E47975">
              <w:rPr>
                <w:rFonts w:ascii="Verdana" w:hAnsi="Verdana"/>
                <w:b/>
                <w:sz w:val="20"/>
              </w:rPr>
              <w:t>ANNEX V-</w:t>
            </w:r>
            <w:r>
              <w:rPr>
                <w:rFonts w:ascii="Verdana" w:hAnsi="Verdana"/>
                <w:b/>
                <w:sz w:val="20"/>
              </w:rPr>
              <w:t>15</w:t>
            </w:r>
          </w:p>
        </w:tc>
      </w:tr>
      <w:tr w:rsidR="002F734A" w:rsidRPr="00582474" w14:paraId="20FB0EF4" w14:textId="77777777">
        <w:trPr>
          <w:cantSplit/>
          <w:trHeight w:val="23"/>
        </w:trPr>
        <w:tc>
          <w:tcPr>
            <w:tcW w:w="6911" w:type="dxa"/>
            <w:shd w:val="clear" w:color="auto" w:fill="auto"/>
          </w:tcPr>
          <w:p w14:paraId="58A636BA" w14:textId="77777777" w:rsidR="002F734A" w:rsidRPr="00091392" w:rsidRDefault="002F734A" w:rsidP="002F734A">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091392">
              <w:rPr>
                <w:rFonts w:ascii="Verdana" w:hAnsi="Verdana"/>
                <w:sz w:val="20"/>
                <w:szCs w:val="20"/>
              </w:rPr>
              <w:t>PLENARY MEETING</w:t>
            </w:r>
          </w:p>
        </w:tc>
        <w:tc>
          <w:tcPr>
            <w:tcW w:w="3120" w:type="dxa"/>
          </w:tcPr>
          <w:p w14:paraId="7B8E6664" w14:textId="77777777" w:rsidR="002F734A" w:rsidRPr="00091392" w:rsidRDefault="002F734A" w:rsidP="002F734A">
            <w:pPr>
              <w:tabs>
                <w:tab w:val="left" w:pos="851"/>
              </w:tabs>
              <w:spacing w:before="0" w:line="240" w:lineRule="atLeast"/>
              <w:rPr>
                <w:rFonts w:ascii="Verdana" w:hAnsi="Verdana"/>
                <w:sz w:val="20"/>
                <w:lang w:val="it-IT"/>
              </w:rPr>
            </w:pPr>
            <w:r w:rsidRPr="00091392">
              <w:rPr>
                <w:rFonts w:ascii="Verdana" w:hAnsi="Verdana"/>
                <w:b/>
                <w:sz w:val="20"/>
                <w:lang w:val="it-IT"/>
              </w:rPr>
              <w:t>Addendum 15 to</w:t>
            </w:r>
            <w:r w:rsidRPr="00091392">
              <w:rPr>
                <w:rFonts w:ascii="Verdana" w:hAnsi="Verdana"/>
                <w:b/>
                <w:sz w:val="20"/>
                <w:lang w:val="it-IT"/>
              </w:rPr>
              <w:br/>
              <w:t>Document XXXX-E</w:t>
            </w:r>
          </w:p>
        </w:tc>
      </w:tr>
      <w:tr w:rsidR="002F734A" w:rsidRPr="00091392" w14:paraId="488A0000" w14:textId="77777777">
        <w:trPr>
          <w:cantSplit/>
          <w:trHeight w:val="23"/>
        </w:trPr>
        <w:tc>
          <w:tcPr>
            <w:tcW w:w="6911" w:type="dxa"/>
            <w:shd w:val="clear" w:color="auto" w:fill="auto"/>
          </w:tcPr>
          <w:p w14:paraId="5A796D99" w14:textId="77777777" w:rsidR="002F734A" w:rsidRPr="00091392" w:rsidRDefault="002F734A" w:rsidP="002F734A">
            <w:pPr>
              <w:tabs>
                <w:tab w:val="left" w:pos="851"/>
              </w:tabs>
              <w:spacing w:before="0" w:line="240" w:lineRule="atLeast"/>
              <w:rPr>
                <w:rFonts w:ascii="Verdana" w:hAnsi="Verdana"/>
                <w:b/>
                <w:sz w:val="20"/>
                <w:lang w:val="it-IT"/>
              </w:rPr>
            </w:pPr>
            <w:bookmarkStart w:id="4" w:name="ddate" w:colFirst="1" w:colLast="1"/>
            <w:bookmarkStart w:id="5" w:name="dblank" w:colFirst="0" w:colLast="0"/>
            <w:bookmarkEnd w:id="2"/>
            <w:bookmarkEnd w:id="3"/>
          </w:p>
        </w:tc>
        <w:tc>
          <w:tcPr>
            <w:tcW w:w="3120" w:type="dxa"/>
          </w:tcPr>
          <w:p w14:paraId="7F6E60F1" w14:textId="77777777" w:rsidR="002F734A" w:rsidRPr="00091392" w:rsidRDefault="002F734A" w:rsidP="002F734A">
            <w:pPr>
              <w:tabs>
                <w:tab w:val="left" w:pos="993"/>
              </w:tabs>
              <w:spacing w:before="0"/>
              <w:rPr>
                <w:rFonts w:ascii="Verdana" w:hAnsi="Verdana"/>
                <w:sz w:val="20"/>
              </w:rPr>
            </w:pPr>
            <w:r w:rsidRPr="00091392">
              <w:rPr>
                <w:rFonts w:ascii="Verdana" w:hAnsi="Verdana"/>
                <w:b/>
                <w:sz w:val="20"/>
              </w:rPr>
              <w:t>Date 202</w:t>
            </w:r>
            <w:r w:rsidR="006A0EF3" w:rsidRPr="00091392">
              <w:rPr>
                <w:rFonts w:ascii="Verdana" w:hAnsi="Verdana"/>
                <w:b/>
                <w:sz w:val="20"/>
              </w:rPr>
              <w:t>3</w:t>
            </w:r>
          </w:p>
        </w:tc>
      </w:tr>
      <w:tr w:rsidR="002F734A" w:rsidRPr="00091392" w14:paraId="1268C859" w14:textId="77777777">
        <w:trPr>
          <w:cantSplit/>
          <w:trHeight w:val="23"/>
        </w:trPr>
        <w:tc>
          <w:tcPr>
            <w:tcW w:w="6911" w:type="dxa"/>
            <w:shd w:val="clear" w:color="auto" w:fill="auto"/>
          </w:tcPr>
          <w:p w14:paraId="712EE2FA" w14:textId="77777777" w:rsidR="002F734A" w:rsidRPr="00091392" w:rsidRDefault="002F734A" w:rsidP="002F734A">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2EC68F00" w14:textId="77777777" w:rsidR="002F734A" w:rsidRPr="00091392" w:rsidRDefault="002F734A" w:rsidP="002F734A">
            <w:pPr>
              <w:tabs>
                <w:tab w:val="left" w:pos="993"/>
              </w:tabs>
              <w:spacing w:before="0"/>
              <w:rPr>
                <w:rFonts w:ascii="Verdana" w:hAnsi="Verdana"/>
                <w:b/>
                <w:sz w:val="20"/>
              </w:rPr>
            </w:pPr>
            <w:r w:rsidRPr="00091392">
              <w:rPr>
                <w:rFonts w:ascii="Verdana" w:hAnsi="Verdana"/>
                <w:b/>
                <w:sz w:val="20"/>
              </w:rPr>
              <w:t>Original: English</w:t>
            </w:r>
          </w:p>
        </w:tc>
      </w:tr>
      <w:tr w:rsidR="002F734A" w:rsidRPr="00091392" w14:paraId="58404B3E" w14:textId="77777777" w:rsidTr="00025864">
        <w:trPr>
          <w:cantSplit/>
          <w:trHeight w:val="23"/>
        </w:trPr>
        <w:tc>
          <w:tcPr>
            <w:tcW w:w="10031" w:type="dxa"/>
            <w:gridSpan w:val="2"/>
            <w:shd w:val="clear" w:color="auto" w:fill="auto"/>
          </w:tcPr>
          <w:p w14:paraId="58DAAD89" w14:textId="77777777" w:rsidR="002F734A" w:rsidRPr="00091392" w:rsidRDefault="002F734A" w:rsidP="002F734A">
            <w:pPr>
              <w:tabs>
                <w:tab w:val="left" w:pos="993"/>
              </w:tabs>
              <w:spacing w:before="0"/>
              <w:rPr>
                <w:rFonts w:ascii="Verdana" w:hAnsi="Verdana"/>
                <w:b/>
                <w:sz w:val="20"/>
              </w:rPr>
            </w:pPr>
          </w:p>
        </w:tc>
      </w:tr>
      <w:tr w:rsidR="002F734A" w:rsidRPr="00091392" w14:paraId="72FB9115" w14:textId="77777777" w:rsidTr="00025864">
        <w:trPr>
          <w:cantSplit/>
          <w:trHeight w:val="23"/>
        </w:trPr>
        <w:tc>
          <w:tcPr>
            <w:tcW w:w="10031" w:type="dxa"/>
            <w:gridSpan w:val="2"/>
            <w:shd w:val="clear" w:color="auto" w:fill="auto"/>
          </w:tcPr>
          <w:p w14:paraId="359367A2" w14:textId="77777777" w:rsidR="002F734A" w:rsidRPr="00091392" w:rsidRDefault="002F734A" w:rsidP="002F734A">
            <w:pPr>
              <w:pStyle w:val="Source"/>
            </w:pPr>
            <w:r w:rsidRPr="00091392">
              <w:t>European Common Proposals</w:t>
            </w:r>
          </w:p>
        </w:tc>
      </w:tr>
      <w:tr w:rsidR="002F734A" w:rsidRPr="00091392" w14:paraId="0553B021" w14:textId="77777777" w:rsidTr="00025864">
        <w:trPr>
          <w:cantSplit/>
          <w:trHeight w:val="23"/>
        </w:trPr>
        <w:tc>
          <w:tcPr>
            <w:tcW w:w="10031" w:type="dxa"/>
            <w:gridSpan w:val="2"/>
            <w:shd w:val="clear" w:color="auto" w:fill="auto"/>
          </w:tcPr>
          <w:p w14:paraId="37F9CDA9" w14:textId="77777777" w:rsidR="002F734A" w:rsidRPr="00091392" w:rsidRDefault="002F734A" w:rsidP="002F734A">
            <w:pPr>
              <w:pStyle w:val="Title1"/>
            </w:pPr>
            <w:r w:rsidRPr="00091392">
              <w:t>Proposals for the work of the conference</w:t>
            </w:r>
          </w:p>
        </w:tc>
      </w:tr>
      <w:tr w:rsidR="002F734A" w:rsidRPr="00091392" w14:paraId="554EF78D" w14:textId="77777777" w:rsidTr="00025864">
        <w:trPr>
          <w:cantSplit/>
          <w:trHeight w:val="23"/>
        </w:trPr>
        <w:tc>
          <w:tcPr>
            <w:tcW w:w="10031" w:type="dxa"/>
            <w:gridSpan w:val="2"/>
            <w:shd w:val="clear" w:color="auto" w:fill="auto"/>
          </w:tcPr>
          <w:p w14:paraId="76988C65" w14:textId="77777777" w:rsidR="002F734A" w:rsidRPr="00091392" w:rsidRDefault="002F734A" w:rsidP="002F734A">
            <w:pPr>
              <w:pStyle w:val="Title2"/>
            </w:pPr>
          </w:p>
        </w:tc>
      </w:tr>
      <w:tr w:rsidR="002F734A" w:rsidRPr="00091392" w14:paraId="11F31643" w14:textId="77777777" w:rsidTr="00025864">
        <w:trPr>
          <w:cantSplit/>
          <w:trHeight w:val="23"/>
        </w:trPr>
        <w:tc>
          <w:tcPr>
            <w:tcW w:w="10031" w:type="dxa"/>
            <w:gridSpan w:val="2"/>
            <w:shd w:val="clear" w:color="auto" w:fill="auto"/>
          </w:tcPr>
          <w:p w14:paraId="517BB59D" w14:textId="77777777" w:rsidR="002F734A" w:rsidRPr="00091392" w:rsidRDefault="002F734A" w:rsidP="002F734A">
            <w:pPr>
              <w:pStyle w:val="Agendaitem"/>
            </w:pPr>
            <w:r w:rsidRPr="00091392">
              <w:t xml:space="preserve">Agenda </w:t>
            </w:r>
            <w:proofErr w:type="spellStart"/>
            <w:r w:rsidRPr="00091392">
              <w:t>item</w:t>
            </w:r>
            <w:proofErr w:type="spellEnd"/>
            <w:r w:rsidRPr="00091392">
              <w:t xml:space="preserve"> 1.15</w:t>
            </w:r>
          </w:p>
        </w:tc>
      </w:tr>
    </w:tbl>
    <w:bookmarkEnd w:id="6"/>
    <w:bookmarkEnd w:id="7"/>
    <w:p w14:paraId="35A9D418" w14:textId="77777777" w:rsidR="00187BD9" w:rsidRPr="00091392" w:rsidRDefault="00102414" w:rsidP="009F7D6F">
      <w:r w:rsidRPr="00091392">
        <w:t>1.15</w:t>
      </w:r>
      <w:r w:rsidRPr="00091392">
        <w:tab/>
        <w:t xml:space="preserve">to harmonize the use of the frequency band 12.75-13.25 GHz (Earth-to-space) by earth stations on aircraft and vessels communicating with geostationary space stations in the fixed-satellite service globally, in accordance with Resolution </w:t>
      </w:r>
      <w:r w:rsidRPr="00091392">
        <w:rPr>
          <w:b/>
          <w:bCs/>
        </w:rPr>
        <w:t>172</w:t>
      </w:r>
      <w:r w:rsidRPr="00091392">
        <w:rPr>
          <w:b/>
        </w:rPr>
        <w:t xml:space="preserve"> (WRC</w:t>
      </w:r>
      <w:r w:rsidRPr="00091392">
        <w:rPr>
          <w:b/>
        </w:rPr>
        <w:noBreakHyphen/>
        <w:t>19)</w:t>
      </w:r>
      <w:r w:rsidRPr="00091392">
        <w:t>;</w:t>
      </w:r>
    </w:p>
    <w:p w14:paraId="4F3A68B2" w14:textId="77777777" w:rsidR="00794863" w:rsidRPr="00091392" w:rsidRDefault="00794863" w:rsidP="00794863">
      <w:pPr>
        <w:spacing w:before="160"/>
        <w:rPr>
          <w:rFonts w:ascii="Times New Roman Bold" w:hAnsi="Times New Roman Bold" w:cs="Times New Roman Bold"/>
          <w:b/>
          <w:lang w:val="en-US"/>
        </w:rPr>
      </w:pPr>
      <w:r w:rsidRPr="00091392">
        <w:rPr>
          <w:rFonts w:ascii="Times New Roman Bold" w:hAnsi="Times New Roman Bold" w:cs="Times New Roman Bold"/>
          <w:b/>
          <w:lang w:val="en-US"/>
        </w:rPr>
        <w:t>Introduction</w:t>
      </w:r>
    </w:p>
    <w:p w14:paraId="0ECF558D" w14:textId="77777777" w:rsidR="006E764D" w:rsidRPr="00091392" w:rsidRDefault="006E764D" w:rsidP="00DD55C7">
      <w:pPr>
        <w:pStyle w:val="enumlev1"/>
        <w:ind w:left="1130" w:hanging="1130"/>
        <w:rPr>
          <w:lang w:eastAsia="zh-CN"/>
        </w:rPr>
      </w:pPr>
    </w:p>
    <w:p w14:paraId="4311B061" w14:textId="77777777" w:rsidR="00AD1C5F" w:rsidRPr="00091392" w:rsidRDefault="00AD1C5F" w:rsidP="00794863">
      <w:bookmarkStart w:id="8" w:name="_Hlk94695853"/>
      <w:r w:rsidRPr="00091392">
        <w:rPr>
          <w:lang w:val="en-US"/>
        </w:rPr>
        <w:t xml:space="preserve">This European Common Proposal </w:t>
      </w:r>
      <w:proofErr w:type="gramStart"/>
      <w:r w:rsidRPr="00091392">
        <w:rPr>
          <w:lang w:val="en-US"/>
        </w:rPr>
        <w:t>proposes</w:t>
      </w:r>
      <w:r w:rsidRPr="00091392" w:rsidDel="00AD1C5F">
        <w:t xml:space="preserve"> </w:t>
      </w:r>
      <w:bookmarkStart w:id="9" w:name="_Hlk53493298"/>
      <w:r w:rsidR="00794863" w:rsidRPr="00091392">
        <w:t xml:space="preserve"> regulatory</w:t>
      </w:r>
      <w:proofErr w:type="gramEnd"/>
      <w:r w:rsidR="00794863" w:rsidRPr="00091392">
        <w:t xml:space="preserve"> </w:t>
      </w:r>
      <w:r w:rsidRPr="00091392">
        <w:rPr>
          <w:lang w:val="en-US"/>
        </w:rPr>
        <w:t>provisions</w:t>
      </w:r>
      <w:r w:rsidR="00794863" w:rsidRPr="00091392">
        <w:t xml:space="preserve"> and technical requirements </w:t>
      </w:r>
      <w:r w:rsidRPr="00091392">
        <w:rPr>
          <w:lang w:val="en-US"/>
        </w:rPr>
        <w:t>to allow</w:t>
      </w:r>
      <w:r w:rsidR="00794863" w:rsidRPr="00091392">
        <w:t xml:space="preserve"> operation of earth stations </w:t>
      </w:r>
      <w:r w:rsidRPr="00091392">
        <w:t xml:space="preserve">in motion (ESIMs) </w:t>
      </w:r>
      <w:r w:rsidR="00794863" w:rsidRPr="00091392">
        <w:t xml:space="preserve">on aircraft </w:t>
      </w:r>
      <w:r w:rsidRPr="00091392">
        <w:t xml:space="preserve">(A-ESIMs) </w:t>
      </w:r>
      <w:r w:rsidR="00794863" w:rsidRPr="00091392">
        <w:t xml:space="preserve">and vessels </w:t>
      </w:r>
      <w:r w:rsidRPr="00091392">
        <w:t xml:space="preserve">(M-ESIMs) communicating with geostationary space stations in the fixed-satellite service </w:t>
      </w:r>
      <w:r w:rsidR="00794863" w:rsidRPr="00091392">
        <w:t>in the frequency band 12.75-13.25 GHz (Earth-to-space) with conditions that protect the services currently allocated in this frequency band and bands adjacent to it</w:t>
      </w:r>
      <w:bookmarkEnd w:id="8"/>
      <w:bookmarkEnd w:id="9"/>
      <w:r w:rsidR="00794863" w:rsidRPr="00091392">
        <w:t>.</w:t>
      </w:r>
      <w:r w:rsidR="007E271F" w:rsidRPr="00091392">
        <w:t xml:space="preserve"> </w:t>
      </w:r>
    </w:p>
    <w:p w14:paraId="18A84EE2" w14:textId="77777777" w:rsidR="00AD1C5F" w:rsidRPr="00091392" w:rsidRDefault="00AD1C5F" w:rsidP="00AD1C5F">
      <w:r w:rsidRPr="00091392">
        <w:t>Following regulatory and technical provisions are proposed for A</w:t>
      </w:r>
      <w:r w:rsidR="0091489C" w:rsidRPr="00091392">
        <w:t>-</w:t>
      </w:r>
      <w:r w:rsidRPr="00091392">
        <w:t>ESIMs and M</w:t>
      </w:r>
      <w:r w:rsidR="0091489C" w:rsidRPr="00091392">
        <w:t>-</w:t>
      </w:r>
      <w:r w:rsidRPr="00091392">
        <w:t>ESIMs:</w:t>
      </w:r>
    </w:p>
    <w:p w14:paraId="0BE6FF2F" w14:textId="77777777" w:rsidR="00AD1C5F" w:rsidRPr="00091392" w:rsidRDefault="00AD1C5F" w:rsidP="00AD1C5F">
      <w:pPr>
        <w:pStyle w:val="Paragraphedeliste"/>
        <w:numPr>
          <w:ilvl w:val="0"/>
          <w:numId w:val="42"/>
        </w:numPr>
      </w:pPr>
      <w:r w:rsidRPr="00091392">
        <w:t xml:space="preserve">regulatory procedure based on separate Appendix </w:t>
      </w:r>
      <w:r w:rsidRPr="00091392">
        <w:rPr>
          <w:b/>
          <w:bCs/>
        </w:rPr>
        <w:t>30B</w:t>
      </w:r>
      <w:r w:rsidRPr="00091392">
        <w:t xml:space="preserve"> ESIM List to ensure protection of the Appendix </w:t>
      </w:r>
      <w:r w:rsidRPr="00091392">
        <w:rPr>
          <w:rStyle w:val="ECCHLbold"/>
        </w:rPr>
        <w:t>30B</w:t>
      </w:r>
      <w:r w:rsidRPr="00091392">
        <w:t xml:space="preserve"> allotments in the Plan and the assignments in the List</w:t>
      </w:r>
    </w:p>
    <w:p w14:paraId="37D861B3" w14:textId="77777777" w:rsidR="00AD1C5F" w:rsidRPr="00091392" w:rsidRDefault="00AD1C5F" w:rsidP="00AD1C5F">
      <w:pPr>
        <w:pStyle w:val="Paragraphedeliste"/>
        <w:numPr>
          <w:ilvl w:val="0"/>
          <w:numId w:val="42"/>
        </w:numPr>
      </w:pPr>
      <w:r w:rsidRPr="00091392">
        <w:t xml:space="preserve">to limit the operation of ESIMs to the territories of administrations which have given agreement under Article 6 of Appendix </w:t>
      </w:r>
      <w:r w:rsidRPr="00091392">
        <w:rPr>
          <w:rStyle w:val="ECCHLbold"/>
        </w:rPr>
        <w:t>30B</w:t>
      </w:r>
      <w:r w:rsidRPr="00091392">
        <w:t xml:space="preserve"> and have authorised such operation within their territories</w:t>
      </w:r>
    </w:p>
    <w:p w14:paraId="0328EFA4" w14:textId="77777777" w:rsidR="00AD1C5F" w:rsidRPr="00091392" w:rsidRDefault="00AD1C5F" w:rsidP="00AD1C5F">
      <w:pPr>
        <w:pStyle w:val="Paragraphedeliste"/>
        <w:numPr>
          <w:ilvl w:val="0"/>
          <w:numId w:val="42"/>
        </w:numPr>
      </w:pPr>
      <w:r w:rsidRPr="00091392">
        <w:t>to ensure that the characteristics of ESIMs remain in the envelope of notified earth station characteristics</w:t>
      </w:r>
    </w:p>
    <w:p w14:paraId="547E115C" w14:textId="77777777" w:rsidR="00AD1C5F" w:rsidRPr="00091392" w:rsidRDefault="00AD1C5F" w:rsidP="00AD1C5F">
      <w:pPr>
        <w:pStyle w:val="Paragraphedeliste"/>
        <w:numPr>
          <w:ilvl w:val="0"/>
          <w:numId w:val="42"/>
        </w:numPr>
      </w:pPr>
      <w:r w:rsidRPr="00091392">
        <w:t>to establish on-axis and off-axis e.i.r.p. density limits for the purpose of the protection of non-GSO FSS systems</w:t>
      </w:r>
    </w:p>
    <w:p w14:paraId="036CEBC4" w14:textId="31EC76C5" w:rsidR="00AD1C5F" w:rsidRPr="00091392" w:rsidRDefault="00AD1C5F" w:rsidP="00AD1C5F">
      <w:pPr>
        <w:pStyle w:val="Paragraphedeliste"/>
        <w:numPr>
          <w:ilvl w:val="0"/>
          <w:numId w:val="42"/>
        </w:numPr>
      </w:pPr>
      <w:r w:rsidRPr="00091392">
        <w:t xml:space="preserve">to establish power flux density (pfd) limits on the earth surface for A-ESIM and the associated methodology for the </w:t>
      </w:r>
      <w:r w:rsidR="00EC1D83" w:rsidRPr="00091392">
        <w:t>Radiocommunication Bureau (</w:t>
      </w:r>
      <w:r w:rsidRPr="00091392">
        <w:t>BR</w:t>
      </w:r>
      <w:r w:rsidR="00EC1D83" w:rsidRPr="00091392">
        <w:t>)</w:t>
      </w:r>
      <w:r w:rsidRPr="00091392">
        <w:t xml:space="preserve"> to examine the compliance of an A</w:t>
      </w:r>
      <w:r w:rsidR="0091489C" w:rsidRPr="00091392">
        <w:t>-</w:t>
      </w:r>
      <w:r w:rsidRPr="00091392">
        <w:t xml:space="preserve">ESIM with these pfd limits to ensure the protection of mobile and fixed services </w:t>
      </w:r>
    </w:p>
    <w:p w14:paraId="049D738E" w14:textId="77777777" w:rsidR="00AD1C5F" w:rsidRPr="00091392" w:rsidRDefault="00AD1C5F" w:rsidP="00AD1C5F">
      <w:pPr>
        <w:pStyle w:val="Paragraphedeliste"/>
        <w:numPr>
          <w:ilvl w:val="0"/>
          <w:numId w:val="42"/>
        </w:numPr>
      </w:pPr>
      <w:r w:rsidRPr="00091392">
        <w:t xml:space="preserve">to identify the notifying administration of the GSO network with which the ESIMs communicate to address the potential cases of harmful interference </w:t>
      </w:r>
    </w:p>
    <w:p w14:paraId="2766CEA7" w14:textId="77777777" w:rsidR="00187BD9" w:rsidRPr="00AF457C" w:rsidRDefault="00091392" w:rsidP="00091392">
      <w:pPr>
        <w:pStyle w:val="Headingb"/>
        <w:rPr>
          <w:lang w:val="en-GB"/>
        </w:rPr>
      </w:pPr>
      <w:r w:rsidRPr="00AF457C">
        <w:rPr>
          <w:lang w:val="en-GB"/>
        </w:rPr>
        <w:t>Proposals</w:t>
      </w:r>
      <w:r w:rsidR="00187BD9" w:rsidRPr="00AF457C">
        <w:rPr>
          <w:lang w:val="en-GB"/>
        </w:rPr>
        <w:br w:type="page"/>
      </w:r>
    </w:p>
    <w:p w14:paraId="2E129BC2" w14:textId="77777777" w:rsidR="002014CB" w:rsidRPr="00091392" w:rsidRDefault="00102414" w:rsidP="007F1392">
      <w:pPr>
        <w:pStyle w:val="ArtNo"/>
        <w:spacing w:before="0"/>
      </w:pPr>
      <w:bookmarkStart w:id="10" w:name="_Toc42842383"/>
      <w:r w:rsidRPr="00091392">
        <w:lastRenderedPageBreak/>
        <w:t xml:space="preserve">ARTICLE </w:t>
      </w:r>
      <w:r w:rsidRPr="00091392">
        <w:rPr>
          <w:rFonts w:eastAsiaTheme="majorEastAsia"/>
        </w:rPr>
        <w:t>5</w:t>
      </w:r>
      <w:bookmarkEnd w:id="10"/>
    </w:p>
    <w:p w14:paraId="1AEE3912" w14:textId="77777777" w:rsidR="002014CB" w:rsidRPr="00091392" w:rsidRDefault="00102414" w:rsidP="007F1392">
      <w:pPr>
        <w:pStyle w:val="Arttitle"/>
      </w:pPr>
      <w:bookmarkStart w:id="11" w:name="_Toc327956583"/>
      <w:bookmarkStart w:id="12" w:name="_Toc42842384"/>
      <w:r w:rsidRPr="00091392">
        <w:t>Frequency allocations</w:t>
      </w:r>
      <w:bookmarkEnd w:id="11"/>
      <w:bookmarkEnd w:id="12"/>
    </w:p>
    <w:p w14:paraId="401027FA" w14:textId="77777777" w:rsidR="002014CB" w:rsidRPr="00091392" w:rsidRDefault="00102414" w:rsidP="007F1392">
      <w:pPr>
        <w:pStyle w:val="Section1"/>
        <w:keepNext/>
      </w:pPr>
      <w:r w:rsidRPr="00091392">
        <w:t>Section IV – Table of Frequency Allocations</w:t>
      </w:r>
      <w:r w:rsidRPr="00091392">
        <w:br/>
      </w:r>
      <w:r w:rsidRPr="00091392">
        <w:rPr>
          <w:b w:val="0"/>
          <w:bCs/>
        </w:rPr>
        <w:t xml:space="preserve">(See No. </w:t>
      </w:r>
      <w:r w:rsidRPr="00091392">
        <w:t>2.1</w:t>
      </w:r>
      <w:r w:rsidRPr="00091392">
        <w:rPr>
          <w:b w:val="0"/>
          <w:bCs/>
        </w:rPr>
        <w:t>)</w:t>
      </w:r>
      <w:r w:rsidRPr="00091392">
        <w:rPr>
          <w:b w:val="0"/>
          <w:bCs/>
        </w:rPr>
        <w:br/>
      </w:r>
      <w:r w:rsidRPr="00091392">
        <w:br/>
      </w:r>
    </w:p>
    <w:p w14:paraId="46DA83C0" w14:textId="77777777" w:rsidR="00952365" w:rsidRPr="00091392" w:rsidRDefault="00102414">
      <w:pPr>
        <w:pStyle w:val="Proposal"/>
      </w:pPr>
      <w:r w:rsidRPr="00091392">
        <w:t>MOD</w:t>
      </w:r>
      <w:r w:rsidRPr="00091392">
        <w:tab/>
        <w:t>EUR/</w:t>
      </w:r>
      <w:r w:rsidR="00794863" w:rsidRPr="00091392">
        <w:t>XXXX</w:t>
      </w:r>
      <w:r w:rsidRPr="00091392">
        <w:t>A15/1</w:t>
      </w:r>
    </w:p>
    <w:p w14:paraId="47FD4619" w14:textId="77777777" w:rsidR="002014CB" w:rsidRPr="00091392" w:rsidRDefault="00102414" w:rsidP="007F1392">
      <w:pPr>
        <w:pStyle w:val="Tabletitle"/>
      </w:pPr>
      <w:r w:rsidRPr="00091392">
        <w:t>11.7-13.4 GHz</w:t>
      </w:r>
    </w:p>
    <w:tbl>
      <w:tblPr>
        <w:tblW w:w="9289" w:type="dxa"/>
        <w:jc w:val="center"/>
        <w:tblLayout w:type="fixed"/>
        <w:tblCellMar>
          <w:left w:w="107" w:type="dxa"/>
          <w:right w:w="107" w:type="dxa"/>
        </w:tblCellMar>
        <w:tblLook w:val="0000" w:firstRow="0" w:lastRow="0" w:firstColumn="0" w:lastColumn="0" w:noHBand="0" w:noVBand="0"/>
      </w:tblPr>
      <w:tblGrid>
        <w:gridCol w:w="9289"/>
      </w:tblGrid>
      <w:tr w:rsidR="00794863" w:rsidRPr="00091392" w14:paraId="258A83CD" w14:textId="77777777" w:rsidTr="00794863">
        <w:trPr>
          <w:cantSplit/>
          <w:jc w:val="center"/>
        </w:trPr>
        <w:tc>
          <w:tcPr>
            <w:tcW w:w="9289" w:type="dxa"/>
            <w:tcBorders>
              <w:top w:val="single" w:sz="6" w:space="0" w:color="auto"/>
              <w:left w:val="single" w:sz="6" w:space="0" w:color="auto"/>
              <w:bottom w:val="single" w:sz="6" w:space="0" w:color="auto"/>
              <w:right w:val="single" w:sz="6" w:space="0" w:color="auto"/>
            </w:tcBorders>
          </w:tcPr>
          <w:p w14:paraId="5A7715C1" w14:textId="77777777" w:rsidR="00794863" w:rsidRPr="00091392" w:rsidRDefault="00794863" w:rsidP="000212EE">
            <w:pPr>
              <w:pStyle w:val="Tablehead"/>
            </w:pPr>
            <w:r w:rsidRPr="00091392">
              <w:t>Allocation to services</w:t>
            </w:r>
          </w:p>
        </w:tc>
      </w:tr>
      <w:tr w:rsidR="00794863" w:rsidRPr="00091392" w14:paraId="11BB13E1" w14:textId="77777777" w:rsidTr="00794863">
        <w:tblPrEx>
          <w:tblLook w:val="04A0" w:firstRow="1" w:lastRow="0" w:firstColumn="1" w:lastColumn="0" w:noHBand="0" w:noVBand="1"/>
        </w:tblPrEx>
        <w:trPr>
          <w:cantSplit/>
          <w:jc w:val="center"/>
        </w:trPr>
        <w:tc>
          <w:tcPr>
            <w:tcW w:w="9289" w:type="dxa"/>
            <w:tcBorders>
              <w:top w:val="single" w:sz="6" w:space="0" w:color="auto"/>
              <w:left w:val="single" w:sz="6" w:space="0" w:color="auto"/>
              <w:bottom w:val="single" w:sz="4" w:space="0" w:color="auto"/>
              <w:right w:val="single" w:sz="6" w:space="0" w:color="auto"/>
            </w:tcBorders>
            <w:hideMark/>
          </w:tcPr>
          <w:p w14:paraId="4DEF1E85" w14:textId="77777777" w:rsidR="00794863" w:rsidRPr="00091392" w:rsidRDefault="00794863" w:rsidP="000212EE">
            <w:pPr>
              <w:pStyle w:val="TableTextS5"/>
              <w:spacing w:before="30" w:after="30"/>
              <w:rPr>
                <w:color w:val="000000"/>
              </w:rPr>
            </w:pPr>
            <w:r w:rsidRPr="00091392">
              <w:rPr>
                <w:rStyle w:val="Tablefreq"/>
              </w:rPr>
              <w:t>12.75-13.25</w:t>
            </w:r>
            <w:r w:rsidRPr="00091392">
              <w:rPr>
                <w:color w:val="000000"/>
              </w:rPr>
              <w:tab/>
              <w:t>FIXED</w:t>
            </w:r>
          </w:p>
          <w:p w14:paraId="6972C65B" w14:textId="77777777" w:rsidR="00794863" w:rsidRPr="00091392" w:rsidRDefault="00794863" w:rsidP="000212EE">
            <w:pPr>
              <w:pStyle w:val="TableTextS5"/>
              <w:spacing w:before="30" w:after="30"/>
              <w:rPr>
                <w:color w:val="000000"/>
              </w:rPr>
            </w:pPr>
            <w:r w:rsidRPr="00091392">
              <w:rPr>
                <w:color w:val="000000"/>
              </w:rPr>
              <w:tab/>
            </w:r>
            <w:r w:rsidRPr="00091392">
              <w:rPr>
                <w:color w:val="000000"/>
              </w:rPr>
              <w:tab/>
            </w:r>
            <w:r w:rsidRPr="00091392">
              <w:rPr>
                <w:color w:val="000000"/>
              </w:rPr>
              <w:tab/>
            </w:r>
            <w:r w:rsidRPr="00091392">
              <w:rPr>
                <w:color w:val="000000"/>
              </w:rPr>
              <w:tab/>
              <w:t xml:space="preserve">FIXED-SATELLITE (Earth-to-space)  </w:t>
            </w:r>
            <w:r w:rsidRPr="00091392">
              <w:rPr>
                <w:rStyle w:val="Artref"/>
                <w:color w:val="000000"/>
              </w:rPr>
              <w:t>5.441</w:t>
            </w:r>
            <w:r w:rsidRPr="00091392">
              <w:t xml:space="preserve"> </w:t>
            </w:r>
            <w:r w:rsidR="00297CC6" w:rsidRPr="00091392">
              <w:t xml:space="preserve"> </w:t>
            </w:r>
            <w:ins w:id="13" w:author="Author" w:date="2022-03-02T10:27:00Z">
              <w:r w:rsidR="00AA5639" w:rsidRPr="00091392">
                <w:rPr>
                  <w:rStyle w:val="Artref"/>
                  <w:color w:val="000000"/>
                  <w:lang w:eastAsia="zh-CN"/>
                </w:rPr>
                <w:t>ADD 5.A115</w:t>
              </w:r>
            </w:ins>
          </w:p>
          <w:p w14:paraId="73307C6E" w14:textId="77777777" w:rsidR="00794863" w:rsidRPr="00091392" w:rsidRDefault="00794863" w:rsidP="000212EE">
            <w:pPr>
              <w:pStyle w:val="TableTextS5"/>
              <w:spacing w:before="30" w:after="30"/>
              <w:rPr>
                <w:color w:val="000000"/>
              </w:rPr>
            </w:pPr>
            <w:r w:rsidRPr="00091392">
              <w:rPr>
                <w:color w:val="000000"/>
              </w:rPr>
              <w:tab/>
            </w:r>
            <w:r w:rsidRPr="00091392">
              <w:rPr>
                <w:color w:val="000000"/>
              </w:rPr>
              <w:tab/>
            </w:r>
            <w:r w:rsidRPr="00091392">
              <w:rPr>
                <w:color w:val="000000"/>
              </w:rPr>
              <w:tab/>
            </w:r>
            <w:r w:rsidRPr="00091392">
              <w:rPr>
                <w:color w:val="000000"/>
              </w:rPr>
              <w:tab/>
              <w:t>MOBILE</w:t>
            </w:r>
          </w:p>
          <w:p w14:paraId="26226CF7" w14:textId="77777777" w:rsidR="00794863" w:rsidRPr="00091392" w:rsidRDefault="00794863" w:rsidP="000212EE">
            <w:pPr>
              <w:pStyle w:val="TableTextS5"/>
              <w:spacing w:before="30" w:after="30"/>
              <w:rPr>
                <w:color w:val="000000"/>
              </w:rPr>
            </w:pPr>
            <w:r w:rsidRPr="00091392">
              <w:rPr>
                <w:color w:val="000000"/>
              </w:rPr>
              <w:tab/>
            </w:r>
            <w:r w:rsidRPr="00091392">
              <w:rPr>
                <w:color w:val="000000"/>
              </w:rPr>
              <w:tab/>
            </w:r>
            <w:r w:rsidRPr="00091392">
              <w:rPr>
                <w:color w:val="000000"/>
              </w:rPr>
              <w:tab/>
            </w:r>
            <w:r w:rsidRPr="00091392">
              <w:rPr>
                <w:color w:val="000000"/>
              </w:rPr>
              <w:tab/>
              <w:t>Space research (deep space) (space-to-Earth)</w:t>
            </w:r>
          </w:p>
        </w:tc>
      </w:tr>
    </w:tbl>
    <w:p w14:paraId="50F6518A" w14:textId="77777777" w:rsidR="00952365" w:rsidRPr="00091392" w:rsidRDefault="00952365">
      <w:pPr>
        <w:pStyle w:val="Reasons"/>
      </w:pPr>
    </w:p>
    <w:p w14:paraId="14A2FAD2" w14:textId="77777777" w:rsidR="00952365" w:rsidRPr="00091392" w:rsidRDefault="00102414">
      <w:pPr>
        <w:pStyle w:val="Proposal"/>
      </w:pPr>
      <w:r w:rsidRPr="00091392">
        <w:t>ADD</w:t>
      </w:r>
      <w:r w:rsidR="00794863" w:rsidRPr="00091392">
        <w:tab/>
        <w:t>EUR/XXXXA15</w:t>
      </w:r>
      <w:r w:rsidRPr="00091392">
        <w:t>/2</w:t>
      </w:r>
    </w:p>
    <w:p w14:paraId="4B7CFC0B" w14:textId="13712FDF" w:rsidR="00952365" w:rsidRPr="005521D7" w:rsidRDefault="00102414">
      <w:pPr>
        <w:rPr>
          <w:u w:val="double"/>
        </w:rPr>
      </w:pPr>
      <w:r w:rsidRPr="00091392">
        <w:rPr>
          <w:rStyle w:val="Artdef"/>
        </w:rPr>
        <w:t>5.A115</w:t>
      </w:r>
      <w:r w:rsidRPr="00091392">
        <w:tab/>
      </w:r>
      <w:r w:rsidR="00794863" w:rsidRPr="00091392">
        <w:t xml:space="preserve">The operation of earth stations on aircraft and vessels communicating with geostationary space stations in the fixed-satellite service in the frequency band 12.75-13.25 GHz (Earth-to-space) shall be subject to </w:t>
      </w:r>
      <w:r w:rsidR="007E04A0" w:rsidRPr="00091392">
        <w:t xml:space="preserve">the application of </w:t>
      </w:r>
      <w:r w:rsidR="00794863" w:rsidRPr="00091392">
        <w:t xml:space="preserve">Resolution </w:t>
      </w:r>
      <w:r w:rsidR="00794863" w:rsidRPr="00091392">
        <w:rPr>
          <w:b/>
        </w:rPr>
        <w:t>[</w:t>
      </w:r>
      <w:r w:rsidR="004F487F" w:rsidRPr="00091392">
        <w:rPr>
          <w:b/>
        </w:rPr>
        <w:t>EUR-</w:t>
      </w:r>
      <w:r w:rsidR="00794863" w:rsidRPr="00091392">
        <w:rPr>
          <w:b/>
        </w:rPr>
        <w:t>A115</w:t>
      </w:r>
      <w:r w:rsidR="005C107A" w:rsidRPr="00091392">
        <w:rPr>
          <w:b/>
        </w:rPr>
        <w:t>-ESIM-13GHZ</w:t>
      </w:r>
      <w:r w:rsidR="00794863" w:rsidRPr="00091392">
        <w:rPr>
          <w:b/>
        </w:rPr>
        <w:t>] (WRC-23</w:t>
      </w:r>
      <w:r w:rsidR="00794863" w:rsidRPr="00AF457C">
        <w:rPr>
          <w:b/>
        </w:rPr>
        <w:t>)</w:t>
      </w:r>
      <w:r w:rsidR="00794863" w:rsidRPr="00AF457C">
        <w:t>.</w:t>
      </w:r>
      <w:r w:rsidR="005521D7" w:rsidRPr="00AF457C">
        <w:rPr>
          <w:sz w:val="16"/>
          <w:szCs w:val="16"/>
        </w:rPr>
        <w:t>     (WRC</w:t>
      </w:r>
      <w:r w:rsidR="005521D7" w:rsidRPr="00AF457C">
        <w:rPr>
          <w:sz w:val="16"/>
          <w:szCs w:val="16"/>
        </w:rPr>
        <w:noBreakHyphen/>
        <w:t>23)</w:t>
      </w:r>
    </w:p>
    <w:p w14:paraId="14DDFCDA" w14:textId="77777777" w:rsidR="00952365" w:rsidRPr="00091392" w:rsidRDefault="00102414">
      <w:pPr>
        <w:pStyle w:val="Reasons"/>
      </w:pPr>
      <w:r w:rsidRPr="00091392">
        <w:rPr>
          <w:b/>
        </w:rPr>
        <w:t>Reasons:</w:t>
      </w:r>
      <w:r w:rsidRPr="00091392">
        <w:tab/>
      </w:r>
      <w:r w:rsidR="00794863" w:rsidRPr="00091392">
        <w:t>CEPT supports establishing a regulatory framework and technical requirements for operation of earth stations on aircraft and vessels in the frequency band 12.75-13.25 GHz (Earth-to-space) with conditions that protect the services currently allocated in this frequency band and bands adjacent to it, taking into account ECC Decision (19)04</w:t>
      </w:r>
      <w:r w:rsidR="00170647" w:rsidRPr="00091392">
        <w:t xml:space="preserve"> </w:t>
      </w:r>
      <w:r w:rsidR="005C107A" w:rsidRPr="00091392">
        <w:t xml:space="preserve">on </w:t>
      </w:r>
      <w:r w:rsidR="00170647" w:rsidRPr="00091392">
        <w:t>“</w:t>
      </w:r>
      <w:r w:rsidR="00C74F29" w:rsidRPr="00091392">
        <w:t>The harmonised use of spectrum, free circulation and use of earth stations on-board aircraft operating with GSO FSS networks and NGSO FSS systems in the frequency bands 12.75-13.25 GHz (Earth-to-space) and 10.7-12.75 GHz (space-to-Earth)</w:t>
      </w:r>
      <w:r w:rsidR="00170647" w:rsidRPr="00091392">
        <w:t>”</w:t>
      </w:r>
      <w:r w:rsidR="00794863" w:rsidRPr="00091392">
        <w:t>.</w:t>
      </w:r>
    </w:p>
    <w:p w14:paraId="2339FC48" w14:textId="77777777" w:rsidR="00952365" w:rsidRPr="00091392" w:rsidRDefault="00102414">
      <w:pPr>
        <w:pStyle w:val="Proposal"/>
      </w:pPr>
      <w:r w:rsidRPr="00091392">
        <w:t>ADD</w:t>
      </w:r>
      <w:r w:rsidR="00794863" w:rsidRPr="00091392">
        <w:tab/>
        <w:t>EUR/XXXX</w:t>
      </w:r>
      <w:r w:rsidRPr="00091392">
        <w:t>A15/3</w:t>
      </w:r>
    </w:p>
    <w:p w14:paraId="02901BC5" w14:textId="77777777" w:rsidR="00952365" w:rsidRPr="00091392" w:rsidRDefault="00102414">
      <w:pPr>
        <w:pStyle w:val="ResNo"/>
      </w:pPr>
      <w:r w:rsidRPr="00091392">
        <w:t>Draft New Resolution [EUR-A115</w:t>
      </w:r>
      <w:r w:rsidR="005C107A" w:rsidRPr="00091392">
        <w:t>-ESIM-13GHZ</w:t>
      </w:r>
      <w:r w:rsidRPr="00091392">
        <w:t>]</w:t>
      </w:r>
      <w:r w:rsidR="005C107A" w:rsidRPr="00091392">
        <w:t xml:space="preserve"> (WRC-23)</w:t>
      </w:r>
    </w:p>
    <w:p w14:paraId="6D85FE39" w14:textId="77777777" w:rsidR="004F5C50" w:rsidRPr="00091392" w:rsidRDefault="004F5C50" w:rsidP="004F5C50">
      <w:pPr>
        <w:pStyle w:val="Restitle"/>
      </w:pPr>
      <w:r w:rsidRPr="00091392">
        <w:t xml:space="preserve">Use of the frequency band 12.75-13.25 GHz by earth stations in motion </w:t>
      </w:r>
      <w:r w:rsidRPr="00091392">
        <w:br/>
        <w:t xml:space="preserve">on aircraft and vessels communicating with geostationary </w:t>
      </w:r>
      <w:r w:rsidRPr="00091392">
        <w:br/>
        <w:t>space stations in the fixed-satellite service</w:t>
      </w:r>
    </w:p>
    <w:p w14:paraId="4876D09D" w14:textId="77777777" w:rsidR="004F5C50" w:rsidRPr="00091392" w:rsidRDefault="004F5C50" w:rsidP="004F5C50">
      <w:pPr>
        <w:pStyle w:val="Normalaftertitle"/>
        <w:rPr>
          <w:lang w:eastAsia="zh-CN"/>
        </w:rPr>
      </w:pPr>
      <w:r w:rsidRPr="00091392">
        <w:rPr>
          <w:lang w:eastAsia="zh-CN"/>
        </w:rPr>
        <w:t>The World Radiocommunication Conference (Dubai, 2023),</w:t>
      </w:r>
    </w:p>
    <w:p w14:paraId="112DE3D7" w14:textId="77777777" w:rsidR="004F5C50" w:rsidRPr="00091392" w:rsidRDefault="004F5C50" w:rsidP="004F5C50">
      <w:pPr>
        <w:pStyle w:val="Call"/>
        <w:rPr>
          <w:rFonts w:eastAsia="TimesNewRoman,Italic"/>
          <w:lang w:eastAsia="zh-CN"/>
        </w:rPr>
      </w:pPr>
      <w:r w:rsidRPr="00091392">
        <w:rPr>
          <w:rFonts w:eastAsia="TimesNewRoman,Italic"/>
          <w:lang w:eastAsia="zh-CN"/>
        </w:rPr>
        <w:t>considering</w:t>
      </w:r>
    </w:p>
    <w:p w14:paraId="288A698D" w14:textId="77777777" w:rsidR="004F5C50" w:rsidRPr="00091392" w:rsidRDefault="004F5C50" w:rsidP="004F5C50">
      <w:r w:rsidRPr="00091392">
        <w:rPr>
          <w:i/>
          <w:iCs/>
        </w:rPr>
        <w:t>a)</w:t>
      </w:r>
      <w:r w:rsidRPr="00091392">
        <w:tab/>
        <w:t>that WARC Orb</w:t>
      </w:r>
      <w:r w:rsidRPr="00091392">
        <w:noBreakHyphen/>
        <w:t>88 established an Allotment Plan for the use of the frequency bands 4 500</w:t>
      </w:r>
      <w:r w:rsidRPr="00091392">
        <w:noBreakHyphen/>
        <w:t xml:space="preserve">4 800 MHz, 6 725-7 025 MHz, </w:t>
      </w:r>
      <w:bookmarkStart w:id="14" w:name="_Hlk65098248"/>
      <w:r w:rsidRPr="00091392">
        <w:t>10.70-10.95 GHz, 11.20-11.45 GHz and 12.75-13.25 GHz;</w:t>
      </w:r>
    </w:p>
    <w:bookmarkEnd w:id="14"/>
    <w:p w14:paraId="610013C6" w14:textId="77777777" w:rsidR="004F5C50" w:rsidRPr="00091392" w:rsidRDefault="004F5C50" w:rsidP="004F5C50">
      <w:r w:rsidRPr="00091392">
        <w:rPr>
          <w:i/>
          <w:iCs/>
        </w:rPr>
        <w:t>b)</w:t>
      </w:r>
      <w:r w:rsidRPr="00091392">
        <w:tab/>
        <w:t>that WRC</w:t>
      </w:r>
      <w:r w:rsidRPr="00091392">
        <w:noBreakHyphen/>
        <w:t xml:space="preserve">07 revised the regulatory regime governing the use of the frequency bands referred to in </w:t>
      </w:r>
      <w:r w:rsidRPr="00091392">
        <w:rPr>
          <w:i/>
          <w:iCs/>
        </w:rPr>
        <w:t>considering a)</w:t>
      </w:r>
      <w:r w:rsidRPr="00091392">
        <w:t xml:space="preserve"> above;</w:t>
      </w:r>
    </w:p>
    <w:p w14:paraId="5B036CB1" w14:textId="77777777" w:rsidR="004F5C50" w:rsidRPr="00091392" w:rsidRDefault="004F5C50" w:rsidP="004F5C50">
      <w:bookmarkStart w:id="15" w:name="_Hlk130473259"/>
      <w:r w:rsidRPr="00091392">
        <w:rPr>
          <w:i/>
          <w:iCs/>
        </w:rPr>
        <w:lastRenderedPageBreak/>
        <w:t>c)</w:t>
      </w:r>
      <w:r w:rsidRPr="00091392">
        <w:rPr>
          <w:i/>
          <w:iCs/>
        </w:rPr>
        <w:tab/>
      </w:r>
      <w:r w:rsidRPr="00091392">
        <w:t>that the objective of providing broadband mobile satellite communications may also be met by allowing earth stations in motion (ESIMs), on aircraft (A</w:t>
      </w:r>
      <w:r w:rsidRPr="00091392">
        <w:noBreakHyphen/>
        <w:t>ESIMs) and vessels (M</w:t>
      </w:r>
      <w:r w:rsidRPr="00091392">
        <w:noBreakHyphen/>
        <w:t>ESIMs), to communicate with the geostationary space stations of a fixed-satellite service network in the frequency bands 12.75-13.25 GHz (Earth-to-space) and the associated downlink frequency bands of that satellite, thus for example the frequency bands 10.70-10.95 GHz and 11.20-11.45 GHz of Appendix </w:t>
      </w:r>
      <w:r w:rsidRPr="00091392">
        <w:rPr>
          <w:rStyle w:val="Appref"/>
          <w:b/>
          <w:bCs/>
        </w:rPr>
        <w:t>30B</w:t>
      </w:r>
      <w:r w:rsidRPr="00091392">
        <w:t xml:space="preserve"> may be used; </w:t>
      </w:r>
    </w:p>
    <w:bookmarkEnd w:id="15"/>
    <w:p w14:paraId="2D6DB35E" w14:textId="77777777" w:rsidR="004F5C50" w:rsidRPr="00091392" w:rsidRDefault="004F5C50" w:rsidP="004F5C50">
      <w:r w:rsidRPr="00091392">
        <w:rPr>
          <w:i/>
          <w:iCs/>
        </w:rPr>
        <w:t>d)</w:t>
      </w:r>
      <w:r w:rsidRPr="00091392">
        <w:tab/>
        <w:t>that the frequency band 12.75-13.25 GHz is currently allocated on a primary basis to the fixed-satellite service (FSS) (Earth-to-space), fixed and mobile services</w:t>
      </w:r>
      <w:r w:rsidRPr="00091392">
        <w:rPr>
          <w:lang w:eastAsia="zh-CN"/>
        </w:rPr>
        <w:t xml:space="preserve"> and</w:t>
      </w:r>
      <w:r w:rsidRPr="00091392">
        <w:t xml:space="preserve"> on a secondary basis to the space research (deep space) (space-to-Earth) service;</w:t>
      </w:r>
    </w:p>
    <w:p w14:paraId="6486FAA8" w14:textId="77777777" w:rsidR="004F5C50" w:rsidRPr="00091392" w:rsidRDefault="004F5C50" w:rsidP="004F5C50">
      <w:pPr>
        <w:rPr>
          <w:lang w:eastAsia="zh-CN"/>
        </w:rPr>
      </w:pPr>
      <w:r w:rsidRPr="00091392">
        <w:rPr>
          <w:i/>
          <w:iCs/>
          <w:lang w:eastAsia="zh-CN"/>
        </w:rPr>
        <w:t>e)</w:t>
      </w:r>
      <w:r w:rsidRPr="00091392">
        <w:rPr>
          <w:lang w:eastAsia="zh-CN"/>
        </w:rPr>
        <w:tab/>
        <w:t xml:space="preserve">that the operation of services to which the frequency band </w:t>
      </w:r>
      <w:r w:rsidRPr="00091392">
        <w:t xml:space="preserve">12.75-13.25 GHz </w:t>
      </w:r>
      <w:r w:rsidRPr="00091392">
        <w:rPr>
          <w:lang w:eastAsia="zh-CN"/>
        </w:rPr>
        <w:t xml:space="preserve">is allocated and those in adjacent </w:t>
      </w:r>
      <w:r w:rsidR="00EC1D83" w:rsidRPr="00091392">
        <w:rPr>
          <w:lang w:eastAsia="zh-CN"/>
        </w:rPr>
        <w:t xml:space="preserve">frequency </w:t>
      </w:r>
      <w:r w:rsidRPr="00091392">
        <w:rPr>
          <w:lang w:eastAsia="zh-CN"/>
        </w:rPr>
        <w:t>bands needs to be protected from A-ESIM and M-ESIM;</w:t>
      </w:r>
    </w:p>
    <w:p w14:paraId="294AF33F" w14:textId="77777777" w:rsidR="004F5C50" w:rsidRPr="00091392" w:rsidRDefault="004F5C50" w:rsidP="004F5C50">
      <w:r w:rsidRPr="00091392">
        <w:rPr>
          <w:i/>
          <w:iCs/>
        </w:rPr>
        <w:t>f)</w:t>
      </w:r>
      <w:r w:rsidRPr="00091392">
        <w:tab/>
        <w:t>that the frequency band 12.75-13.25 GHz (Earth-to-space) is used by the geostationary-satellite orbit (GSO) FSS in accordance with the provisions of Appendix </w:t>
      </w:r>
      <w:r w:rsidRPr="00091392">
        <w:rPr>
          <w:rStyle w:val="Appref"/>
          <w:b/>
          <w:bCs/>
        </w:rPr>
        <w:t>30B</w:t>
      </w:r>
      <w:r w:rsidRPr="00091392">
        <w:t xml:space="preserve"> (No. </w:t>
      </w:r>
      <w:r w:rsidRPr="00091392">
        <w:rPr>
          <w:rStyle w:val="Artref"/>
          <w:b/>
          <w:bCs/>
        </w:rPr>
        <w:t>5.441</w:t>
      </w:r>
      <w:r w:rsidRPr="00091392">
        <w:t>) and that there are many existing GSO FSS satellite networks operating in this frequency band;</w:t>
      </w:r>
    </w:p>
    <w:p w14:paraId="3B628729" w14:textId="77777777" w:rsidR="004F5C50" w:rsidRPr="00091392" w:rsidRDefault="004F5C50" w:rsidP="004F5C50">
      <w:pPr>
        <w:rPr>
          <w:rFonts w:eastAsia="TimesNewRoman,Italic"/>
          <w:i/>
          <w:iCs/>
          <w:lang w:eastAsia="zh-CN"/>
        </w:rPr>
      </w:pPr>
      <w:r w:rsidRPr="00091392">
        <w:rPr>
          <w:rFonts w:ascii="TimesNewRomanPSMT" w:eastAsiaTheme="minorHAnsi" w:hAnsi="TimesNewRomanPSMT" w:cs="TimesNewRomanPSMT"/>
          <w:i/>
          <w:iCs/>
          <w:szCs w:val="24"/>
        </w:rPr>
        <w:t>g)</w:t>
      </w:r>
      <w:r w:rsidRPr="00091392">
        <w:rPr>
          <w:rFonts w:ascii="TimesNewRomanPSMT" w:eastAsiaTheme="minorHAnsi" w:hAnsi="TimesNewRomanPSMT" w:cs="TimesNewRomanPSMT"/>
          <w:szCs w:val="24"/>
        </w:rPr>
        <w:tab/>
      </w:r>
      <w:r w:rsidRPr="00091392">
        <w:rPr>
          <w:rFonts w:eastAsiaTheme="minorHAnsi"/>
        </w:rPr>
        <w:t>that the objective of the procedures in Appendix </w:t>
      </w:r>
      <w:r w:rsidRPr="00091392">
        <w:rPr>
          <w:rStyle w:val="Appref"/>
          <w:rFonts w:eastAsiaTheme="minorHAnsi"/>
          <w:b/>
          <w:bCs/>
        </w:rPr>
        <w:t>30B</w:t>
      </w:r>
      <w:r w:rsidRPr="00091392">
        <w:rPr>
          <w:rFonts w:eastAsiaTheme="minorHAnsi"/>
        </w:rPr>
        <w:t xml:space="preserve"> is to guarantee, for all countries, equitable access to the GSO in the frequency bands of the FSS covered by this Appendix;</w:t>
      </w:r>
    </w:p>
    <w:p w14:paraId="4DE8107A" w14:textId="5A05D495" w:rsidR="004F5C50" w:rsidRPr="00091392" w:rsidRDefault="004F5C50" w:rsidP="004F5C50">
      <w:pPr>
        <w:rPr>
          <w:lang w:eastAsia="zh-CN"/>
        </w:rPr>
      </w:pPr>
      <w:r w:rsidRPr="00091392">
        <w:rPr>
          <w:i/>
          <w:iCs/>
          <w:lang w:eastAsia="zh-CN"/>
        </w:rPr>
        <w:t>h)</w:t>
      </w:r>
      <w:r w:rsidRPr="00091392">
        <w:rPr>
          <w:lang w:eastAsia="zh-CN"/>
        </w:rPr>
        <w:tab/>
        <w:t xml:space="preserve">that regulatory </w:t>
      </w:r>
      <w:r w:rsidR="00435A26" w:rsidRPr="00091392">
        <w:rPr>
          <w:lang w:eastAsia="zh-CN"/>
        </w:rPr>
        <w:t xml:space="preserve">procedures </w:t>
      </w:r>
      <w:r w:rsidRPr="00091392">
        <w:rPr>
          <w:lang w:eastAsia="zh-CN"/>
        </w:rPr>
        <w:t>and interference-management mechanisms, including necessary mitigation measures are required for the operation of A-ESIM and M-ESIM</w:t>
      </w:r>
      <w:r w:rsidRPr="00091392">
        <w:t xml:space="preserve"> in the </w:t>
      </w:r>
      <w:r w:rsidRPr="00091392">
        <w:rPr>
          <w:rFonts w:eastAsia="Microsoft JhengHei UI"/>
          <w:szCs w:val="24"/>
        </w:rPr>
        <w:t xml:space="preserve">frequency band </w:t>
      </w:r>
      <w:r w:rsidRPr="00091392">
        <w:t xml:space="preserve">12.75-13.25 GHz (Earth-to-space) </w:t>
      </w:r>
      <w:r w:rsidRPr="00091392">
        <w:rPr>
          <w:lang w:eastAsia="zh-CN"/>
        </w:rPr>
        <w:t xml:space="preserve">to protect </w:t>
      </w:r>
      <w:r w:rsidRPr="00091392">
        <w:rPr>
          <w:iCs/>
          <w:lang w:eastAsia="zh-CN"/>
        </w:rPr>
        <w:t xml:space="preserve">other </w:t>
      </w:r>
      <w:r w:rsidRPr="00091392">
        <w:rPr>
          <w:lang w:eastAsia="zh-CN"/>
        </w:rPr>
        <w:t xml:space="preserve">services in this </w:t>
      </w:r>
      <w:r w:rsidRPr="00091392">
        <w:rPr>
          <w:rFonts w:eastAsia="Microsoft JhengHei UI"/>
          <w:szCs w:val="24"/>
        </w:rPr>
        <w:t xml:space="preserve">frequency </w:t>
      </w:r>
      <w:r w:rsidRPr="00091392">
        <w:rPr>
          <w:lang w:eastAsia="zh-CN"/>
        </w:rPr>
        <w:t xml:space="preserve">band </w:t>
      </w:r>
      <w:r w:rsidRPr="00091392">
        <w:t>as well as in adjacent frequency bands and without adversely affecting those services and their future development, taking into account the provisions of Appendix </w:t>
      </w:r>
      <w:r w:rsidRPr="00091392">
        <w:rPr>
          <w:rStyle w:val="Appref"/>
          <w:b/>
          <w:bCs/>
        </w:rPr>
        <w:t xml:space="preserve">30B </w:t>
      </w:r>
      <w:r w:rsidRPr="00091392">
        <w:t xml:space="preserve">(see also </w:t>
      </w:r>
      <w:r w:rsidRPr="00091392">
        <w:rPr>
          <w:i/>
          <w:iCs/>
        </w:rPr>
        <w:t>resolves</w:t>
      </w:r>
      <w:r w:rsidRPr="00091392">
        <w:t xml:space="preserve"> </w:t>
      </w:r>
      <w:r w:rsidRPr="00F6140D">
        <w:rPr>
          <w:i/>
          <w:iCs/>
        </w:rPr>
        <w:t>further</w:t>
      </w:r>
      <w:r w:rsidRPr="00F6140D">
        <w:t> </w:t>
      </w:r>
      <w:r w:rsidR="00F6140D" w:rsidRPr="00F6140D">
        <w:t>6</w:t>
      </w:r>
      <w:r w:rsidRPr="00F6140D">
        <w:t xml:space="preserve"> to </w:t>
      </w:r>
      <w:r w:rsidR="00F6140D" w:rsidRPr="00F6140D">
        <w:t>9</w:t>
      </w:r>
      <w:r w:rsidRPr="00F6140D">
        <w:t xml:space="preserve"> on responsibilities)</w:t>
      </w:r>
      <w:r w:rsidRPr="00F6140D">
        <w:rPr>
          <w:lang w:eastAsia="zh-CN"/>
        </w:rPr>
        <w:t>;</w:t>
      </w:r>
    </w:p>
    <w:p w14:paraId="5ACCF754" w14:textId="77777777" w:rsidR="004F5C50" w:rsidRPr="00091392" w:rsidRDefault="004F5C50" w:rsidP="004F5C50">
      <w:proofErr w:type="spellStart"/>
      <w:r w:rsidRPr="00091392">
        <w:rPr>
          <w:i/>
          <w:iCs/>
        </w:rPr>
        <w:t>i</w:t>
      </w:r>
      <w:proofErr w:type="spellEnd"/>
      <w:r w:rsidRPr="00091392">
        <w:rPr>
          <w:i/>
          <w:iCs/>
        </w:rPr>
        <w:t>)</w:t>
      </w:r>
      <w:r w:rsidRPr="00091392">
        <w:rPr>
          <w:i/>
          <w:iCs/>
        </w:rPr>
        <w:tab/>
      </w:r>
      <w:r w:rsidRPr="00091392">
        <w:t>that, in Appendix </w:t>
      </w:r>
      <w:r w:rsidRPr="00091392">
        <w:rPr>
          <w:rStyle w:val="Appref"/>
          <w:b/>
          <w:bCs/>
        </w:rPr>
        <w:t>30B</w:t>
      </w:r>
      <w:r w:rsidRPr="00091392">
        <w:t>, the frequency bands in the space-to-Earth direction corresponding to the frequency band 12.75-13.25 GHz (Earth-to-space) are 10.7-10.95 GHz and 11.2</w:t>
      </w:r>
      <w:r w:rsidRPr="00091392">
        <w:noBreakHyphen/>
        <w:t>11.45 GHz, which may be used by A-ESIM and M-ESIM, subject to not claiming protection from other services and applications of the FSS and other radiocommunication services to which the frequency band is allocated;</w:t>
      </w:r>
    </w:p>
    <w:p w14:paraId="043937A6" w14:textId="77777777" w:rsidR="004F5C50" w:rsidRPr="00091392" w:rsidRDefault="004F5C50" w:rsidP="004F5C50">
      <w:pPr>
        <w:rPr>
          <w:shd w:val="clear" w:color="auto" w:fill="E5B8B7" w:themeFill="accent2" w:themeFillTint="66"/>
        </w:rPr>
      </w:pPr>
      <w:r w:rsidRPr="00091392">
        <w:rPr>
          <w:i/>
          <w:iCs/>
        </w:rPr>
        <w:t>j)</w:t>
      </w:r>
      <w:r w:rsidRPr="00091392">
        <w:tab/>
        <w:t>that there is no publicly available information on coordination agreements reached among administrations regarding GSO FSS satellite networks except whether coordination has been completed, which is provided to, and published by the Radiocommunication Bureau (BR);</w:t>
      </w:r>
    </w:p>
    <w:p w14:paraId="22187E86" w14:textId="77777777" w:rsidR="004F5C50" w:rsidRPr="00091392" w:rsidRDefault="004F5C50" w:rsidP="004F5C50">
      <w:r w:rsidRPr="00091392">
        <w:rPr>
          <w:i/>
          <w:iCs/>
        </w:rPr>
        <w:t>k)</w:t>
      </w:r>
      <w:r w:rsidRPr="00091392">
        <w:tab/>
        <w:t>that the operation of A</w:t>
      </w:r>
      <w:r w:rsidRPr="00091392">
        <w:noBreakHyphen/>
        <w:t>ESIM and M</w:t>
      </w:r>
      <w:r w:rsidRPr="00091392">
        <w:noBreakHyphen/>
        <w:t xml:space="preserve">ESIM requires the establishment of one or more gateway earth station facilities in one or several countries that are within the service area of the associated satellite network and that are authorized by the administration of the territory where such earth stations are located, </w:t>
      </w:r>
    </w:p>
    <w:p w14:paraId="20BA9C65" w14:textId="77777777" w:rsidR="004F5C50" w:rsidRPr="00091392" w:rsidRDefault="004F5C50" w:rsidP="004F5C50">
      <w:pPr>
        <w:pStyle w:val="Call"/>
      </w:pPr>
      <w:r w:rsidRPr="00091392">
        <w:t>considering further</w:t>
      </w:r>
    </w:p>
    <w:p w14:paraId="320E8DA2" w14:textId="77777777" w:rsidR="004F5C50" w:rsidRPr="00091392" w:rsidRDefault="004F5C50" w:rsidP="004F5C50">
      <w:r w:rsidRPr="00091392">
        <w:rPr>
          <w:i/>
          <w:iCs/>
        </w:rPr>
        <w:t>a)</w:t>
      </w:r>
      <w:r w:rsidRPr="00091392">
        <w:tab/>
        <w:t xml:space="preserve">that </w:t>
      </w:r>
      <w:bookmarkStart w:id="16" w:name="_Hlk103286656"/>
      <w:r w:rsidRPr="00091392">
        <w:t>A</w:t>
      </w:r>
      <w:r w:rsidRPr="00091392">
        <w:noBreakHyphen/>
        <w:t>ESIMs and M</w:t>
      </w:r>
      <w:r w:rsidRPr="00091392">
        <w:noBreakHyphen/>
        <w:t xml:space="preserve">ESIMs </w:t>
      </w:r>
      <w:bookmarkEnd w:id="16"/>
      <w:r w:rsidRPr="00091392">
        <w:t xml:space="preserve">operating within the agreed service area of the satellite network with which they communicate may provide service </w:t>
      </w:r>
      <w:bookmarkStart w:id="17" w:name="_Hlk103358706"/>
      <w:r w:rsidRPr="00091392">
        <w:t>within the territories under the jurisdiction of</w:t>
      </w:r>
      <w:bookmarkEnd w:id="17"/>
      <w:r w:rsidRPr="00091392">
        <w:t xml:space="preserve"> multiple administrations;</w:t>
      </w:r>
    </w:p>
    <w:p w14:paraId="735C4981" w14:textId="77777777" w:rsidR="004F5C50" w:rsidRPr="00091392" w:rsidRDefault="004F5C50" w:rsidP="004F5C50">
      <w:bookmarkStart w:id="18" w:name="_Hlk104373811"/>
      <w:r w:rsidRPr="00091392">
        <w:rPr>
          <w:i/>
          <w:iCs/>
        </w:rPr>
        <w:t>b)</w:t>
      </w:r>
      <w:r w:rsidRPr="00091392">
        <w:tab/>
      </w:r>
      <w:bookmarkEnd w:id="18"/>
      <w:r w:rsidRPr="00091392">
        <w:t xml:space="preserve">that the operation of ESIMs within the territory under the jurisdiction of administrations/countries mentioned in </w:t>
      </w:r>
      <w:r w:rsidRPr="00091392">
        <w:rPr>
          <w:i/>
        </w:rPr>
        <w:t>considering further a)</w:t>
      </w:r>
      <w:r w:rsidRPr="00091392">
        <w:t xml:space="preserve"> above is subject to obtaining authorization from those administrations, </w:t>
      </w:r>
    </w:p>
    <w:p w14:paraId="367CC8E8" w14:textId="77777777" w:rsidR="004F5C50" w:rsidRPr="00091392" w:rsidRDefault="004F5C50" w:rsidP="004F5C50">
      <w:pPr>
        <w:pStyle w:val="Call"/>
        <w:tabs>
          <w:tab w:val="left" w:pos="8854"/>
        </w:tabs>
      </w:pPr>
      <w:r w:rsidRPr="00091392">
        <w:rPr>
          <w:rFonts w:eastAsia="TimesNewRoman,Italic"/>
          <w:lang w:eastAsia="zh-CN"/>
        </w:rPr>
        <w:t>recognizing</w:t>
      </w:r>
      <w:r w:rsidRPr="00091392">
        <w:rPr>
          <w:rFonts w:eastAsia="TimesNewRoman,Italic"/>
          <w:lang w:eastAsia="zh-CN"/>
        </w:rPr>
        <w:tab/>
      </w:r>
    </w:p>
    <w:p w14:paraId="6C344D9C" w14:textId="77777777" w:rsidR="004F5C50" w:rsidRPr="00091392" w:rsidRDefault="004F5C50" w:rsidP="004F5C50">
      <w:pPr>
        <w:pStyle w:val="Paragraphedeliste"/>
        <w:ind w:left="0"/>
      </w:pPr>
      <w:r w:rsidRPr="00091392">
        <w:rPr>
          <w:i/>
          <w:iCs/>
        </w:rPr>
        <w:t>a)</w:t>
      </w:r>
      <w:r w:rsidRPr="00091392">
        <w:tab/>
        <w:t xml:space="preserve">that Article 44 of the ITU Constitution contains the basic principles for the use of the radio-frequency spectrum and the GSO and other satellite orbits, taking into account the needs of developing countries; </w:t>
      </w:r>
    </w:p>
    <w:p w14:paraId="2D925801" w14:textId="77777777" w:rsidR="004F5C50" w:rsidRPr="00091392" w:rsidRDefault="004F5C50" w:rsidP="004F5C50">
      <w:r w:rsidRPr="00091392">
        <w:rPr>
          <w:i/>
          <w:iCs/>
        </w:rPr>
        <w:lastRenderedPageBreak/>
        <w:t>b)</w:t>
      </w:r>
      <w:r w:rsidRPr="00091392">
        <w:tab/>
        <w:t>that administrations intending to authorize A-ESIMs and M-ESIMs, when establishing national licensing rules, may consider adopting other interference management procedures and/or mitigation measures than those contained in this Resolution;</w:t>
      </w:r>
    </w:p>
    <w:p w14:paraId="6246DB6E" w14:textId="77777777" w:rsidR="004F5C50" w:rsidRPr="00091392" w:rsidRDefault="004F5C50" w:rsidP="004F5C50">
      <w:pPr>
        <w:rPr>
          <w:lang w:eastAsia="zh-CN"/>
        </w:rPr>
      </w:pPr>
      <w:bookmarkStart w:id="19" w:name="_Hlk130481468"/>
      <w:r w:rsidRPr="00091392">
        <w:rPr>
          <w:i/>
          <w:iCs/>
          <w:lang w:eastAsia="zh-CN"/>
        </w:rPr>
        <w:t>c)</w:t>
      </w:r>
      <w:r w:rsidRPr="00091392">
        <w:rPr>
          <w:lang w:eastAsia="zh-CN"/>
        </w:rPr>
        <w:tab/>
        <w:t>that, pursuant to the relevant paragraph in Appendix </w:t>
      </w:r>
      <w:r w:rsidRPr="00091392">
        <w:rPr>
          <w:rStyle w:val="Appref"/>
          <w:b/>
          <w:bCs/>
        </w:rPr>
        <w:t>30B</w:t>
      </w:r>
      <w:r w:rsidRPr="00091392">
        <w:rPr>
          <w:rStyle w:val="Appref"/>
        </w:rPr>
        <w:t>,</w:t>
      </w:r>
      <w:r w:rsidRPr="00091392">
        <w:rPr>
          <w:lang w:eastAsia="zh-CN"/>
        </w:rPr>
        <w:t xml:space="preserve"> the operation of ESIM in the frequency band 12.75-13.25 GHz could be only within the service area of the Appendix </w:t>
      </w:r>
      <w:r w:rsidRPr="00091392">
        <w:rPr>
          <w:rStyle w:val="Appref"/>
          <w:b/>
          <w:bCs/>
        </w:rPr>
        <w:t>30B</w:t>
      </w:r>
      <w:r w:rsidRPr="00091392">
        <w:rPr>
          <w:lang w:eastAsia="zh-CN"/>
        </w:rPr>
        <w:t xml:space="preserve"> network for which explicit agreement </w:t>
      </w:r>
      <w:r w:rsidRPr="00091392">
        <w:rPr>
          <w:rFonts w:eastAsia="TimesNewRomanPSMT"/>
          <w:szCs w:val="24"/>
          <w:lang w:eastAsia="zh-CN"/>
        </w:rPr>
        <w:t xml:space="preserve">of any administration, whose territory is partially or wholly included in this service area, </w:t>
      </w:r>
      <w:r w:rsidRPr="00091392">
        <w:rPr>
          <w:lang w:eastAsia="zh-CN"/>
        </w:rPr>
        <w:t xml:space="preserve">has been obtained; </w:t>
      </w:r>
    </w:p>
    <w:bookmarkEnd w:id="19"/>
    <w:p w14:paraId="535CE639" w14:textId="7F82F4AB" w:rsidR="004F5C50" w:rsidRPr="00091392" w:rsidRDefault="0053722D" w:rsidP="004F5C50">
      <w:pPr>
        <w:rPr>
          <w:lang w:eastAsia="zh-CN"/>
        </w:rPr>
      </w:pPr>
      <w:r>
        <w:rPr>
          <w:i/>
          <w:iCs/>
          <w:lang w:eastAsia="zh-CN"/>
        </w:rPr>
        <w:t>d</w:t>
      </w:r>
      <w:r w:rsidR="004F5C50" w:rsidRPr="00091392">
        <w:rPr>
          <w:i/>
          <w:iCs/>
          <w:lang w:eastAsia="zh-CN"/>
        </w:rPr>
        <w:t>)</w:t>
      </w:r>
      <w:r w:rsidR="004F5C50" w:rsidRPr="00091392">
        <w:rPr>
          <w:lang w:eastAsia="zh-CN"/>
        </w:rPr>
        <w:tab/>
      </w:r>
      <w:r w:rsidR="004F5C50" w:rsidRPr="00091392">
        <w:t>that § </w:t>
      </w:r>
      <w:r w:rsidR="004F5C50" w:rsidRPr="00091392">
        <w:rPr>
          <w:lang w:eastAsia="zh-CN"/>
        </w:rPr>
        <w:t>6.16 of Article 6 of Appendix </w:t>
      </w:r>
      <w:r w:rsidR="004F5C50" w:rsidRPr="00091392">
        <w:rPr>
          <w:rStyle w:val="Appref"/>
          <w:b/>
          <w:bCs/>
        </w:rPr>
        <w:t>30B</w:t>
      </w:r>
      <w:r w:rsidR="004F5C50" w:rsidRPr="00091392">
        <w:t xml:space="preserve"> provides the opportunity to any administration at any time to request that its territory be excluded from the service area of any assignment governed by Appendix </w:t>
      </w:r>
      <w:r w:rsidR="004F5C50" w:rsidRPr="00091392">
        <w:rPr>
          <w:rStyle w:val="Appref"/>
          <w:b/>
          <w:bCs/>
        </w:rPr>
        <w:t>30B</w:t>
      </w:r>
      <w:r w:rsidR="004F5C50" w:rsidRPr="00091392">
        <w:t xml:space="preserve">, therefore the service area </w:t>
      </w:r>
      <w:r w:rsidR="00887632" w:rsidRPr="00091392">
        <w:t xml:space="preserve">associated to these frequency assignments </w:t>
      </w:r>
      <w:r w:rsidR="004F5C50" w:rsidRPr="00091392">
        <w:t xml:space="preserve">can </w:t>
      </w:r>
      <w:r w:rsidR="00BE2F24" w:rsidRPr="00091392">
        <w:t>be reduced</w:t>
      </w:r>
      <w:r w:rsidR="00887632" w:rsidRPr="00091392">
        <w:t xml:space="preserve"> at any time</w:t>
      </w:r>
      <w:r w:rsidR="004F5C50" w:rsidRPr="00091392">
        <w:t>;</w:t>
      </w:r>
    </w:p>
    <w:p w14:paraId="2DF8FBB0" w14:textId="5DF14A04" w:rsidR="004F5C50" w:rsidRPr="00091392" w:rsidRDefault="0053722D" w:rsidP="004F5C50">
      <w:r>
        <w:rPr>
          <w:i/>
          <w:iCs/>
          <w:lang w:eastAsia="zh-CN"/>
        </w:rPr>
        <w:t>e</w:t>
      </w:r>
      <w:r w:rsidR="004F5C50" w:rsidRPr="00091392">
        <w:rPr>
          <w:i/>
          <w:iCs/>
          <w:lang w:eastAsia="zh-CN"/>
        </w:rPr>
        <w:t>)</w:t>
      </w:r>
      <w:r w:rsidR="004F5C50" w:rsidRPr="00091392">
        <w:rPr>
          <w:lang w:eastAsia="zh-CN"/>
        </w:rPr>
        <w:tab/>
        <w:t>that the operation of an A-ESIM and M-ESIM pertaining to and communicating with a space station of a given satellite network needs that earth station to be within the coordinated and agreed service area of that satellite</w:t>
      </w:r>
      <w:r w:rsidR="00887632" w:rsidRPr="00091392">
        <w:rPr>
          <w:lang w:eastAsia="zh-CN"/>
        </w:rPr>
        <w:t xml:space="preserve"> network</w:t>
      </w:r>
      <w:r w:rsidR="004F5C50" w:rsidRPr="00091392">
        <w:rPr>
          <w:lang w:eastAsia="zh-CN"/>
        </w:rPr>
        <w:t xml:space="preserve"> under the relevant provisions of Appendix </w:t>
      </w:r>
      <w:r w:rsidR="004F5C50" w:rsidRPr="00091392">
        <w:rPr>
          <w:rStyle w:val="Appref"/>
          <w:b/>
        </w:rPr>
        <w:t>30B</w:t>
      </w:r>
      <w:r w:rsidR="004F5C50" w:rsidRPr="00091392">
        <w:rPr>
          <w:lang w:eastAsia="zh-CN"/>
        </w:rPr>
        <w:t>;</w:t>
      </w:r>
    </w:p>
    <w:p w14:paraId="43DC66C1" w14:textId="0CB16C13" w:rsidR="004F5C50" w:rsidRPr="00091392" w:rsidRDefault="0053722D" w:rsidP="004F5C50">
      <w:pPr>
        <w:rPr>
          <w:lang w:eastAsia="zh-CN"/>
        </w:rPr>
      </w:pPr>
      <w:r>
        <w:rPr>
          <w:i/>
          <w:iCs/>
          <w:lang w:eastAsia="zh-CN"/>
        </w:rPr>
        <w:t>f</w:t>
      </w:r>
      <w:r w:rsidR="004F5C50" w:rsidRPr="00091392">
        <w:rPr>
          <w:i/>
          <w:iCs/>
          <w:lang w:eastAsia="zh-CN"/>
        </w:rPr>
        <w:t>)</w:t>
      </w:r>
      <w:r w:rsidR="004F5C50" w:rsidRPr="00091392">
        <w:rPr>
          <w:lang w:eastAsia="zh-CN"/>
        </w:rPr>
        <w:tab/>
        <w:t xml:space="preserve">that, based on the available information in the Bureau’s database in May 2022, there is no contiguous regional or worldwide coordinated and agreed service area for any </w:t>
      </w:r>
      <w:r w:rsidR="00887632" w:rsidRPr="00091392">
        <w:rPr>
          <w:lang w:eastAsia="zh-CN"/>
        </w:rPr>
        <w:t>space station</w:t>
      </w:r>
      <w:r w:rsidR="00887632" w:rsidRPr="00091392" w:rsidDel="00F97B33">
        <w:rPr>
          <w:lang w:eastAsia="zh-CN"/>
        </w:rPr>
        <w:t xml:space="preserve"> </w:t>
      </w:r>
      <w:r w:rsidR="004F5C50" w:rsidRPr="00091392">
        <w:rPr>
          <w:lang w:eastAsia="zh-CN"/>
        </w:rPr>
        <w:t>using Appendix </w:t>
      </w:r>
      <w:r w:rsidR="004F5C50" w:rsidRPr="00091392">
        <w:rPr>
          <w:rStyle w:val="Appref"/>
          <w:b/>
          <w:bCs/>
        </w:rPr>
        <w:t>30B</w:t>
      </w:r>
      <w:r w:rsidR="004F5C50" w:rsidRPr="00091392">
        <w:rPr>
          <w:lang w:eastAsia="zh-CN"/>
        </w:rPr>
        <w:t xml:space="preserve"> frequency </w:t>
      </w:r>
      <w:r w:rsidR="004F5C50" w:rsidRPr="00091392">
        <w:rPr>
          <w:rFonts w:eastAsia="Microsoft JhengHei UI"/>
          <w:szCs w:val="24"/>
        </w:rPr>
        <w:t xml:space="preserve">band </w:t>
      </w:r>
      <w:r w:rsidR="004F5C50" w:rsidRPr="00091392">
        <w:rPr>
          <w:lang w:eastAsia="zh-CN"/>
        </w:rPr>
        <w:t>12.75-13.25 GHz</w:t>
      </w:r>
      <w:r w:rsidR="004F5C50" w:rsidRPr="00091392">
        <w:rPr>
          <w:rFonts w:eastAsia="Microsoft JhengHei UI"/>
          <w:szCs w:val="24"/>
        </w:rPr>
        <w:t xml:space="preserve"> </w:t>
      </w:r>
      <w:r w:rsidR="004F5C50" w:rsidRPr="00091392">
        <w:rPr>
          <w:lang w:eastAsia="zh-CN"/>
        </w:rPr>
        <w:t>recorded in the Master International Frequency Register (MIFR);</w:t>
      </w:r>
    </w:p>
    <w:p w14:paraId="795ECF74" w14:textId="0D8BC89B" w:rsidR="004F5C50" w:rsidRPr="00091392" w:rsidRDefault="0053722D" w:rsidP="004F5C50">
      <w:pPr>
        <w:rPr>
          <w:lang w:eastAsia="zh-CN"/>
        </w:rPr>
      </w:pPr>
      <w:r>
        <w:rPr>
          <w:i/>
          <w:iCs/>
          <w:lang w:eastAsia="zh-CN"/>
        </w:rPr>
        <w:t>g</w:t>
      </w:r>
      <w:r w:rsidR="004F5C50" w:rsidRPr="00091392">
        <w:rPr>
          <w:i/>
          <w:iCs/>
          <w:lang w:eastAsia="zh-CN"/>
        </w:rPr>
        <w:t>)</w:t>
      </w:r>
      <w:r w:rsidR="004F5C50" w:rsidRPr="00091392">
        <w:rPr>
          <w:lang w:eastAsia="zh-CN"/>
        </w:rPr>
        <w:tab/>
        <w:t>that, in order for A</w:t>
      </w:r>
      <w:r w:rsidR="004F5C50" w:rsidRPr="00091392">
        <w:rPr>
          <w:lang w:eastAsia="zh-CN"/>
        </w:rPr>
        <w:noBreakHyphen/>
        <w:t>ESIM and M</w:t>
      </w:r>
      <w:r w:rsidR="004F5C50" w:rsidRPr="00091392">
        <w:rPr>
          <w:lang w:eastAsia="zh-CN"/>
        </w:rPr>
        <w:noBreakHyphen/>
        <w:t>ESIM to operate in the frequency band 12.75-13.25 GHz (Earth-to-space) of Appendix </w:t>
      </w:r>
      <w:r w:rsidR="004F5C50" w:rsidRPr="00091392">
        <w:rPr>
          <w:rStyle w:val="Appref"/>
          <w:b/>
          <w:bCs/>
        </w:rPr>
        <w:t>30B</w:t>
      </w:r>
      <w:r w:rsidR="004F5C50" w:rsidRPr="00091392">
        <w:rPr>
          <w:lang w:eastAsia="zh-CN"/>
        </w:rPr>
        <w:t xml:space="preserve"> in the most efficient and operationally viable manner, having a contiguous regional or worldwide coordinated and agreed service area is an important issue to be taken into account; </w:t>
      </w:r>
    </w:p>
    <w:p w14:paraId="45499112" w14:textId="469BA286" w:rsidR="004F5C50" w:rsidRPr="00091392" w:rsidRDefault="0053722D" w:rsidP="004F5C50">
      <w:pPr>
        <w:rPr>
          <w:lang w:eastAsia="zh-CN"/>
        </w:rPr>
      </w:pPr>
      <w:r>
        <w:rPr>
          <w:rFonts w:eastAsia="TimesNewRoman,Italic"/>
          <w:i/>
          <w:iCs/>
          <w:lang w:eastAsia="zh-CN"/>
        </w:rPr>
        <w:t>h</w:t>
      </w:r>
      <w:r w:rsidR="004F5C50" w:rsidRPr="00091392">
        <w:rPr>
          <w:rFonts w:eastAsia="TimesNewRoman,Italic"/>
          <w:i/>
          <w:iCs/>
          <w:lang w:eastAsia="zh-CN"/>
        </w:rPr>
        <w:t>)</w:t>
      </w:r>
      <w:r w:rsidR="004F5C50" w:rsidRPr="00091392">
        <w:rPr>
          <w:rFonts w:eastAsia="TimesNewRoman,Italic"/>
          <w:i/>
          <w:iCs/>
          <w:lang w:eastAsia="zh-CN"/>
        </w:rPr>
        <w:tab/>
      </w:r>
      <w:r w:rsidR="004F5C50" w:rsidRPr="00091392">
        <w:rPr>
          <w:lang w:eastAsia="zh-CN"/>
        </w:rPr>
        <w:t>that the administration authorizing ESIM</w:t>
      </w:r>
      <w:r w:rsidR="004F5C50" w:rsidRPr="00091392">
        <w:t>s</w:t>
      </w:r>
      <w:r w:rsidR="004F5C50" w:rsidRPr="00091392">
        <w:rPr>
          <w:lang w:eastAsia="zh-CN"/>
        </w:rPr>
        <w:t xml:space="preserve"> on the territory under its jurisdiction has the right to require that the ESIM</w:t>
      </w:r>
      <w:r w:rsidR="004F5C50" w:rsidRPr="00091392">
        <w:t>s</w:t>
      </w:r>
      <w:r w:rsidR="004F5C50" w:rsidRPr="00091392">
        <w:rPr>
          <w:lang w:eastAsia="zh-CN"/>
        </w:rPr>
        <w:t xml:space="preserve"> referred to above only use those assignments associated with GSO FSS networks which have been successfully coordinated, notified, brought into use and recorded in the MIFR with a favourable finding under § 8.11 of Article 8 of Appendix </w:t>
      </w:r>
      <w:r w:rsidR="004F5C50" w:rsidRPr="00091392">
        <w:rPr>
          <w:b/>
          <w:bCs/>
        </w:rPr>
        <w:t>3</w:t>
      </w:r>
      <w:r w:rsidR="004F5C50" w:rsidRPr="00091392">
        <w:rPr>
          <w:rStyle w:val="Appref"/>
          <w:b/>
          <w:bCs/>
        </w:rPr>
        <w:t>0B</w:t>
      </w:r>
      <w:r w:rsidR="004F5C50" w:rsidRPr="00091392">
        <w:rPr>
          <w:lang w:eastAsia="zh-CN"/>
        </w:rPr>
        <w:t>, except those arising from the application of § 6.25 of Appendix </w:t>
      </w:r>
      <w:r w:rsidR="004F5C50" w:rsidRPr="00091392">
        <w:rPr>
          <w:rStyle w:val="Appref"/>
          <w:b/>
          <w:bCs/>
        </w:rPr>
        <w:t>30B</w:t>
      </w:r>
      <w:r w:rsidR="004F5C50" w:rsidRPr="00091392">
        <w:rPr>
          <w:lang w:eastAsia="zh-CN"/>
        </w:rPr>
        <w:t>;</w:t>
      </w:r>
    </w:p>
    <w:p w14:paraId="324F4A2A" w14:textId="5BB6BBB4" w:rsidR="004F5C50" w:rsidRPr="00091392" w:rsidRDefault="0053722D" w:rsidP="004F5C50">
      <w:proofErr w:type="spellStart"/>
      <w:r>
        <w:rPr>
          <w:i/>
          <w:iCs/>
        </w:rPr>
        <w:t>i</w:t>
      </w:r>
      <w:proofErr w:type="spellEnd"/>
      <w:r w:rsidR="004F5C50" w:rsidRPr="00091392">
        <w:rPr>
          <w:i/>
          <w:iCs/>
        </w:rPr>
        <w:t>)</w:t>
      </w:r>
      <w:r w:rsidR="004F5C50" w:rsidRPr="00091392">
        <w:tab/>
        <w:t>that Resolution </w:t>
      </w:r>
      <w:r w:rsidR="004F5C50" w:rsidRPr="00091392">
        <w:rPr>
          <w:b/>
          <w:bCs/>
        </w:rPr>
        <w:t>170 (WRC</w:t>
      </w:r>
      <w:r w:rsidR="004F5C50" w:rsidRPr="00091392">
        <w:rPr>
          <w:b/>
          <w:bCs/>
        </w:rPr>
        <w:noBreakHyphen/>
        <w:t>19)</w:t>
      </w:r>
      <w:r w:rsidR="004F5C50" w:rsidRPr="00091392">
        <w:t xml:space="preserve"> provides the procedure to enhance equitable access to frequency bands under Appendix </w:t>
      </w:r>
      <w:r w:rsidR="004F5C50" w:rsidRPr="00091392">
        <w:rPr>
          <w:rStyle w:val="Appref"/>
          <w:b/>
          <w:bCs/>
        </w:rPr>
        <w:t>30B</w:t>
      </w:r>
      <w:r w:rsidR="004F5C50" w:rsidRPr="00091392">
        <w:t xml:space="preserve"> by developing countries;</w:t>
      </w:r>
    </w:p>
    <w:p w14:paraId="26DCF2F1" w14:textId="0C4BDE1B" w:rsidR="004F5C50" w:rsidRPr="00091392" w:rsidRDefault="0053722D" w:rsidP="004F5C50">
      <w:r>
        <w:rPr>
          <w:i/>
          <w:iCs/>
        </w:rPr>
        <w:t>j</w:t>
      </w:r>
      <w:r w:rsidR="004F5C50" w:rsidRPr="00091392">
        <w:rPr>
          <w:i/>
          <w:iCs/>
        </w:rPr>
        <w:t>)</w:t>
      </w:r>
      <w:r w:rsidR="004F5C50" w:rsidRPr="00091392">
        <w:tab/>
        <w:t>that the protection of current usage and future development of Appendix </w:t>
      </w:r>
      <w:r w:rsidR="004F5C50" w:rsidRPr="00091392">
        <w:rPr>
          <w:rStyle w:val="Appref"/>
          <w:b/>
          <w:bCs/>
        </w:rPr>
        <w:t>30B</w:t>
      </w:r>
      <w:r w:rsidR="004F5C50" w:rsidRPr="00091392">
        <w:rPr>
          <w:b/>
          <w:bCs/>
        </w:rPr>
        <w:t xml:space="preserve"> </w:t>
      </w:r>
      <w:r w:rsidR="004F5C50" w:rsidRPr="00091392">
        <w:t>in the frequency band 12.75-13.25 GHz (Earth-to-space) is a fundamental issue without any adverse effect thereto;</w:t>
      </w:r>
    </w:p>
    <w:p w14:paraId="0560DE8C" w14:textId="559472FF" w:rsidR="004F5C50" w:rsidRPr="00091392" w:rsidRDefault="0053722D" w:rsidP="004F5C50">
      <w:r>
        <w:rPr>
          <w:i/>
          <w:iCs/>
        </w:rPr>
        <w:t>k</w:t>
      </w:r>
      <w:r w:rsidR="004F5C50" w:rsidRPr="00091392">
        <w:rPr>
          <w:i/>
          <w:iCs/>
        </w:rPr>
        <w:t>)</w:t>
      </w:r>
      <w:r w:rsidR="004F5C50" w:rsidRPr="00091392">
        <w:rPr>
          <w:i/>
          <w:iCs/>
        </w:rPr>
        <w:tab/>
      </w:r>
      <w:r w:rsidR="004F5C50" w:rsidRPr="00091392">
        <w:t>that the availability of the methodology to examine conformity to the power flux-density (pfd) limit as contained in Annex 2 to this Resolution is a fundamental and crucial element;</w:t>
      </w:r>
    </w:p>
    <w:p w14:paraId="70464FE9" w14:textId="3B0C7B86" w:rsidR="004F5C50" w:rsidRPr="00091392" w:rsidRDefault="0053722D" w:rsidP="004F5C50">
      <w:r>
        <w:rPr>
          <w:i/>
          <w:iCs/>
        </w:rPr>
        <w:t>l</w:t>
      </w:r>
      <w:r w:rsidR="004F5C50" w:rsidRPr="00091392">
        <w:rPr>
          <w:i/>
          <w:iCs/>
        </w:rPr>
        <w:t>)</w:t>
      </w:r>
      <w:r w:rsidR="004F5C50" w:rsidRPr="00091392">
        <w:tab/>
        <w:t>that there is need to establish regulatory, technical and recording procedures for the usage of these type of ESIMs that may differ from the current FSS Appendix </w:t>
      </w:r>
      <w:r w:rsidR="004F5C50" w:rsidRPr="00091392">
        <w:rPr>
          <w:rStyle w:val="Appref"/>
          <w:b/>
          <w:bCs/>
        </w:rPr>
        <w:t>30B</w:t>
      </w:r>
      <w:r w:rsidR="004F5C50" w:rsidRPr="00091392">
        <w:t xml:space="preserve"> Plan and List recording procedures;</w:t>
      </w:r>
    </w:p>
    <w:p w14:paraId="5474A08B" w14:textId="68EBAA2E" w:rsidR="004F5C50" w:rsidRPr="00091392" w:rsidRDefault="0053722D" w:rsidP="004F5C50">
      <w:pPr>
        <w:spacing w:after="120"/>
        <w:rPr>
          <w:bCs/>
        </w:rPr>
      </w:pPr>
      <w:r>
        <w:rPr>
          <w:i/>
          <w:iCs/>
        </w:rPr>
        <w:t>m</w:t>
      </w:r>
      <w:r w:rsidR="004F5C50" w:rsidRPr="00091392">
        <w:rPr>
          <w:i/>
          <w:iCs/>
        </w:rPr>
        <w:t>)</w:t>
      </w:r>
      <w:r w:rsidR="004F5C50" w:rsidRPr="00091392">
        <w:tab/>
      </w:r>
      <w:r w:rsidR="004F5C50" w:rsidRPr="00091392">
        <w:rPr>
          <w:bCs/>
        </w:rPr>
        <w:t xml:space="preserve">that successful compliance with this Resolution does not oblige any administration to authorize/license </w:t>
      </w:r>
      <w:r w:rsidR="004F5C50" w:rsidRPr="00091392">
        <w:rPr>
          <w:rFonts w:eastAsia="SimSun"/>
        </w:rPr>
        <w:t>A</w:t>
      </w:r>
      <w:r w:rsidR="004F5C50" w:rsidRPr="00091392">
        <w:rPr>
          <w:rFonts w:eastAsia="SimSun"/>
        </w:rPr>
        <w:noBreakHyphen/>
        <w:t>ESIM and M</w:t>
      </w:r>
      <w:r w:rsidR="004F5C50" w:rsidRPr="00091392">
        <w:rPr>
          <w:rFonts w:eastAsia="SimSun"/>
        </w:rPr>
        <w:noBreakHyphen/>
        <w:t>ESIM communicating with geostationary space stations in the FSS in the frequency band 12.75</w:t>
      </w:r>
      <w:r w:rsidR="004F5C50" w:rsidRPr="00091392">
        <w:rPr>
          <w:rFonts w:eastAsia="SimSun"/>
        </w:rPr>
        <w:noBreakHyphen/>
        <w:t xml:space="preserve">13.25 GHz (Earth-to-space) </w:t>
      </w:r>
      <w:r w:rsidR="004F5C50" w:rsidRPr="00091392">
        <w:rPr>
          <w:bCs/>
        </w:rPr>
        <w:t xml:space="preserve">to operate within the territory under its jurisdiction (see </w:t>
      </w:r>
      <w:r w:rsidR="004F5C50" w:rsidRPr="00091392">
        <w:rPr>
          <w:bCs/>
          <w:i/>
        </w:rPr>
        <w:t>resolves </w:t>
      </w:r>
      <w:r w:rsidR="004F5C50" w:rsidRPr="00091392">
        <w:rPr>
          <w:bCs/>
          <w:iCs/>
        </w:rPr>
        <w:t>7);</w:t>
      </w:r>
    </w:p>
    <w:p w14:paraId="193FDAED" w14:textId="33EC9322" w:rsidR="004F5C50" w:rsidRPr="00091392" w:rsidRDefault="0053722D" w:rsidP="004F5C50">
      <w:r>
        <w:rPr>
          <w:i/>
          <w:iCs/>
        </w:rPr>
        <w:t>n</w:t>
      </w:r>
      <w:r w:rsidR="004F5C50" w:rsidRPr="00091392">
        <w:rPr>
          <w:i/>
          <w:iCs/>
        </w:rPr>
        <w:t>)</w:t>
      </w:r>
      <w:r w:rsidR="004F5C50" w:rsidRPr="00091392">
        <w:rPr>
          <w:i/>
        </w:rPr>
        <w:tab/>
      </w:r>
      <w:r w:rsidR="004F5C50" w:rsidRPr="00091392">
        <w:t xml:space="preserve">that affected administrations retain their right to directly contact the </w:t>
      </w:r>
      <w:r w:rsidR="005D3565" w:rsidRPr="00091392">
        <w:t xml:space="preserve">responsible entity for the </w:t>
      </w:r>
      <w:r w:rsidR="004F5C50" w:rsidRPr="00091392">
        <w:t xml:space="preserve">aircraft or vessel </w:t>
      </w:r>
      <w:r w:rsidR="005D3565" w:rsidRPr="00091392">
        <w:t xml:space="preserve">or directly the vessel </w:t>
      </w:r>
      <w:r w:rsidR="004F5C50" w:rsidRPr="00091392">
        <w:t>on which the ESIM operates;</w:t>
      </w:r>
    </w:p>
    <w:p w14:paraId="41BE7530" w14:textId="15D552D3" w:rsidR="004F5C50" w:rsidRPr="00091392" w:rsidRDefault="0053722D" w:rsidP="004F5C50">
      <w:pPr>
        <w:rPr>
          <w:sz w:val="22"/>
        </w:rPr>
      </w:pPr>
      <w:r>
        <w:rPr>
          <w:i/>
          <w:iCs/>
        </w:rPr>
        <w:t>o</w:t>
      </w:r>
      <w:r w:rsidR="004F5C50" w:rsidRPr="00091392">
        <w:rPr>
          <w:i/>
          <w:iCs/>
        </w:rPr>
        <w:t>)</w:t>
      </w:r>
      <w:r w:rsidR="004F5C50" w:rsidRPr="00091392">
        <w:tab/>
        <w:t>that in accordance with Appendix </w:t>
      </w:r>
      <w:r w:rsidR="004F5C50" w:rsidRPr="00091392">
        <w:rPr>
          <w:rStyle w:val="Appref"/>
          <w:b/>
          <w:bCs/>
        </w:rPr>
        <w:t>30B</w:t>
      </w:r>
      <w:r w:rsidR="004F5C50" w:rsidRPr="00091392">
        <w:t xml:space="preserve">, the examination of the Bureau in the frequency band 12.75-13.25 GHz (Earth-to-space) is limited to the test-points on land, it is necessary to perform the examination of A-ESIM and M-ESIM using grid points generated everywhere within </w:t>
      </w:r>
      <w:r w:rsidR="004F5C50" w:rsidRPr="00091392">
        <w:lastRenderedPageBreak/>
        <w:t xml:space="preserve">the service area of </w:t>
      </w:r>
      <w:r w:rsidR="005D0EF6" w:rsidRPr="00091392">
        <w:t>any frequency assignment associated to</w:t>
      </w:r>
      <w:r w:rsidR="005D0EF6" w:rsidRPr="00091392" w:rsidDel="00773F59">
        <w:t xml:space="preserve"> </w:t>
      </w:r>
      <w:r w:rsidR="004F5C50" w:rsidRPr="00091392">
        <w:t>A-ESIM and M-ESIM submitted under Appendix </w:t>
      </w:r>
      <w:r w:rsidR="004F5C50" w:rsidRPr="00091392">
        <w:rPr>
          <w:rStyle w:val="Appref"/>
          <w:b/>
          <w:bCs/>
        </w:rPr>
        <w:t>4</w:t>
      </w:r>
      <w:r w:rsidR="004F5C50" w:rsidRPr="00091392">
        <w:t xml:space="preserve"> (</w:t>
      </w:r>
      <w:r w:rsidR="00AD6FFB" w:rsidRPr="00AF457C">
        <w:t>s</w:t>
      </w:r>
      <w:r w:rsidR="004F5C50" w:rsidRPr="00091392">
        <w:t>ee Annex 1 to this Resolution),</w:t>
      </w:r>
    </w:p>
    <w:p w14:paraId="42A28A07" w14:textId="77777777" w:rsidR="004F5C50" w:rsidRPr="00091392" w:rsidRDefault="004F5C50" w:rsidP="004F5C50">
      <w:pPr>
        <w:pStyle w:val="Call"/>
        <w:rPr>
          <w:rFonts w:eastAsia="TimesNewRoman,Italic"/>
          <w:lang w:eastAsia="zh-CN"/>
        </w:rPr>
      </w:pPr>
      <w:r w:rsidRPr="00091392">
        <w:rPr>
          <w:rFonts w:eastAsia="TimesNewRoman,Italic"/>
          <w:lang w:eastAsia="zh-CN"/>
        </w:rPr>
        <w:t>recognizing further</w:t>
      </w:r>
    </w:p>
    <w:p w14:paraId="70961558" w14:textId="33D72977" w:rsidR="004F5C50" w:rsidRPr="00091392" w:rsidRDefault="004F5C50" w:rsidP="004F5C50">
      <w:r w:rsidRPr="00091392">
        <w:rPr>
          <w:i/>
          <w:iCs/>
        </w:rPr>
        <w:t>a)</w:t>
      </w:r>
      <w:r w:rsidRPr="00091392">
        <w:tab/>
        <w:t xml:space="preserve">that under </w:t>
      </w:r>
      <w:r w:rsidRPr="00091392">
        <w:rPr>
          <w:i/>
          <w:iCs/>
        </w:rPr>
        <w:t>resolves</w:t>
      </w:r>
      <w:r w:rsidRPr="00091392">
        <w:t> 1.1.</w:t>
      </w:r>
      <w:r w:rsidR="007C1481">
        <w:t>4</w:t>
      </w:r>
      <w:r w:rsidRPr="00091392">
        <w:t xml:space="preserve"> of this Resolution frequency assignments to ESIMs need to be notified to the BR;</w:t>
      </w:r>
    </w:p>
    <w:p w14:paraId="48BDB2E6" w14:textId="77777777" w:rsidR="004F5C50" w:rsidRPr="00091392" w:rsidRDefault="004F5C50" w:rsidP="004F5C50">
      <w:r w:rsidRPr="00091392">
        <w:rPr>
          <w:i/>
          <w:iCs/>
        </w:rPr>
        <w:t>b)</w:t>
      </w:r>
      <w:r w:rsidRPr="00091392">
        <w:tab/>
        <w:t>that, for the operation of ESIMs, notification of any frequency assignment under Annex 1 of this Resolution shall only be made by one single administration which is the notifying administration of the GSO FSS network</w:t>
      </w:r>
      <w:r w:rsidRPr="00091392">
        <w:rPr>
          <w:szCs w:val="24"/>
        </w:rPr>
        <w:t xml:space="preserve"> with which </w:t>
      </w:r>
      <w:r w:rsidRPr="00091392">
        <w:t xml:space="preserve">ESIMs </w:t>
      </w:r>
      <w:r w:rsidRPr="00091392">
        <w:rPr>
          <w:szCs w:val="24"/>
        </w:rPr>
        <w:t>communicate</w:t>
      </w:r>
      <w:r w:rsidRPr="00091392">
        <w:t>;</w:t>
      </w:r>
    </w:p>
    <w:p w14:paraId="30850AFB" w14:textId="63A11056" w:rsidR="004F5C50" w:rsidRPr="00091392" w:rsidRDefault="004F5C50" w:rsidP="004F5C50">
      <w:r w:rsidRPr="00091392">
        <w:rPr>
          <w:i/>
          <w:iCs/>
        </w:rPr>
        <w:t>c)</w:t>
      </w:r>
      <w:r w:rsidRPr="00091392">
        <w:tab/>
        <w:t>that an administration authorizing the operation of ESIMs within the territory under its jurisdiction may modify or withdraw that authorization at any time;</w:t>
      </w:r>
    </w:p>
    <w:p w14:paraId="7B030876" w14:textId="5C96F7AA" w:rsidR="004F5C50" w:rsidRPr="00091392" w:rsidRDefault="004D6D0B" w:rsidP="004F5C50">
      <w:r w:rsidRPr="00091392">
        <w:rPr>
          <w:i/>
          <w:iCs/>
        </w:rPr>
        <w:t>d</w:t>
      </w:r>
      <w:r w:rsidR="004F5C50" w:rsidRPr="00091392">
        <w:rPr>
          <w:i/>
          <w:iCs/>
        </w:rPr>
        <w:t>)</w:t>
      </w:r>
      <w:r w:rsidR="004F5C50" w:rsidRPr="00091392">
        <w:rPr>
          <w:i/>
          <w:iCs/>
        </w:rPr>
        <w:tab/>
      </w:r>
      <w:r w:rsidR="004F5C50" w:rsidRPr="00091392">
        <w:t>the operation of A</w:t>
      </w:r>
      <w:r w:rsidR="004F5C50" w:rsidRPr="00091392">
        <w:noBreakHyphen/>
        <w:t>ESIM and M</w:t>
      </w:r>
      <w:r w:rsidR="004F5C50" w:rsidRPr="00091392">
        <w:noBreakHyphen/>
        <w:t xml:space="preserve">ESIM shall comply with </w:t>
      </w:r>
      <w:r w:rsidR="00AD6FFB" w:rsidRPr="00AF457C">
        <w:t xml:space="preserve">the </w:t>
      </w:r>
      <w:r w:rsidR="004F5C50" w:rsidRPr="00AF457C">
        <w:t>provision</w:t>
      </w:r>
      <w:r w:rsidR="00AD6FFB" w:rsidRPr="00AF457C">
        <w:t>s of</w:t>
      </w:r>
      <w:r w:rsidR="004F5C50" w:rsidRPr="00AF457C">
        <w:t xml:space="preserve"> No</w:t>
      </w:r>
      <w:r w:rsidR="004F5C50" w:rsidRPr="00091392">
        <w:t>. </w:t>
      </w:r>
      <w:r w:rsidR="00887632" w:rsidRPr="00091392">
        <w:rPr>
          <w:rStyle w:val="Artref"/>
          <w:b/>
          <w:bCs/>
        </w:rPr>
        <w:t>5.340</w:t>
      </w:r>
      <w:r w:rsidR="004F5C50" w:rsidRPr="00091392">
        <w:t>;</w:t>
      </w:r>
    </w:p>
    <w:p w14:paraId="3E68896F" w14:textId="77777777" w:rsidR="004F5C50" w:rsidRPr="00091392" w:rsidRDefault="004D6D0B" w:rsidP="004F5C50">
      <w:r w:rsidRPr="00091392">
        <w:rPr>
          <w:i/>
          <w:iCs/>
        </w:rPr>
        <w:t>e</w:t>
      </w:r>
      <w:r w:rsidR="004F5C50" w:rsidRPr="00091392">
        <w:rPr>
          <w:i/>
          <w:iCs/>
        </w:rPr>
        <w:t>)</w:t>
      </w:r>
      <w:r w:rsidR="004F5C50" w:rsidRPr="00091392">
        <w:rPr>
          <w:i/>
          <w:iCs/>
        </w:rPr>
        <w:tab/>
      </w:r>
      <w:r w:rsidR="004F5C50" w:rsidRPr="00091392">
        <w:t xml:space="preserve">when the </w:t>
      </w:r>
      <w:r w:rsidR="005D0EF6" w:rsidRPr="00091392">
        <w:t xml:space="preserve">space station of the </w:t>
      </w:r>
      <w:r w:rsidR="004F5C50" w:rsidRPr="00091392">
        <w:t>Appendix </w:t>
      </w:r>
      <w:r w:rsidR="004F5C50" w:rsidRPr="00091392">
        <w:rPr>
          <w:rStyle w:val="Appref"/>
          <w:b/>
          <w:bCs/>
        </w:rPr>
        <w:t>30B</w:t>
      </w:r>
      <w:r w:rsidR="004F5C50" w:rsidRPr="00091392">
        <w:t xml:space="preserve"> GSO FSS satellite network </w:t>
      </w:r>
      <w:r w:rsidR="004F5C50" w:rsidRPr="00091392">
        <w:rPr>
          <w:lang w:eastAsia="zh-CN"/>
        </w:rPr>
        <w:t>with which A</w:t>
      </w:r>
      <w:r w:rsidR="004F5C50" w:rsidRPr="00091392">
        <w:rPr>
          <w:lang w:eastAsia="zh-CN"/>
        </w:rPr>
        <w:noBreakHyphen/>
        <w:t>ESIM and M</w:t>
      </w:r>
      <w:r w:rsidR="004F5C50" w:rsidRPr="00091392">
        <w:rPr>
          <w:lang w:eastAsia="zh-CN"/>
        </w:rPr>
        <w:noBreakHyphen/>
        <w:t>ESIM communicate</w:t>
      </w:r>
      <w:r w:rsidR="004F5C50" w:rsidRPr="00091392">
        <w:t xml:space="preserve"> transmits in the frequency bands 10.7-10.95 GHz and 11.2</w:t>
      </w:r>
      <w:r w:rsidR="004F5C50" w:rsidRPr="00091392">
        <w:noBreakHyphen/>
        <w:t xml:space="preserve">11.45 GHz, it </w:t>
      </w:r>
      <w:r w:rsidR="00BE2F24" w:rsidRPr="00091392">
        <w:t>should</w:t>
      </w:r>
      <w:r w:rsidR="004F5C50" w:rsidRPr="00091392">
        <w:t xml:space="preserve"> operate under the </w:t>
      </w:r>
      <w:r w:rsidR="004F5C50" w:rsidRPr="00091392">
        <w:rPr>
          <w:lang w:eastAsia="zh-CN"/>
        </w:rPr>
        <w:t>levels</w:t>
      </w:r>
      <w:r w:rsidR="004F5C50" w:rsidRPr="00091392">
        <w:t xml:space="preserve"> that were coordinated and included in the List, and these Appendix </w:t>
      </w:r>
      <w:r w:rsidR="004F5C50" w:rsidRPr="00091392">
        <w:rPr>
          <w:rStyle w:val="Appref"/>
          <w:b/>
          <w:bCs/>
        </w:rPr>
        <w:t>30B</w:t>
      </w:r>
      <w:r w:rsidR="004F5C50" w:rsidRPr="00091392">
        <w:t xml:space="preserve"> satellite transmissions will not change to accommodate A-ESIM and M-ESIM;</w:t>
      </w:r>
    </w:p>
    <w:p w14:paraId="4B6D36D3" w14:textId="77777777" w:rsidR="004F5C50" w:rsidRPr="00091392" w:rsidRDefault="004D6D0B" w:rsidP="004F5C50">
      <w:r w:rsidRPr="00091392">
        <w:rPr>
          <w:i/>
          <w:iCs/>
        </w:rPr>
        <w:t>f</w:t>
      </w:r>
      <w:r w:rsidR="004F5C50" w:rsidRPr="00091392">
        <w:rPr>
          <w:i/>
          <w:iCs/>
        </w:rPr>
        <w:t>)</w:t>
      </w:r>
      <w:r w:rsidR="004F5C50" w:rsidRPr="00091392">
        <w:rPr>
          <w:i/>
          <w:iCs/>
        </w:rPr>
        <w:tab/>
      </w:r>
      <w:r w:rsidR="004F5C50" w:rsidRPr="00091392">
        <w:t>the operation of A</w:t>
      </w:r>
      <w:r w:rsidR="004F5C50" w:rsidRPr="00091392">
        <w:noBreakHyphen/>
        <w:t>ESIM and M</w:t>
      </w:r>
      <w:r w:rsidR="004F5C50" w:rsidRPr="00091392">
        <w:noBreakHyphen/>
        <w:t>ESIM in the frequency bands 10.7</w:t>
      </w:r>
      <w:r w:rsidR="004F5C50" w:rsidRPr="00091392">
        <w:noBreakHyphen/>
        <w:t>10.95 GHz and 11.2</w:t>
      </w:r>
      <w:r w:rsidR="004F5C50" w:rsidRPr="00091392">
        <w:noBreakHyphen/>
        <w:t xml:space="preserve">11.45 GHz, if any, </w:t>
      </w:r>
      <w:r w:rsidR="00BE2F24" w:rsidRPr="00091392">
        <w:t>should</w:t>
      </w:r>
      <w:r w:rsidR="004F5C50" w:rsidRPr="00091392">
        <w:t xml:space="preserve"> not adversely affect the allotments in the Plan nor the assignments in the List and not claim protection from other applications of the FSS as well as other radiocommunication services to which the frequency band is allocated,</w:t>
      </w:r>
    </w:p>
    <w:p w14:paraId="37DD0BC7" w14:textId="77777777" w:rsidR="004F5C50" w:rsidRPr="00091392" w:rsidRDefault="004F5C50" w:rsidP="004F5C50">
      <w:pPr>
        <w:pStyle w:val="Call"/>
        <w:rPr>
          <w:rFonts w:eastAsia="TimesNewRoman,Italic"/>
          <w:lang w:eastAsia="zh-CN"/>
        </w:rPr>
      </w:pPr>
      <w:r w:rsidRPr="00091392">
        <w:rPr>
          <w:rFonts w:eastAsia="TimesNewRoman,Italic"/>
          <w:lang w:eastAsia="zh-CN"/>
        </w:rPr>
        <w:t>resolves</w:t>
      </w:r>
    </w:p>
    <w:p w14:paraId="3619A3F1" w14:textId="77777777" w:rsidR="004F5C50" w:rsidRPr="00091392" w:rsidRDefault="004F5C50" w:rsidP="004F5C50">
      <w:pPr>
        <w:keepNext/>
        <w:rPr>
          <w:lang w:eastAsia="zh-CN"/>
        </w:rPr>
      </w:pPr>
      <w:r w:rsidRPr="00091392">
        <w:rPr>
          <w:lang w:eastAsia="zh-CN"/>
        </w:rPr>
        <w:t>1</w:t>
      </w:r>
      <w:r w:rsidRPr="00091392">
        <w:rPr>
          <w:lang w:eastAsia="zh-CN"/>
        </w:rPr>
        <w:tab/>
        <w:t xml:space="preserve">that, for any </w:t>
      </w:r>
      <w:r w:rsidRPr="00091392">
        <w:rPr>
          <w:rFonts w:eastAsia="SimSun"/>
        </w:rPr>
        <w:t>A</w:t>
      </w:r>
      <w:r w:rsidRPr="00091392">
        <w:rPr>
          <w:rFonts w:eastAsia="SimSun"/>
        </w:rPr>
        <w:noBreakHyphen/>
        <w:t>ESIM and M</w:t>
      </w:r>
      <w:r w:rsidRPr="00091392">
        <w:rPr>
          <w:rFonts w:eastAsia="SimSun"/>
        </w:rPr>
        <w:noBreakHyphen/>
        <w:t>ESIM</w:t>
      </w:r>
      <w:r w:rsidRPr="00091392">
        <w:rPr>
          <w:lang w:eastAsia="zh-CN"/>
        </w:rPr>
        <w:t xml:space="preserve"> communicating with a GSO FSS space station within the frequency band 12.75-13.25 GHz (Earth-to-space), or parts thereof, the following conditions shall apply:</w:t>
      </w:r>
    </w:p>
    <w:p w14:paraId="10B31571" w14:textId="77777777" w:rsidR="004F5C50" w:rsidRPr="00091392" w:rsidRDefault="004F5C50" w:rsidP="004F5C50">
      <w:pPr>
        <w:keepNext/>
        <w:rPr>
          <w:lang w:eastAsia="zh-CN"/>
        </w:rPr>
      </w:pPr>
      <w:r w:rsidRPr="00091392">
        <w:rPr>
          <w:lang w:eastAsia="zh-CN"/>
        </w:rPr>
        <w:t>1.1</w:t>
      </w:r>
      <w:r w:rsidRPr="00091392">
        <w:rPr>
          <w:lang w:eastAsia="zh-CN"/>
        </w:rPr>
        <w:tab/>
        <w:t xml:space="preserve">with respect to space services in the frequency band 12.75-13.25 GHz and adjacent </w:t>
      </w:r>
      <w:r w:rsidR="00EC1D83" w:rsidRPr="00091392">
        <w:rPr>
          <w:lang w:eastAsia="zh-CN"/>
        </w:rPr>
        <w:t xml:space="preserve">frequency </w:t>
      </w:r>
      <w:r w:rsidRPr="00091392">
        <w:rPr>
          <w:lang w:eastAsia="zh-CN"/>
        </w:rPr>
        <w:t>bands, A</w:t>
      </w:r>
      <w:r w:rsidRPr="00091392">
        <w:rPr>
          <w:lang w:eastAsia="zh-CN"/>
        </w:rPr>
        <w:noBreakHyphen/>
        <w:t>ESIM and M</w:t>
      </w:r>
      <w:r w:rsidRPr="00091392">
        <w:rPr>
          <w:lang w:eastAsia="zh-CN"/>
        </w:rPr>
        <w:noBreakHyphen/>
        <w:t>ESIM shall comply with the following conditions:</w:t>
      </w:r>
    </w:p>
    <w:p w14:paraId="414A4F11" w14:textId="77777777" w:rsidR="004F5C50" w:rsidRPr="00091392" w:rsidRDefault="004F5C50" w:rsidP="004F5C50">
      <w:pPr>
        <w:pStyle w:val="enumlev1"/>
        <w:rPr>
          <w:lang w:eastAsia="zh-CN"/>
        </w:rPr>
      </w:pPr>
      <w:r w:rsidRPr="00091392">
        <w:rPr>
          <w:lang w:eastAsia="zh-CN"/>
        </w:rPr>
        <w:t>1.1.1</w:t>
      </w:r>
      <w:r w:rsidRPr="00091392">
        <w:rPr>
          <w:lang w:eastAsia="zh-CN"/>
        </w:rPr>
        <w:tab/>
        <w:t>the use of the frequency band 12.75-13.25 GHz (Earth-to-space) by A</w:t>
      </w:r>
      <w:r w:rsidRPr="00091392">
        <w:rPr>
          <w:lang w:eastAsia="zh-CN"/>
        </w:rPr>
        <w:noBreakHyphen/>
        <w:t>ESIM and M</w:t>
      </w:r>
      <w:r w:rsidRPr="00091392">
        <w:rPr>
          <w:lang w:eastAsia="zh-CN"/>
        </w:rPr>
        <w:noBreakHyphen/>
        <w:t>ESIM shall not result in any changes or restrictions to the allotment in the Plan, assignments in the List of Appendix </w:t>
      </w:r>
      <w:r w:rsidRPr="00091392">
        <w:rPr>
          <w:rStyle w:val="Appref"/>
          <w:b/>
          <w:bCs/>
        </w:rPr>
        <w:t>30B</w:t>
      </w:r>
      <w:r w:rsidRPr="00091392">
        <w:rPr>
          <w:lang w:eastAsia="zh-CN"/>
        </w:rPr>
        <w:t xml:space="preserve">, and those recorded in the MIFR </w:t>
      </w:r>
      <w:r w:rsidRPr="00091392">
        <w:rPr>
          <w:bCs/>
        </w:rPr>
        <w:t>including the assignments arising from the implementation of Resolution </w:t>
      </w:r>
      <w:r w:rsidRPr="00091392">
        <w:rPr>
          <w:b/>
        </w:rPr>
        <w:t>170 (WRC</w:t>
      </w:r>
      <w:r w:rsidRPr="00091392">
        <w:rPr>
          <w:b/>
        </w:rPr>
        <w:noBreakHyphen/>
        <w:t>19)</w:t>
      </w:r>
      <w:r w:rsidRPr="00091392">
        <w:rPr>
          <w:lang w:eastAsia="zh-CN"/>
        </w:rPr>
        <w:t>;</w:t>
      </w:r>
    </w:p>
    <w:p w14:paraId="5AC80FCC" w14:textId="77777777" w:rsidR="004F5C50" w:rsidRPr="00091392" w:rsidRDefault="004F5C50" w:rsidP="004F5C50">
      <w:pPr>
        <w:pStyle w:val="enumlev1"/>
      </w:pPr>
      <w:r w:rsidRPr="00091392">
        <w:rPr>
          <w:lang w:eastAsia="zh-CN"/>
        </w:rPr>
        <w:t>1.1.2</w:t>
      </w:r>
      <w:r w:rsidRPr="00091392">
        <w:rPr>
          <w:lang w:eastAsia="zh-CN"/>
        </w:rPr>
        <w:tab/>
        <w:t xml:space="preserve">with respect to </w:t>
      </w:r>
      <w:r w:rsidRPr="00091392">
        <w:t>satellite networks or systems of other administrations, the characteristics of A</w:t>
      </w:r>
      <w:r w:rsidRPr="00091392">
        <w:noBreakHyphen/>
        <w:t>ESIM and M</w:t>
      </w:r>
      <w:r w:rsidRPr="00091392">
        <w:noBreakHyphen/>
        <w:t xml:space="preserve">ESIM shall remain within the envelope of typical characteristics of notified earth stations associated with the satellite networks with which these earth stations communicate, as published by the Bureau and included in relevant International Frequency Information Circular (BR IFIC), and Annex 1 applies; </w:t>
      </w:r>
    </w:p>
    <w:p w14:paraId="4812F008" w14:textId="2812A053" w:rsidR="004F5C50" w:rsidRPr="00091392" w:rsidRDefault="004F5C50" w:rsidP="004F5C50">
      <w:pPr>
        <w:pStyle w:val="enumlev1"/>
      </w:pPr>
      <w:r w:rsidRPr="00091392">
        <w:t>1.1.</w:t>
      </w:r>
      <w:r w:rsidR="007C1481" w:rsidRPr="00E770D5">
        <w:t>3</w:t>
      </w:r>
      <w:r w:rsidRPr="00091392">
        <w:tab/>
        <w:t xml:space="preserve">the use of </w:t>
      </w:r>
      <w:r w:rsidRPr="00091392">
        <w:rPr>
          <w:lang w:eastAsia="zh-CN"/>
        </w:rPr>
        <w:t>A</w:t>
      </w:r>
      <w:r w:rsidRPr="00091392">
        <w:t>-</w:t>
      </w:r>
      <w:r w:rsidRPr="00091392">
        <w:rPr>
          <w:lang w:eastAsia="zh-CN"/>
        </w:rPr>
        <w:t>ESIM and M</w:t>
      </w:r>
      <w:r w:rsidRPr="00091392">
        <w:t>-</w:t>
      </w:r>
      <w:r w:rsidRPr="00091392">
        <w:rPr>
          <w:lang w:eastAsia="zh-CN"/>
        </w:rPr>
        <w:t>ESIM</w:t>
      </w:r>
      <w:r w:rsidRPr="00091392">
        <w:t xml:space="preserve"> shall not cause </w:t>
      </w:r>
      <w:r w:rsidR="00852381" w:rsidRPr="00091392">
        <w:t xml:space="preserve">unacceptable </w:t>
      </w:r>
      <w:r w:rsidRPr="00091392">
        <w:t>interference to Appendix </w:t>
      </w:r>
      <w:r w:rsidRPr="00091392">
        <w:rPr>
          <w:rStyle w:val="Appref"/>
          <w:b/>
          <w:bCs/>
        </w:rPr>
        <w:t>30B</w:t>
      </w:r>
      <w:r w:rsidRPr="00091392">
        <w:t xml:space="preserve"> allotments, </w:t>
      </w:r>
      <w:r w:rsidRPr="00091392">
        <w:rPr>
          <w:lang w:eastAsia="zh-CN"/>
        </w:rPr>
        <w:t>assignments</w:t>
      </w:r>
      <w:r w:rsidRPr="00091392">
        <w:t xml:space="preserve"> received by the Bureau under Article 6 either in process or yet to be processed, assignments in the List, assignments notified under Article 8 of that Appendix, and assignments recorded in the MIFR as well as submission under Appendix </w:t>
      </w:r>
      <w:r w:rsidRPr="00091392">
        <w:rPr>
          <w:rStyle w:val="Appref"/>
          <w:b/>
          <w:bCs/>
        </w:rPr>
        <w:t>30B</w:t>
      </w:r>
      <w:r w:rsidRPr="00091392">
        <w:t xml:space="preserve"> beyond that specified in relevant Annexes to that Appendix;</w:t>
      </w:r>
    </w:p>
    <w:p w14:paraId="198F4477" w14:textId="2AB1C0FA" w:rsidR="004F5C50" w:rsidRPr="00091392" w:rsidRDefault="004F5C50" w:rsidP="004F5C50">
      <w:pPr>
        <w:pStyle w:val="enumlev1"/>
      </w:pPr>
      <w:r w:rsidRPr="00091392">
        <w:t>1.1.</w:t>
      </w:r>
      <w:r w:rsidR="007C1481">
        <w:t>4</w:t>
      </w:r>
      <w:r w:rsidRPr="00091392">
        <w:tab/>
        <w:t xml:space="preserve">for the implementation of </w:t>
      </w:r>
      <w:r w:rsidRPr="00091392">
        <w:rPr>
          <w:i/>
          <w:iCs/>
        </w:rPr>
        <w:t>resolves</w:t>
      </w:r>
      <w:r w:rsidRPr="00091392">
        <w:t> 1.1.1, 1.1.2 and 1.1.</w:t>
      </w:r>
      <w:r w:rsidR="007C1481">
        <w:t>3</w:t>
      </w:r>
      <w:r w:rsidRPr="00091392">
        <w:t xml:space="preserve"> above, the notifying administration for the GSO FSS network with which the above-mentioned </w:t>
      </w:r>
      <w:r w:rsidRPr="00091392">
        <w:rPr>
          <w:rFonts w:eastAsia="SimSun"/>
        </w:rPr>
        <w:t>A</w:t>
      </w:r>
      <w:r w:rsidRPr="00091392">
        <w:rPr>
          <w:rFonts w:eastAsia="SimSun"/>
        </w:rPr>
        <w:noBreakHyphen/>
        <w:t>ESIM and M</w:t>
      </w:r>
      <w:r w:rsidRPr="00091392">
        <w:rPr>
          <w:rFonts w:eastAsia="SimSun"/>
        </w:rPr>
        <w:noBreakHyphen/>
        <w:t>ESIM</w:t>
      </w:r>
      <w:r w:rsidRPr="00091392">
        <w:t xml:space="preserve"> communicate shall follow the procedure in Annex 1 of this Resolution, </w:t>
      </w:r>
      <w:r w:rsidRPr="00091392">
        <w:lastRenderedPageBreak/>
        <w:t>together with the commitment that the operation of ESIM shall be in conformity with the Radio Regulations, including this Resolution;</w:t>
      </w:r>
    </w:p>
    <w:p w14:paraId="28424FBD" w14:textId="74F05150" w:rsidR="004F5C50" w:rsidRPr="00091392" w:rsidRDefault="004F5C50" w:rsidP="004F5C50">
      <w:pPr>
        <w:pStyle w:val="enumlev1"/>
      </w:pPr>
      <w:r w:rsidRPr="00091392">
        <w:t>1.1.</w:t>
      </w:r>
      <w:r w:rsidR="007C1481">
        <w:t>5</w:t>
      </w:r>
      <w:r w:rsidRPr="00091392">
        <w:tab/>
        <w:t xml:space="preserve">upon receipt of the notification information referred to in </w:t>
      </w:r>
      <w:r w:rsidRPr="00091392">
        <w:rPr>
          <w:i/>
          <w:iCs/>
        </w:rPr>
        <w:t>resolves</w:t>
      </w:r>
      <w:r w:rsidRPr="00091392">
        <w:t> 1.1.</w:t>
      </w:r>
      <w:r w:rsidR="007C1481">
        <w:t>4</w:t>
      </w:r>
      <w:r w:rsidRPr="00091392">
        <w:t xml:space="preserve"> above, the BR shall process the submission in accordance with Annex 1 of this Resolution; </w:t>
      </w:r>
    </w:p>
    <w:p w14:paraId="12F9DC94" w14:textId="426C6565" w:rsidR="004F5C50" w:rsidRPr="00091392" w:rsidRDefault="004F5C50" w:rsidP="004F5C50">
      <w:pPr>
        <w:pStyle w:val="enumlev1"/>
      </w:pPr>
      <w:r w:rsidRPr="00091392">
        <w:t>1.1.</w:t>
      </w:r>
      <w:r w:rsidR="007C1481">
        <w:t>6</w:t>
      </w:r>
      <w:r w:rsidRPr="00091392">
        <w:t xml:space="preserve"> </w:t>
      </w:r>
      <w:r w:rsidRPr="00091392">
        <w:tab/>
        <w:t xml:space="preserve">for the protection of non-GSO FSS systems operating in the frequency band 12.75-13.25 GHz, the above-mentioned </w:t>
      </w:r>
      <w:r w:rsidRPr="00091392">
        <w:rPr>
          <w:rFonts w:eastAsia="SimSun"/>
        </w:rPr>
        <w:t>A</w:t>
      </w:r>
      <w:r w:rsidRPr="00091392">
        <w:rPr>
          <w:rFonts w:eastAsia="SimSun"/>
        </w:rPr>
        <w:noBreakHyphen/>
        <w:t>ESIM and M</w:t>
      </w:r>
      <w:r w:rsidRPr="00091392">
        <w:rPr>
          <w:rFonts w:eastAsia="SimSun"/>
        </w:rPr>
        <w:noBreakHyphen/>
        <w:t>ESIM</w:t>
      </w:r>
      <w:r w:rsidRPr="00091392">
        <w:t xml:space="preserve"> communicating with GSO FSS networks referred to above shall comply with the provisions contained in Annex 3 of this Resolution;</w:t>
      </w:r>
    </w:p>
    <w:p w14:paraId="168FE838" w14:textId="537ABB2B" w:rsidR="004F5C50" w:rsidRPr="00091392" w:rsidRDefault="004F5C50" w:rsidP="004F5C50">
      <w:pPr>
        <w:pStyle w:val="enumlev1"/>
        <w:rPr>
          <w:lang w:eastAsia="zh-CN"/>
        </w:rPr>
      </w:pPr>
      <w:r w:rsidRPr="00091392">
        <w:rPr>
          <w:lang w:eastAsia="zh-CN"/>
        </w:rPr>
        <w:t>1.1.</w:t>
      </w:r>
      <w:r w:rsidR="007C1481">
        <w:rPr>
          <w:lang w:eastAsia="zh-CN"/>
        </w:rPr>
        <w:t>7</w:t>
      </w:r>
      <w:r w:rsidRPr="00091392">
        <w:rPr>
          <w:lang w:eastAsia="zh-CN"/>
        </w:rPr>
        <w:tab/>
        <w:t xml:space="preserve">the notifying administration of the GSO FSS network with which the above-mentioned earth stations communicate shall ensure that the operation of these </w:t>
      </w:r>
      <w:r w:rsidRPr="00091392">
        <w:rPr>
          <w:rFonts w:eastAsia="SimSun"/>
        </w:rPr>
        <w:t>A</w:t>
      </w:r>
      <w:r w:rsidRPr="00091392">
        <w:rPr>
          <w:rFonts w:eastAsia="SimSun"/>
        </w:rPr>
        <w:noBreakHyphen/>
        <w:t>ESIM and M</w:t>
      </w:r>
      <w:r w:rsidRPr="00091392">
        <w:rPr>
          <w:rFonts w:eastAsia="SimSun"/>
        </w:rPr>
        <w:noBreakHyphen/>
        <w:t>ESIM</w:t>
      </w:r>
      <w:r w:rsidRPr="00091392">
        <w:rPr>
          <w:lang w:eastAsia="zh-CN"/>
        </w:rPr>
        <w:t xml:space="preserve"> complies with the coordination agreements for the frequency assignments of the earth station of this GSO FSS satellite network of Appendix </w:t>
      </w:r>
      <w:r w:rsidRPr="00091392">
        <w:rPr>
          <w:rStyle w:val="Appref"/>
          <w:b/>
          <w:bCs/>
        </w:rPr>
        <w:t>30B</w:t>
      </w:r>
      <w:r w:rsidRPr="00091392">
        <w:rPr>
          <w:lang w:eastAsia="zh-CN"/>
        </w:rPr>
        <w:t xml:space="preserve"> obtained under the relevant provisions of that Appendix;</w:t>
      </w:r>
    </w:p>
    <w:p w14:paraId="29CC66A4" w14:textId="77777777" w:rsidR="004F5C50" w:rsidRPr="00091392" w:rsidRDefault="004F5C50" w:rsidP="004F5C50">
      <w:pPr>
        <w:keepNext/>
      </w:pPr>
      <w:r w:rsidRPr="00091392">
        <w:rPr>
          <w:lang w:eastAsia="zh-CN"/>
        </w:rPr>
        <w:t>1.2</w:t>
      </w:r>
      <w:r w:rsidRPr="00091392">
        <w:tab/>
        <w:t>with respect to the protection of terrestrial services to which the frequency band 12.</w:t>
      </w:r>
      <w:r w:rsidRPr="00091392">
        <w:rPr>
          <w:lang w:eastAsia="zh-CN"/>
        </w:rPr>
        <w:t>75</w:t>
      </w:r>
      <w:r w:rsidRPr="00091392">
        <w:t xml:space="preserve">-13.25 GHz is allocated and that operate in accordance with the Radio Regulations, </w:t>
      </w:r>
      <w:r w:rsidRPr="00091392">
        <w:rPr>
          <w:lang w:eastAsia="zh-CN"/>
        </w:rPr>
        <w:t>A</w:t>
      </w:r>
      <w:r w:rsidRPr="00091392">
        <w:t>-</w:t>
      </w:r>
      <w:r w:rsidRPr="00091392">
        <w:rPr>
          <w:lang w:eastAsia="zh-CN"/>
        </w:rPr>
        <w:t>ESIM and M</w:t>
      </w:r>
      <w:r w:rsidRPr="00091392">
        <w:t>-</w:t>
      </w:r>
      <w:r w:rsidRPr="00091392">
        <w:rPr>
          <w:lang w:eastAsia="zh-CN"/>
        </w:rPr>
        <w:t>ESIM</w:t>
      </w:r>
      <w:r w:rsidRPr="00091392">
        <w:t xml:space="preserve"> shall comply with the following conditions:</w:t>
      </w:r>
    </w:p>
    <w:p w14:paraId="218A6132" w14:textId="77777777" w:rsidR="004F5C50" w:rsidRPr="00091392" w:rsidRDefault="004F5C50" w:rsidP="004F5C50">
      <w:pPr>
        <w:pStyle w:val="enumlev1"/>
        <w:rPr>
          <w:lang w:eastAsia="zh-CN"/>
        </w:rPr>
      </w:pPr>
      <w:r w:rsidRPr="00091392">
        <w:rPr>
          <w:lang w:eastAsia="zh-CN"/>
        </w:rPr>
        <w:t>1.2.1</w:t>
      </w:r>
      <w:r w:rsidRPr="00091392">
        <w:rPr>
          <w:lang w:eastAsia="zh-CN"/>
        </w:rPr>
        <w:tab/>
        <w:t>transmitting A</w:t>
      </w:r>
      <w:r w:rsidRPr="00091392">
        <w:rPr>
          <w:lang w:eastAsia="zh-CN"/>
        </w:rPr>
        <w:noBreakHyphen/>
        <w:t>ESIM and M</w:t>
      </w:r>
      <w:r w:rsidRPr="00091392">
        <w:rPr>
          <w:lang w:eastAsia="zh-CN"/>
        </w:rPr>
        <w:noBreakHyphen/>
        <w:t>ESIM in the frequency band 12.75</w:t>
      </w:r>
      <w:r w:rsidRPr="00091392">
        <w:rPr>
          <w:lang w:eastAsia="zh-CN"/>
        </w:rPr>
        <w:noBreakHyphen/>
        <w:t xml:space="preserve">13.25 GHz (Earth-to-space) shall </w:t>
      </w:r>
      <w:r w:rsidRPr="00091392">
        <w:t>not</w:t>
      </w:r>
      <w:r w:rsidRPr="00091392">
        <w:rPr>
          <w:lang w:eastAsia="zh-CN"/>
        </w:rPr>
        <w:t xml:space="preserve"> cause unacceptable interference to terrestrial services to which this frequency band is </w:t>
      </w:r>
      <w:r w:rsidRPr="00091392">
        <w:t>allocated</w:t>
      </w:r>
      <w:r w:rsidRPr="00091392">
        <w:rPr>
          <w:lang w:eastAsia="zh-CN"/>
        </w:rPr>
        <w:t xml:space="preserve"> and that operate in accordance with the Radio Regulations, and Annex 2 to this Resolution shall apply;</w:t>
      </w:r>
    </w:p>
    <w:p w14:paraId="54BF76CE" w14:textId="77777777" w:rsidR="00C908E9" w:rsidRPr="00091392" w:rsidRDefault="00C908E9" w:rsidP="00C908E9">
      <w:pPr>
        <w:pStyle w:val="enumlev1"/>
      </w:pPr>
      <w:r w:rsidRPr="00091392">
        <w:t>1.2.2</w:t>
      </w:r>
      <w:r w:rsidRPr="00091392">
        <w:tab/>
        <w:t xml:space="preserve">the receiving part of </w:t>
      </w:r>
      <w:r w:rsidRPr="00091392">
        <w:rPr>
          <w:lang w:eastAsia="zh-CN"/>
        </w:rPr>
        <w:t>the</w:t>
      </w:r>
      <w:r w:rsidRPr="00091392">
        <w:t xml:space="preserve"> above-mentioned ESIM in their associated frequency band shall not claim protection from terrestrial services</w:t>
      </w:r>
      <w:r w:rsidR="00F8651F" w:rsidRPr="00091392">
        <w:t>, unless specified otherwise in the Radio Regulations,</w:t>
      </w:r>
      <w:r w:rsidRPr="00091392">
        <w:t xml:space="preserve"> to which this frequency band is allocated and that operate in accordance with the Radio Regulations;</w:t>
      </w:r>
    </w:p>
    <w:p w14:paraId="503DAD27" w14:textId="77777777" w:rsidR="004F5C50" w:rsidRPr="00091392" w:rsidRDefault="004F5C50" w:rsidP="004F5C50">
      <w:pPr>
        <w:pStyle w:val="enumlev1"/>
        <w:rPr>
          <w:lang w:eastAsia="zh-CN"/>
        </w:rPr>
      </w:pPr>
      <w:r w:rsidRPr="00091392">
        <w:rPr>
          <w:lang w:eastAsia="zh-CN"/>
        </w:rPr>
        <w:t>1.2.3</w:t>
      </w:r>
      <w:r w:rsidRPr="00091392">
        <w:rPr>
          <w:lang w:eastAsia="zh-CN"/>
        </w:rPr>
        <w:tab/>
      </w:r>
      <w:bookmarkStart w:id="20" w:name="_Hlk114309710"/>
      <w:r w:rsidRPr="00091392">
        <w:rPr>
          <w:lang w:eastAsia="zh-CN"/>
        </w:rPr>
        <w:t>the requirement to not cause unacceptable interference to terrestrial services to which the frequency band 12.75-13.25 GHz is allocated and that operate in accordance with the Radio Regulations shall be respected, irrespective of compliance with Annex </w:t>
      </w:r>
      <w:bookmarkEnd w:id="20"/>
      <w:r w:rsidRPr="00091392">
        <w:rPr>
          <w:lang w:eastAsia="zh-CN"/>
        </w:rPr>
        <w:t xml:space="preserve">2 (see </w:t>
      </w:r>
      <w:r w:rsidRPr="00091392">
        <w:rPr>
          <w:rFonts w:eastAsia="TimesNewRoman,Italic"/>
          <w:i/>
          <w:iCs/>
          <w:lang w:eastAsia="zh-CN"/>
        </w:rPr>
        <w:t>resolves </w:t>
      </w:r>
      <w:r w:rsidRPr="00091392">
        <w:rPr>
          <w:lang w:eastAsia="zh-CN"/>
        </w:rPr>
        <w:t>7);</w:t>
      </w:r>
    </w:p>
    <w:p w14:paraId="692895B8" w14:textId="77777777" w:rsidR="00F8651F" w:rsidRPr="00091392" w:rsidRDefault="004F5C50" w:rsidP="00F8651F">
      <w:pPr>
        <w:pStyle w:val="enumlev1"/>
        <w:rPr>
          <w:lang w:eastAsia="zh-CN"/>
        </w:rPr>
      </w:pPr>
      <w:r w:rsidRPr="00091392">
        <w:rPr>
          <w:lang w:eastAsia="zh-CN"/>
        </w:rPr>
        <w:t>1.2.4</w:t>
      </w:r>
      <w:r w:rsidRPr="00091392">
        <w:rPr>
          <w:lang w:eastAsia="zh-CN"/>
        </w:rPr>
        <w:tab/>
        <w:t xml:space="preserve">for the application of Part II of Annex 2 as referred to in </w:t>
      </w:r>
      <w:r w:rsidRPr="00091392">
        <w:rPr>
          <w:rFonts w:eastAsia="TimesNewRoman,Italic"/>
          <w:i/>
          <w:iCs/>
          <w:lang w:eastAsia="zh-CN"/>
        </w:rPr>
        <w:t>resolves </w:t>
      </w:r>
      <w:r w:rsidRPr="00091392">
        <w:rPr>
          <w:lang w:eastAsia="zh-CN"/>
        </w:rPr>
        <w:t xml:space="preserve">1.2.1 above, the BR shall examine the characteristics </w:t>
      </w:r>
      <w:bookmarkStart w:id="21" w:name="_Hlk62717069"/>
      <w:r w:rsidRPr="00091392">
        <w:rPr>
          <w:lang w:eastAsia="zh-CN"/>
        </w:rPr>
        <w:t>of A-ESIM</w:t>
      </w:r>
      <w:r w:rsidRPr="00091392">
        <w:t xml:space="preserve"> </w:t>
      </w:r>
      <w:r w:rsidRPr="00091392">
        <w:rPr>
          <w:lang w:eastAsia="zh-CN"/>
        </w:rPr>
        <w:t xml:space="preserve">with respect to the conformity with the pfd limits on the Earth’s surface specified in </w:t>
      </w:r>
      <w:bookmarkEnd w:id="21"/>
      <w:r w:rsidRPr="00091392">
        <w:rPr>
          <w:lang w:eastAsia="zh-CN"/>
        </w:rPr>
        <w:t>Part II of Annex 2</w:t>
      </w:r>
      <w:bookmarkStart w:id="22" w:name="_Hlk118757928"/>
      <w:r w:rsidRPr="00091392">
        <w:rPr>
          <w:lang w:eastAsia="zh-CN"/>
        </w:rPr>
        <w:t>,</w:t>
      </w:r>
      <w:bookmarkEnd w:id="22"/>
      <w:r w:rsidRPr="00091392">
        <w:rPr>
          <w:lang w:eastAsia="zh-CN"/>
        </w:rPr>
        <w:t xml:space="preserve"> and publish the results of such examination in the BR IFIC;</w:t>
      </w:r>
    </w:p>
    <w:p w14:paraId="5504AAE7" w14:textId="77777777" w:rsidR="00C908E9" w:rsidRPr="00091392" w:rsidRDefault="00C908E9" w:rsidP="00B048BF">
      <w:pPr>
        <w:pStyle w:val="enumlev1"/>
        <w:rPr>
          <w:lang w:eastAsia="zh-CN"/>
        </w:rPr>
      </w:pPr>
      <w:r w:rsidRPr="00091392">
        <w:rPr>
          <w:lang w:eastAsia="zh-CN"/>
        </w:rPr>
        <w:t>1.2.5</w:t>
      </w:r>
      <w:r w:rsidRPr="00091392">
        <w:rPr>
          <w:lang w:eastAsia="zh-CN"/>
        </w:rPr>
        <w:tab/>
        <w:t xml:space="preserve">the compliance with the </w:t>
      </w:r>
      <w:r w:rsidRPr="00091392">
        <w:rPr>
          <w:lang w:eastAsia="ko-KR"/>
        </w:rPr>
        <w:t>technical conditions specified in Annex 2</w:t>
      </w:r>
      <w:r w:rsidRPr="00091392">
        <w:rPr>
          <w:lang w:eastAsia="zh-CN"/>
        </w:rPr>
        <w:t>, does not release the notifying administration of the GSO FSS network with respect to its responsibility that such earth stations shall not cause unacceptable interference</w:t>
      </w:r>
      <w:r w:rsidR="00F8651F" w:rsidRPr="00091392">
        <w:rPr>
          <w:lang w:eastAsia="zh-CN"/>
        </w:rPr>
        <w:t>,</w:t>
      </w:r>
      <w:r w:rsidRPr="00091392">
        <w:rPr>
          <w:lang w:eastAsia="zh-CN"/>
        </w:rPr>
        <w:t xml:space="preserve"> and receiving part shall not claim protection from the terrestrial stations</w:t>
      </w:r>
      <w:r w:rsidR="00F8651F" w:rsidRPr="00091392">
        <w:rPr>
          <w:lang w:eastAsia="zh-CN"/>
        </w:rPr>
        <w:t>, unless specified otherwise in the Radio Regulations</w:t>
      </w:r>
      <w:r w:rsidRPr="00091392">
        <w:rPr>
          <w:lang w:eastAsia="zh-CN"/>
        </w:rPr>
        <w:t>;</w:t>
      </w:r>
    </w:p>
    <w:p w14:paraId="2F1D51CF" w14:textId="77777777" w:rsidR="004F5C50" w:rsidRPr="00091392" w:rsidRDefault="004F5C50" w:rsidP="004F5C50">
      <w:pPr>
        <w:pStyle w:val="enumlev1"/>
        <w:rPr>
          <w:lang w:eastAsia="zh-CN"/>
        </w:rPr>
      </w:pPr>
      <w:r w:rsidRPr="00091392">
        <w:rPr>
          <w:lang w:eastAsia="zh-CN"/>
        </w:rPr>
        <w:t>1.2.</w:t>
      </w:r>
      <w:r w:rsidR="00B048BF" w:rsidRPr="00091392">
        <w:rPr>
          <w:lang w:eastAsia="zh-CN"/>
        </w:rPr>
        <w:t>6</w:t>
      </w:r>
      <w:r w:rsidRPr="00091392">
        <w:rPr>
          <w:lang w:eastAsia="zh-CN"/>
        </w:rPr>
        <w:tab/>
        <w:t xml:space="preserve">if </w:t>
      </w:r>
      <w:r w:rsidR="00C53665" w:rsidRPr="00091392">
        <w:rPr>
          <w:lang w:eastAsia="zh-CN"/>
        </w:rPr>
        <w:t xml:space="preserve">an </w:t>
      </w:r>
      <w:r w:rsidRPr="00091392">
        <w:rPr>
          <w:lang w:eastAsia="zh-CN"/>
        </w:rPr>
        <w:t xml:space="preserve">administration authorizing </w:t>
      </w:r>
      <w:r w:rsidRPr="00091392">
        <w:t>A</w:t>
      </w:r>
      <w:r w:rsidRPr="00091392">
        <w:noBreakHyphen/>
        <w:t xml:space="preserve">ESIM </w:t>
      </w:r>
      <w:r w:rsidRPr="00091392">
        <w:rPr>
          <w:lang w:eastAsia="zh-CN"/>
        </w:rPr>
        <w:t xml:space="preserve">agree to pfd levels higher than the limits contained in Part II of Annex 2 within the territory under its jurisdiction, such agreement shall in no way affect other countries that are not party to that agreement; </w:t>
      </w:r>
    </w:p>
    <w:p w14:paraId="12D84FA3" w14:textId="77777777" w:rsidR="004F5C50" w:rsidRPr="00091392" w:rsidRDefault="004F5C50" w:rsidP="004F5C50">
      <w:pPr>
        <w:pStyle w:val="enumlev1"/>
        <w:rPr>
          <w:lang w:eastAsia="zh-CN"/>
        </w:rPr>
      </w:pPr>
      <w:r w:rsidRPr="00091392">
        <w:rPr>
          <w:lang w:eastAsia="zh-CN"/>
        </w:rPr>
        <w:t>1.2.</w:t>
      </w:r>
      <w:r w:rsidR="00B048BF" w:rsidRPr="00091392">
        <w:rPr>
          <w:lang w:eastAsia="zh-CN"/>
        </w:rPr>
        <w:t>7</w:t>
      </w:r>
      <w:r w:rsidRPr="00091392">
        <w:rPr>
          <w:lang w:eastAsia="zh-CN"/>
        </w:rPr>
        <w:t xml:space="preserve"> </w:t>
      </w:r>
      <w:r w:rsidRPr="00091392">
        <w:rPr>
          <w:lang w:eastAsia="zh-CN"/>
        </w:rPr>
        <w:tab/>
        <w:t>the notifying administration for the GSO FSS network with which the A</w:t>
      </w:r>
      <w:r w:rsidRPr="00091392">
        <w:rPr>
          <w:lang w:eastAsia="zh-CN"/>
        </w:rPr>
        <w:noBreakHyphen/>
        <w:t>ESIM and M</w:t>
      </w:r>
      <w:r w:rsidRPr="00091392">
        <w:rPr>
          <w:lang w:eastAsia="zh-CN"/>
        </w:rPr>
        <w:noBreakHyphen/>
        <w:t xml:space="preserve">ESIM will communicate, taking into account the </w:t>
      </w:r>
      <w:r w:rsidRPr="00091392">
        <w:rPr>
          <w:i/>
          <w:iCs/>
          <w:lang w:eastAsia="zh-CN"/>
        </w:rPr>
        <w:t>resolves further</w:t>
      </w:r>
      <w:r w:rsidRPr="00091392">
        <w:rPr>
          <w:lang w:eastAsia="zh-CN"/>
        </w:rPr>
        <w:t xml:space="preserve"> below, shall send to the BR, together with submission of the Appendix </w:t>
      </w:r>
      <w:r w:rsidRPr="00091392">
        <w:rPr>
          <w:b/>
          <w:bCs/>
          <w:lang w:eastAsia="zh-CN"/>
        </w:rPr>
        <w:t xml:space="preserve">4 </w:t>
      </w:r>
      <w:r w:rsidRPr="00091392">
        <w:rPr>
          <w:lang w:eastAsia="zh-CN"/>
        </w:rPr>
        <w:t xml:space="preserve">information for the above-mentioned earth station, a commitment undertaking that, upon receiving a report of unacceptable interference, it shall </w:t>
      </w:r>
      <w:r w:rsidRPr="00091392">
        <w:t>immediately take all appropriate measures to eliminate that interference or reduce it to an acceptable level and</w:t>
      </w:r>
      <w:r w:rsidRPr="00091392">
        <w:rPr>
          <w:lang w:eastAsia="zh-CN"/>
        </w:rPr>
        <w:t xml:space="preserve"> follow the procedures in </w:t>
      </w:r>
      <w:r w:rsidRPr="00091392">
        <w:rPr>
          <w:rFonts w:eastAsia="TimesNewRoman,Italic"/>
          <w:i/>
          <w:iCs/>
          <w:lang w:eastAsia="zh-CN"/>
        </w:rPr>
        <w:t>resolves </w:t>
      </w:r>
      <w:r w:rsidRPr="00091392">
        <w:rPr>
          <w:lang w:eastAsia="zh-CN"/>
        </w:rPr>
        <w:t>9;</w:t>
      </w:r>
    </w:p>
    <w:p w14:paraId="0F73E71A" w14:textId="77777777" w:rsidR="004F5C50" w:rsidRPr="00091392" w:rsidRDefault="004F5C50" w:rsidP="004F5C50">
      <w:r w:rsidRPr="00091392">
        <w:rPr>
          <w:lang w:eastAsia="zh-CN"/>
        </w:rPr>
        <w:lastRenderedPageBreak/>
        <w:t>1.3</w:t>
      </w:r>
      <w:r w:rsidRPr="00091392">
        <w:rPr>
          <w:lang w:eastAsia="zh-CN"/>
        </w:rPr>
        <w:tab/>
        <w:t>with respect to the aeronautical radionavigation systems operating in the frequency band 13.25-13.4 GHz, A</w:t>
      </w:r>
      <w:r w:rsidRPr="00091392">
        <w:rPr>
          <w:lang w:eastAsia="zh-CN"/>
        </w:rPr>
        <w:noBreakHyphen/>
        <w:t>ESIM and M</w:t>
      </w:r>
      <w:r w:rsidRPr="00091392">
        <w:rPr>
          <w:lang w:eastAsia="zh-CN"/>
        </w:rPr>
        <w:noBreakHyphen/>
        <w:t xml:space="preserve">ESIM communicating with GSO FSS networks </w:t>
      </w:r>
      <w:r w:rsidRPr="00091392">
        <w:t xml:space="preserve">shall not cause unacceptable interference to the </w:t>
      </w:r>
      <w:r w:rsidRPr="00091392">
        <w:rPr>
          <w:rFonts w:eastAsia="Microsoft JhengHei UI"/>
          <w:szCs w:val="24"/>
        </w:rPr>
        <w:t>aeronautical radionavigation service (</w:t>
      </w:r>
      <w:r w:rsidRPr="00091392">
        <w:t xml:space="preserve">ARNS) operating in accordance with the Radio Regulations in the 13.25-13.40 GHz </w:t>
      </w:r>
      <w:r w:rsidR="00EC1D83" w:rsidRPr="00091392">
        <w:t xml:space="preserve">frequency </w:t>
      </w:r>
      <w:r w:rsidRPr="00091392">
        <w:t>band;</w:t>
      </w:r>
    </w:p>
    <w:p w14:paraId="6C757D7A" w14:textId="77777777" w:rsidR="008374C9" w:rsidRPr="00091392" w:rsidRDefault="008374C9" w:rsidP="008374C9">
      <w:r w:rsidRPr="00091392">
        <w:t>2</w:t>
      </w:r>
      <w:r w:rsidRPr="00091392">
        <w:tab/>
        <w:t>that only frequency assignments of Appendix </w:t>
      </w:r>
      <w:r w:rsidRPr="00091392">
        <w:rPr>
          <w:rStyle w:val="Appref"/>
          <w:b/>
          <w:bCs/>
        </w:rPr>
        <w:t>30B</w:t>
      </w:r>
      <w:r w:rsidRPr="00091392">
        <w:t xml:space="preserve"> recorded in the List can be used as supporting assignments by A</w:t>
      </w:r>
      <w:r w:rsidRPr="00091392">
        <w:noBreakHyphen/>
        <w:t>ESIMs and M</w:t>
      </w:r>
      <w:r w:rsidRPr="00091392">
        <w:noBreakHyphen/>
        <w:t>ESIMs communicating with GSO networks in the FSS in the frequency band 12.75-13.25 GHz (Earth-to-space), if those assignments are recorded in the MIFR with favourable finding under § 8.11 of Article 8 of Appendix </w:t>
      </w:r>
      <w:r w:rsidRPr="00091392">
        <w:rPr>
          <w:rStyle w:val="Appref"/>
          <w:b/>
          <w:bCs/>
        </w:rPr>
        <w:t xml:space="preserve">30B </w:t>
      </w:r>
      <w:r w:rsidRPr="00091392">
        <w:t>provided that assignments recorded under § 6.25 of Article 6 used for A</w:t>
      </w:r>
      <w:r w:rsidRPr="00091392">
        <w:noBreakHyphen/>
        <w:t>ESIM and M</w:t>
      </w:r>
      <w:r w:rsidRPr="00091392">
        <w:noBreakHyphen/>
        <w:t>ESIM operations shall not cause unacceptable interference or claim protection from those assignments for which agreement still needs to be obtained;</w:t>
      </w:r>
    </w:p>
    <w:p w14:paraId="725B9187" w14:textId="77777777" w:rsidR="004F5C50" w:rsidRPr="00091392" w:rsidRDefault="004F5C50" w:rsidP="004F5C50">
      <w:bookmarkStart w:id="23" w:name="_Hlk130482272"/>
      <w:r w:rsidRPr="00091392">
        <w:t>3</w:t>
      </w:r>
      <w:r w:rsidRPr="00091392">
        <w:tab/>
        <w:t xml:space="preserve">that operation of </w:t>
      </w:r>
      <w:r w:rsidRPr="00091392">
        <w:rPr>
          <w:lang w:eastAsia="zh-CN"/>
        </w:rPr>
        <w:t>A</w:t>
      </w:r>
      <w:r w:rsidRPr="00091392">
        <w:rPr>
          <w:lang w:eastAsia="zh-CN"/>
        </w:rPr>
        <w:noBreakHyphen/>
        <w:t>ESIM and M</w:t>
      </w:r>
      <w:r w:rsidRPr="00091392">
        <w:rPr>
          <w:lang w:eastAsia="zh-CN"/>
        </w:rPr>
        <w:noBreakHyphen/>
        <w:t>ESIM</w:t>
      </w:r>
      <w:r w:rsidRPr="00091392">
        <w:t xml:space="preserve"> communicating with GSO space stations in the FSS in the frequency band 12.75-13.25 GHz (Earth-to-space) shall be within the coordinated and notified service area of the GSO FSS network with which the earth stations communicate;</w:t>
      </w:r>
    </w:p>
    <w:bookmarkEnd w:id="23"/>
    <w:p w14:paraId="3DEACA93" w14:textId="77777777" w:rsidR="004F5C50" w:rsidRPr="00091392" w:rsidRDefault="004F5C50" w:rsidP="004F5C50">
      <w:r w:rsidRPr="00091392">
        <w:t>4</w:t>
      </w:r>
      <w:r w:rsidRPr="00091392">
        <w:tab/>
        <w:t xml:space="preserve">that, for the implementation of </w:t>
      </w:r>
      <w:r w:rsidRPr="00091392">
        <w:rPr>
          <w:i/>
          <w:iCs/>
        </w:rPr>
        <w:t>resolves </w:t>
      </w:r>
      <w:r w:rsidRPr="00091392">
        <w:t xml:space="preserve">3 above, the notifying administration for the GSO FSS network with which the </w:t>
      </w:r>
      <w:r w:rsidRPr="00091392">
        <w:rPr>
          <w:lang w:eastAsia="zh-CN"/>
        </w:rPr>
        <w:t>A</w:t>
      </w:r>
      <w:r w:rsidRPr="00091392">
        <w:rPr>
          <w:lang w:eastAsia="zh-CN"/>
        </w:rPr>
        <w:noBreakHyphen/>
        <w:t>ESIM and M</w:t>
      </w:r>
      <w:r w:rsidRPr="00091392">
        <w:rPr>
          <w:lang w:eastAsia="zh-CN"/>
        </w:rPr>
        <w:noBreakHyphen/>
        <w:t xml:space="preserve">ESIM </w:t>
      </w:r>
      <w:r w:rsidRPr="00091392">
        <w:t>communicate shall ensure that necessary arrangements and switching facilities are built into the above-mentioned earth stations to cease emissions once approaching the territory under the jurisdiction of those administrations which either are not within the notified and coordinated service area of the subject space station or have not authorized the operation over their territories;</w:t>
      </w:r>
    </w:p>
    <w:p w14:paraId="736A3DD8" w14:textId="77777777" w:rsidR="004F5C50" w:rsidRPr="00091392" w:rsidRDefault="004F5C50" w:rsidP="004F5C50">
      <w:r w:rsidRPr="00091392">
        <w:t>5</w:t>
      </w:r>
      <w:r w:rsidRPr="00091392">
        <w:tab/>
        <w:t>that any course of action taken under this Resolution has no impact on the original date of receipt of the frequency assignments of the GSO FSS satellite network with which A</w:t>
      </w:r>
      <w:r w:rsidRPr="00091392">
        <w:noBreakHyphen/>
        <w:t>ESIM and M</w:t>
      </w:r>
      <w:r w:rsidRPr="00091392">
        <w:noBreakHyphen/>
        <w:t>ESIM communicate, or on the coordination requirements of that satellite network;</w:t>
      </w:r>
    </w:p>
    <w:p w14:paraId="4DD37C82" w14:textId="77777777" w:rsidR="004F5C50" w:rsidRPr="00091392" w:rsidRDefault="004F5C50" w:rsidP="004F5C50">
      <w:pPr>
        <w:rPr>
          <w:lang w:eastAsia="zh-CN"/>
        </w:rPr>
      </w:pPr>
      <w:r w:rsidRPr="00091392">
        <w:rPr>
          <w:lang w:eastAsia="zh-CN"/>
        </w:rPr>
        <w:t>6</w:t>
      </w:r>
      <w:r w:rsidRPr="00091392">
        <w:rPr>
          <w:lang w:eastAsia="zh-CN"/>
        </w:rPr>
        <w:tab/>
        <w:t>that A</w:t>
      </w:r>
      <w:r w:rsidRPr="00091392">
        <w:rPr>
          <w:lang w:eastAsia="zh-CN"/>
        </w:rPr>
        <w:noBreakHyphen/>
        <w:t>ESIM and M</w:t>
      </w:r>
      <w:r w:rsidRPr="00091392">
        <w:rPr>
          <w:lang w:eastAsia="zh-CN"/>
        </w:rPr>
        <w:noBreakHyphen/>
        <w:t>ESIM shall not be used or relied upon for safety-of-life applications;</w:t>
      </w:r>
    </w:p>
    <w:p w14:paraId="455C5693" w14:textId="77777777" w:rsidR="004F5C50" w:rsidRPr="00091392" w:rsidRDefault="004F5C50" w:rsidP="004F5C50">
      <w:pPr>
        <w:rPr>
          <w:lang w:eastAsia="zh-CN"/>
        </w:rPr>
      </w:pPr>
      <w:r w:rsidRPr="00091392">
        <w:rPr>
          <w:lang w:eastAsia="zh-CN"/>
        </w:rPr>
        <w:t>7</w:t>
      </w:r>
      <w:r w:rsidRPr="00091392">
        <w:rPr>
          <w:lang w:eastAsia="zh-CN"/>
        </w:rPr>
        <w:tab/>
        <w:t>that the operation of A</w:t>
      </w:r>
      <w:r w:rsidRPr="00091392">
        <w:rPr>
          <w:lang w:eastAsia="zh-CN"/>
        </w:rPr>
        <w:noBreakHyphen/>
        <w:t>ESIM and M</w:t>
      </w:r>
      <w:r w:rsidRPr="00091392">
        <w:rPr>
          <w:lang w:eastAsia="zh-CN"/>
        </w:rPr>
        <w:noBreakHyphen/>
        <w:t>ESIM within territorial waters and/or airspace under the jurisdiction of an administration shall be carried out only if a licence according to No. </w:t>
      </w:r>
      <w:r w:rsidRPr="00091392">
        <w:rPr>
          <w:rStyle w:val="Artref"/>
          <w:b/>
          <w:bCs/>
        </w:rPr>
        <w:t>18.1</w:t>
      </w:r>
      <w:r w:rsidRPr="00091392">
        <w:rPr>
          <w:lang w:eastAsia="zh-CN"/>
        </w:rPr>
        <w:t xml:space="preserve"> of the Radio Regulations/authorization of that administration is obtained;</w:t>
      </w:r>
    </w:p>
    <w:p w14:paraId="02722CF5" w14:textId="77777777" w:rsidR="004F5C50" w:rsidRPr="00091392" w:rsidRDefault="004F5C50" w:rsidP="004F5C50">
      <w:pPr>
        <w:rPr>
          <w:i/>
          <w:iCs/>
        </w:rPr>
      </w:pPr>
      <w:r w:rsidRPr="00091392">
        <w:t>8</w:t>
      </w:r>
      <w:r w:rsidRPr="00091392">
        <w:tab/>
        <w:t>that gateway earth station facilities for A</w:t>
      </w:r>
      <w:r w:rsidRPr="00091392">
        <w:noBreakHyphen/>
        <w:t>ESIM and M</w:t>
      </w:r>
      <w:r w:rsidRPr="00091392">
        <w:noBreakHyphen/>
        <w:t xml:space="preserve">ESIM shall be within the service area of the satellite network associated to that gateway; </w:t>
      </w:r>
    </w:p>
    <w:p w14:paraId="71336787" w14:textId="77777777" w:rsidR="004F5C50" w:rsidRPr="00091392" w:rsidRDefault="004F5C50" w:rsidP="004F5C50">
      <w:pPr>
        <w:keepNext/>
        <w:rPr>
          <w:lang w:eastAsia="zh-CN"/>
        </w:rPr>
      </w:pPr>
      <w:bookmarkStart w:id="24" w:name="_Hlk121213490"/>
      <w:r w:rsidRPr="00091392">
        <w:rPr>
          <w:lang w:eastAsia="zh-CN"/>
        </w:rPr>
        <w:t>9</w:t>
      </w:r>
      <w:r w:rsidRPr="00091392">
        <w:rPr>
          <w:lang w:eastAsia="zh-CN"/>
        </w:rPr>
        <w:tab/>
        <w:t>that, in the case unacceptable interference caused by A</w:t>
      </w:r>
      <w:r w:rsidRPr="00091392">
        <w:rPr>
          <w:lang w:eastAsia="zh-CN"/>
        </w:rPr>
        <w:noBreakHyphen/>
        <w:t>ESIM and/or M</w:t>
      </w:r>
      <w:r w:rsidRPr="00091392">
        <w:rPr>
          <w:lang w:eastAsia="zh-CN"/>
        </w:rPr>
        <w:noBreakHyphen/>
        <w:t>ESIM is reported:</w:t>
      </w:r>
    </w:p>
    <w:p w14:paraId="5C178C8C" w14:textId="77777777" w:rsidR="004F5C50" w:rsidRPr="00091392" w:rsidRDefault="004F5C50" w:rsidP="004F5C50">
      <w:pPr>
        <w:keepNext/>
      </w:pPr>
      <w:r w:rsidRPr="00091392">
        <w:rPr>
          <w:lang w:eastAsia="zh-CN"/>
        </w:rPr>
        <w:t xml:space="preserve">9.1 </w:t>
      </w:r>
      <w:r w:rsidRPr="00091392">
        <w:rPr>
          <w:lang w:eastAsia="zh-CN"/>
        </w:rPr>
        <w:tab/>
        <w:t xml:space="preserve">only </w:t>
      </w:r>
      <w:r w:rsidRPr="00091392">
        <w:t>the notifying administration of the GSO FSS network with which ESIMs communicate is responsible for resolving the case of unacceptable interference;</w:t>
      </w:r>
    </w:p>
    <w:p w14:paraId="0E77B400" w14:textId="77777777" w:rsidR="004F5C50" w:rsidRPr="00091392" w:rsidRDefault="004F5C50" w:rsidP="004F5C50">
      <w:pPr>
        <w:rPr>
          <w:lang w:eastAsia="zh-CN"/>
        </w:rPr>
      </w:pPr>
      <w:r w:rsidRPr="00091392">
        <w:rPr>
          <w:lang w:eastAsia="zh-CN"/>
        </w:rPr>
        <w:t>9.2</w:t>
      </w:r>
      <w:r w:rsidRPr="00091392">
        <w:rPr>
          <w:lang w:eastAsia="zh-CN"/>
        </w:rPr>
        <w:tab/>
        <w:t xml:space="preserve">the notifying administration of the GSO FSS network with which the ESIMs communicate shall immediately take the required action to eliminate or reduce interference to an acceptable level; </w:t>
      </w:r>
    </w:p>
    <w:p w14:paraId="21410F03" w14:textId="77777777" w:rsidR="004F5C50" w:rsidRPr="00091392" w:rsidRDefault="004F5C50" w:rsidP="004F5C50">
      <w:pPr>
        <w:rPr>
          <w:szCs w:val="24"/>
        </w:rPr>
      </w:pPr>
      <w:r w:rsidRPr="00091392">
        <w:rPr>
          <w:lang w:eastAsia="zh-CN"/>
        </w:rPr>
        <w:t>9.3</w:t>
      </w:r>
      <w:r w:rsidRPr="00091392">
        <w:rPr>
          <w:lang w:eastAsia="zh-CN"/>
        </w:rPr>
        <w:tab/>
        <w:t xml:space="preserve">the affected administration(s) may assist resolving or provide information that would facilitate </w:t>
      </w:r>
      <w:r w:rsidRPr="00091392">
        <w:rPr>
          <w:szCs w:val="24"/>
        </w:rPr>
        <w:t>resolving the case of unacceptable interference</w:t>
      </w:r>
      <w:r w:rsidRPr="00091392">
        <w:t>;</w:t>
      </w:r>
    </w:p>
    <w:p w14:paraId="57E9A39B" w14:textId="77777777" w:rsidR="004F5C50" w:rsidRPr="00091392" w:rsidRDefault="004F5C50" w:rsidP="004F5C50">
      <w:pPr>
        <w:rPr>
          <w:lang w:eastAsia="zh-CN"/>
        </w:rPr>
      </w:pPr>
      <w:r w:rsidRPr="00091392">
        <w:rPr>
          <w:lang w:eastAsia="zh-CN"/>
        </w:rPr>
        <w:t>9.</w:t>
      </w:r>
      <w:r w:rsidR="008D0E3E" w:rsidRPr="00091392">
        <w:rPr>
          <w:lang w:eastAsia="zh-CN"/>
        </w:rPr>
        <w:t>4</w:t>
      </w:r>
      <w:r w:rsidRPr="00091392">
        <w:rPr>
          <w:lang w:eastAsia="zh-CN"/>
        </w:rPr>
        <w:tab/>
        <w:t>the administration authorizing the operation of A</w:t>
      </w:r>
      <w:r w:rsidRPr="00091392">
        <w:rPr>
          <w:lang w:eastAsia="zh-CN"/>
        </w:rPr>
        <w:noBreakHyphen/>
        <w:t>ESIM and M</w:t>
      </w:r>
      <w:r w:rsidRPr="00091392">
        <w:rPr>
          <w:lang w:eastAsia="zh-CN"/>
        </w:rPr>
        <w:noBreakHyphen/>
        <w:t>ESIM on the territory under its jurisdiction shall, to the extent of its ability, cooperate to assist in the resolution of unacceptable interference, including providing information as necessary;</w:t>
      </w:r>
    </w:p>
    <w:p w14:paraId="39365005" w14:textId="77777777" w:rsidR="008D0E3E" w:rsidRPr="00091392" w:rsidRDefault="004F5C50" w:rsidP="00921179">
      <w:pPr>
        <w:keepNext/>
        <w:rPr>
          <w:lang w:eastAsia="zh-CN"/>
        </w:rPr>
      </w:pPr>
      <w:r w:rsidRPr="00091392">
        <w:lastRenderedPageBreak/>
        <w:t>9.5</w:t>
      </w:r>
      <w:r w:rsidRPr="00091392">
        <w:tab/>
      </w:r>
      <w:bookmarkStart w:id="25" w:name="_Hlk121230464"/>
      <w:r w:rsidRPr="00091392">
        <w:rPr>
          <w:lang w:eastAsia="zh-CN"/>
        </w:rPr>
        <w:t xml:space="preserve">the administration responsible for the aircraft or vessel on which the ESIM operates </w:t>
      </w:r>
      <w:bookmarkEnd w:id="25"/>
      <w:r w:rsidRPr="00091392">
        <w:rPr>
          <w:lang w:eastAsia="zh-CN"/>
        </w:rPr>
        <w:t xml:space="preserve">shall provide a point of contact to assist identifying the notifying administration of the </w:t>
      </w:r>
      <w:r w:rsidR="00BE2F24" w:rsidRPr="00091392">
        <w:rPr>
          <w:lang w:eastAsia="zh-CN"/>
        </w:rPr>
        <w:t xml:space="preserve">GSO FSS </w:t>
      </w:r>
      <w:r w:rsidRPr="00091392">
        <w:rPr>
          <w:lang w:eastAsia="zh-CN"/>
        </w:rPr>
        <w:t xml:space="preserve">satellite </w:t>
      </w:r>
      <w:r w:rsidR="00BE2F24" w:rsidRPr="00091392">
        <w:rPr>
          <w:lang w:eastAsia="zh-CN"/>
        </w:rPr>
        <w:t xml:space="preserve">network </w:t>
      </w:r>
      <w:r w:rsidRPr="00091392">
        <w:rPr>
          <w:lang w:eastAsia="zh-CN"/>
        </w:rPr>
        <w:t xml:space="preserve">with which the ESIM communicates; </w:t>
      </w:r>
    </w:p>
    <w:bookmarkEnd w:id="24"/>
    <w:p w14:paraId="73A89A11" w14:textId="77777777" w:rsidR="004F5C50" w:rsidRPr="00091392" w:rsidRDefault="009A7320" w:rsidP="008D0E3E">
      <w:pPr>
        <w:keepNext/>
        <w:rPr>
          <w:lang w:eastAsia="zh-CN"/>
        </w:rPr>
      </w:pPr>
      <w:r w:rsidRPr="00091392">
        <w:rPr>
          <w:lang w:eastAsia="zh-CN"/>
        </w:rPr>
        <w:t>10</w:t>
      </w:r>
      <w:r w:rsidR="004F5C50" w:rsidRPr="00091392">
        <w:rPr>
          <w:lang w:eastAsia="zh-CN"/>
        </w:rPr>
        <w:tab/>
        <w:t xml:space="preserve">that the notifying administration of the GSO FSS satellite network with which the ESIM communicates shall ensure that: </w:t>
      </w:r>
    </w:p>
    <w:p w14:paraId="262B7E9B" w14:textId="77777777" w:rsidR="004F5C50" w:rsidRPr="00091392" w:rsidRDefault="004F5C50" w:rsidP="004F5C50">
      <w:pPr>
        <w:rPr>
          <w:lang w:eastAsia="zh-CN"/>
        </w:rPr>
      </w:pPr>
      <w:r w:rsidRPr="00091392">
        <w:rPr>
          <w:lang w:eastAsia="zh-CN"/>
        </w:rPr>
        <w:t>10.1</w:t>
      </w:r>
      <w:r w:rsidRPr="00091392">
        <w:rPr>
          <w:lang w:eastAsia="zh-CN"/>
        </w:rPr>
        <w:tab/>
        <w:t>for the operation of A</w:t>
      </w:r>
      <w:r w:rsidRPr="00091392">
        <w:rPr>
          <w:lang w:eastAsia="zh-CN"/>
        </w:rPr>
        <w:noBreakHyphen/>
        <w:t>ESIM and M</w:t>
      </w:r>
      <w:r w:rsidRPr="00091392">
        <w:rPr>
          <w:lang w:eastAsia="zh-CN"/>
        </w:rPr>
        <w:noBreakHyphen/>
        <w:t xml:space="preserve">ESIM, techniques are employed to maintain adequate pointing accuracy with the associated GSO FSS satellite; </w:t>
      </w:r>
    </w:p>
    <w:p w14:paraId="6DA4C0AB" w14:textId="77777777" w:rsidR="004F5C50" w:rsidRPr="00091392" w:rsidRDefault="004F5C50" w:rsidP="004F5C50">
      <w:pPr>
        <w:rPr>
          <w:lang w:eastAsia="zh-CN"/>
        </w:rPr>
      </w:pPr>
      <w:r w:rsidRPr="00091392">
        <w:rPr>
          <w:lang w:eastAsia="zh-CN"/>
        </w:rPr>
        <w:t>10.2</w:t>
      </w:r>
      <w:r w:rsidRPr="00091392">
        <w:rPr>
          <w:lang w:eastAsia="zh-CN"/>
        </w:rPr>
        <w:tab/>
        <w:t>all necessary measures shall be taken so that A</w:t>
      </w:r>
      <w:r w:rsidRPr="00091392">
        <w:rPr>
          <w:lang w:eastAsia="zh-CN"/>
        </w:rPr>
        <w:noBreakHyphen/>
        <w:t>ESIM and M</w:t>
      </w:r>
      <w:r w:rsidRPr="00091392">
        <w:rPr>
          <w:lang w:eastAsia="zh-CN"/>
        </w:rPr>
        <w:noBreakHyphen/>
        <w:t>ESIM are subject to permanent monitoring and control by a Network Control and Monitoring Centre (NCMC) in order to comply with the provisions in this Resolution, and are capable of receiving and immediately acting upon,</w:t>
      </w:r>
      <w:r w:rsidRPr="00091392">
        <w:rPr>
          <w:i/>
          <w:iCs/>
          <w:lang w:eastAsia="zh-CN"/>
        </w:rPr>
        <w:t xml:space="preserve"> inter alia</w:t>
      </w:r>
      <w:r w:rsidRPr="00091392">
        <w:rPr>
          <w:lang w:eastAsia="zh-CN"/>
        </w:rPr>
        <w:t xml:space="preserve">, “enable transmission” and “disable transmission” commands from the NCMC; </w:t>
      </w:r>
    </w:p>
    <w:p w14:paraId="64806172" w14:textId="77777777" w:rsidR="004F5C50" w:rsidRPr="00091392" w:rsidRDefault="004F5C50" w:rsidP="004F5C50">
      <w:pPr>
        <w:rPr>
          <w:lang w:eastAsia="zh-CN"/>
        </w:rPr>
      </w:pPr>
      <w:r w:rsidRPr="00091392">
        <w:rPr>
          <w:lang w:eastAsia="zh-CN"/>
        </w:rPr>
        <w:t>10.3</w:t>
      </w:r>
      <w:r w:rsidRPr="00091392">
        <w:rPr>
          <w:lang w:eastAsia="zh-CN"/>
        </w:rPr>
        <w:tab/>
        <w:t>measures are taken so that the A</w:t>
      </w:r>
      <w:r w:rsidRPr="00091392">
        <w:rPr>
          <w:lang w:eastAsia="zh-CN"/>
        </w:rPr>
        <w:noBreakHyphen/>
        <w:t>ESIM and/or M</w:t>
      </w:r>
      <w:r w:rsidRPr="00091392">
        <w:rPr>
          <w:lang w:eastAsia="zh-CN"/>
        </w:rPr>
        <w:noBreakHyphen/>
        <w:t>ESIM do not transmit on the territory, under the jurisdiction of an administration, including its territorial waters and its national airspace</w:t>
      </w:r>
      <w:r w:rsidR="002813B6" w:rsidRPr="00091392">
        <w:rPr>
          <w:lang w:eastAsia="zh-CN"/>
        </w:rPr>
        <w:t>, that is neither in the service area of the GSO satellite network nor has not authorized its use on its territory</w:t>
      </w:r>
      <w:r w:rsidRPr="00091392">
        <w:rPr>
          <w:lang w:eastAsia="zh-CN"/>
        </w:rPr>
        <w:t xml:space="preserve">; </w:t>
      </w:r>
    </w:p>
    <w:p w14:paraId="2C274009" w14:textId="77777777" w:rsidR="004F5C50" w:rsidRPr="00091392" w:rsidRDefault="004F5C50" w:rsidP="004F5C50">
      <w:pPr>
        <w:rPr>
          <w:b/>
          <w:bCs/>
          <w:lang w:eastAsia="zh-CN"/>
        </w:rPr>
      </w:pPr>
      <w:r w:rsidRPr="00091392">
        <w:rPr>
          <w:lang w:eastAsia="zh-CN"/>
        </w:rPr>
        <w:t>10.4</w:t>
      </w:r>
      <w:r w:rsidRPr="00091392">
        <w:rPr>
          <w:lang w:eastAsia="zh-CN"/>
        </w:rPr>
        <w:tab/>
        <w:t>a permanent point of contact shall be provided</w:t>
      </w:r>
      <w:r w:rsidR="00435A26" w:rsidRPr="00091392">
        <w:rPr>
          <w:lang w:eastAsia="zh-CN"/>
        </w:rPr>
        <w:t>, in the Appendix 4 submission under Annex 1 of this Resolution and published in the special section,</w:t>
      </w:r>
      <w:r w:rsidRPr="00091392">
        <w:rPr>
          <w:lang w:eastAsia="zh-CN"/>
        </w:rPr>
        <w:t xml:space="preserve"> by the notifying administration of the GSO FSS network for the purpose of tracing any suspected cases of unacceptable interference from earth stations on aircraft and vessels and to immediately respond to </w:t>
      </w:r>
      <w:r w:rsidR="008F4FFE" w:rsidRPr="00091392">
        <w:rPr>
          <w:lang w:eastAsia="zh-CN"/>
        </w:rPr>
        <w:t xml:space="preserve">such </w:t>
      </w:r>
      <w:r w:rsidRPr="00091392">
        <w:rPr>
          <w:lang w:eastAsia="zh-CN"/>
        </w:rPr>
        <w:t>requests,</w:t>
      </w:r>
      <w:r w:rsidR="008F4FFE" w:rsidRPr="00091392">
        <w:rPr>
          <w:lang w:eastAsia="zh-CN"/>
        </w:rPr>
        <w:t xml:space="preserve"> </w:t>
      </w:r>
    </w:p>
    <w:p w14:paraId="78D06924" w14:textId="77777777" w:rsidR="004F5C50" w:rsidRPr="00091392" w:rsidRDefault="004F5C50" w:rsidP="004F5C50">
      <w:pPr>
        <w:pStyle w:val="Call"/>
      </w:pPr>
      <w:r w:rsidRPr="00091392">
        <w:t xml:space="preserve">resolves further </w:t>
      </w:r>
    </w:p>
    <w:p w14:paraId="6E5E7C0B" w14:textId="77777777" w:rsidR="004F5C50" w:rsidRPr="00091392" w:rsidRDefault="004F5C50" w:rsidP="004F5C50">
      <w:pPr>
        <w:rPr>
          <w:rFonts w:ascii="Calibri" w:hAnsi="Calibri"/>
          <w:sz w:val="22"/>
          <w:szCs w:val="22"/>
          <w:lang w:eastAsia="zh-CN"/>
        </w:rPr>
      </w:pPr>
      <w:bookmarkStart w:id="26" w:name="_Hlk131409339"/>
      <w:r w:rsidRPr="00091392">
        <w:rPr>
          <w:lang w:eastAsia="zh-CN"/>
        </w:rPr>
        <w:t>1</w:t>
      </w:r>
      <w:r w:rsidRPr="00091392">
        <w:rPr>
          <w:lang w:eastAsia="zh-CN"/>
        </w:rPr>
        <w:tab/>
        <w:t xml:space="preserve">that ESIMs shall not cause unacceptable interference to nor claim protection from other services as referred to in </w:t>
      </w:r>
      <w:r w:rsidRPr="00091392">
        <w:rPr>
          <w:i/>
          <w:iCs/>
          <w:lang w:eastAsia="zh-CN"/>
        </w:rPr>
        <w:t>resolves </w:t>
      </w:r>
      <w:r w:rsidRPr="00091392">
        <w:rPr>
          <w:lang w:eastAsia="zh-CN"/>
        </w:rPr>
        <w:t xml:space="preserve">1.2.1 and 1.2.2; </w:t>
      </w:r>
    </w:p>
    <w:bookmarkEnd w:id="26"/>
    <w:p w14:paraId="39C9967A" w14:textId="4FDAC1B7" w:rsidR="004F5C50" w:rsidRPr="00091392" w:rsidRDefault="004F5C50" w:rsidP="004F5C50">
      <w:pPr>
        <w:rPr>
          <w:lang w:eastAsia="zh-CN"/>
        </w:rPr>
      </w:pPr>
      <w:r w:rsidRPr="00045391">
        <w:rPr>
          <w:lang w:eastAsia="zh-CN"/>
        </w:rPr>
        <w:t>2</w:t>
      </w:r>
      <w:r w:rsidRPr="00045391">
        <w:rPr>
          <w:lang w:eastAsia="zh-CN"/>
        </w:rPr>
        <w:tab/>
        <w:t xml:space="preserve">that the notifying administration for the ESIMs </w:t>
      </w:r>
      <w:r w:rsidRPr="00045391">
        <w:t xml:space="preserve">shall send to the </w:t>
      </w:r>
      <w:r w:rsidR="00EC1D83" w:rsidRPr="00045391">
        <w:t>Bureau</w:t>
      </w:r>
      <w:r w:rsidRPr="00045391">
        <w:rPr>
          <w:lang w:eastAsia="zh-CN"/>
        </w:rPr>
        <w:t>, when submitting the relevant Appendix </w:t>
      </w:r>
      <w:r w:rsidRPr="00045391">
        <w:rPr>
          <w:rStyle w:val="Appref"/>
          <w:b/>
          <w:bCs/>
        </w:rPr>
        <w:t>4</w:t>
      </w:r>
      <w:r w:rsidRPr="00045391">
        <w:rPr>
          <w:lang w:eastAsia="zh-CN"/>
        </w:rPr>
        <w:t xml:space="preserve"> data a commitment (as stipulated in </w:t>
      </w:r>
      <w:r w:rsidRPr="00045391">
        <w:rPr>
          <w:i/>
          <w:iCs/>
          <w:lang w:eastAsia="zh-CN"/>
        </w:rPr>
        <w:t>resolves </w:t>
      </w:r>
      <w:r w:rsidRPr="00045391">
        <w:rPr>
          <w:lang w:eastAsia="zh-CN"/>
        </w:rPr>
        <w:t>1.2.</w:t>
      </w:r>
      <w:r w:rsidR="00045391" w:rsidRPr="00045391">
        <w:rPr>
          <w:lang w:eastAsia="zh-CN"/>
        </w:rPr>
        <w:t>7</w:t>
      </w:r>
      <w:r w:rsidRPr="00045391">
        <w:rPr>
          <w:lang w:eastAsia="zh-CN"/>
        </w:rPr>
        <w:t>) that, upon receiving a report of unacceptable interference, the notifying administration for the GSO satellite network with which ESIMs communicate shall remove such interference;</w:t>
      </w:r>
    </w:p>
    <w:p w14:paraId="059E9021" w14:textId="77777777" w:rsidR="004F5C50" w:rsidRPr="00091392" w:rsidRDefault="004F5C50" w:rsidP="004F5C50">
      <w:pPr>
        <w:rPr>
          <w:lang w:eastAsia="zh-CN"/>
        </w:rPr>
      </w:pPr>
      <w:r w:rsidRPr="00091392">
        <w:rPr>
          <w:lang w:eastAsia="zh-CN"/>
        </w:rPr>
        <w:t>3</w:t>
      </w:r>
      <w:r w:rsidRPr="00091392">
        <w:rPr>
          <w:lang w:eastAsia="zh-CN"/>
        </w:rPr>
        <w:tab/>
        <w:t xml:space="preserve">that the commitment referred to in </w:t>
      </w:r>
      <w:r w:rsidRPr="00091392">
        <w:rPr>
          <w:i/>
          <w:iCs/>
          <w:lang w:eastAsia="zh-CN"/>
        </w:rPr>
        <w:t>resolves further </w:t>
      </w:r>
      <w:r w:rsidRPr="00091392">
        <w:rPr>
          <w:lang w:eastAsia="zh-CN"/>
        </w:rPr>
        <w:t>2 shall be objective, measurable and enforceable;</w:t>
      </w:r>
    </w:p>
    <w:p w14:paraId="2F0BF23E" w14:textId="77777777" w:rsidR="004F5C50" w:rsidRPr="00091392" w:rsidRDefault="004F5C50" w:rsidP="004F5C50">
      <w:pPr>
        <w:rPr>
          <w:lang w:eastAsia="zh-CN"/>
        </w:rPr>
      </w:pPr>
      <w:r w:rsidRPr="00091392">
        <w:rPr>
          <w:lang w:eastAsia="zh-CN"/>
        </w:rPr>
        <w:t>4</w:t>
      </w:r>
      <w:r w:rsidRPr="00091392">
        <w:rPr>
          <w:lang w:eastAsia="zh-CN"/>
        </w:rPr>
        <w:tab/>
        <w:t xml:space="preserve">that, in case of continued unacceptable interference despite of the commitment referred to in </w:t>
      </w:r>
      <w:r w:rsidRPr="00091392">
        <w:rPr>
          <w:i/>
          <w:iCs/>
          <w:lang w:eastAsia="zh-CN"/>
        </w:rPr>
        <w:t>resolves further </w:t>
      </w:r>
      <w:r w:rsidRPr="00091392">
        <w:rPr>
          <w:lang w:eastAsia="zh-CN"/>
        </w:rPr>
        <w:t>2, the assignment causing interference shall be submitted to the Radio Regulations Board for review;</w:t>
      </w:r>
    </w:p>
    <w:p w14:paraId="78590D76" w14:textId="77777777" w:rsidR="004F5C50" w:rsidRPr="00091392" w:rsidRDefault="004F5C50" w:rsidP="004F5C50">
      <w:pPr>
        <w:rPr>
          <w:lang w:eastAsia="zh-CN"/>
        </w:rPr>
      </w:pPr>
      <w:r w:rsidRPr="00091392">
        <w:rPr>
          <w:lang w:eastAsia="zh-CN"/>
        </w:rPr>
        <w:t>5</w:t>
      </w:r>
      <w:r w:rsidRPr="00091392">
        <w:rPr>
          <w:lang w:eastAsia="zh-CN"/>
        </w:rPr>
        <w:tab/>
        <w:t xml:space="preserve">that compliance with the provisions contained in Annex 2 does not release the notifying administration of the GSO satellite network with which ESIMs communicate of its obligations mentioned in </w:t>
      </w:r>
      <w:r w:rsidRPr="00091392">
        <w:rPr>
          <w:i/>
          <w:iCs/>
          <w:lang w:eastAsia="zh-CN"/>
        </w:rPr>
        <w:t>resolves further </w:t>
      </w:r>
      <w:r w:rsidRPr="00091392">
        <w:rPr>
          <w:lang w:eastAsia="zh-CN"/>
        </w:rPr>
        <w:t xml:space="preserve">1 above (see </w:t>
      </w:r>
      <w:r w:rsidRPr="00091392">
        <w:rPr>
          <w:i/>
          <w:iCs/>
          <w:lang w:eastAsia="zh-CN"/>
        </w:rPr>
        <w:t>resolves </w:t>
      </w:r>
      <w:r w:rsidRPr="00091392">
        <w:rPr>
          <w:lang w:eastAsia="zh-CN"/>
        </w:rPr>
        <w:t xml:space="preserve">1.2.3); </w:t>
      </w:r>
    </w:p>
    <w:p w14:paraId="0B665903" w14:textId="77777777" w:rsidR="004F5C50" w:rsidRPr="00091392" w:rsidRDefault="004F5C50" w:rsidP="004F5C50">
      <w:pPr>
        <w:rPr>
          <w:szCs w:val="24"/>
        </w:rPr>
      </w:pPr>
      <w:r w:rsidRPr="00091392">
        <w:t>6</w:t>
      </w:r>
      <w:r w:rsidRPr="00091392">
        <w:tab/>
        <w:t xml:space="preserve">that frequency assignments in the frequency band 12.75-13.25 GHz (Earth-to-space) </w:t>
      </w:r>
      <w:r w:rsidR="001B7791" w:rsidRPr="00091392">
        <w:t xml:space="preserve">used </w:t>
      </w:r>
      <w:r w:rsidRPr="00091392">
        <w:t>by A</w:t>
      </w:r>
      <w:r w:rsidRPr="00091392">
        <w:noBreakHyphen/>
        <w:t>ESIM and M</w:t>
      </w:r>
      <w:r w:rsidRPr="00091392">
        <w:noBreakHyphen/>
        <w:t>ESIM communicating with geostationary space stations in the FSS shall be notified by the notifying administration of the satellite network with which the ESIM communicates;</w:t>
      </w:r>
    </w:p>
    <w:p w14:paraId="7071865A" w14:textId="77777777" w:rsidR="004F5C50" w:rsidRPr="00091392" w:rsidRDefault="004F5C50" w:rsidP="004F5C50">
      <w:bookmarkStart w:id="27" w:name="_Hlk130475835"/>
      <w:r w:rsidRPr="00091392">
        <w:t>7</w:t>
      </w:r>
      <w:r w:rsidRPr="00091392">
        <w:tab/>
        <w:t xml:space="preserve">that the notifying administration of the satellite network shall ensure that ESIMs operate only in the territory under the jurisdiction of an administration from which an authorization has been obtained, taking into account </w:t>
      </w:r>
      <w:r w:rsidRPr="00091392">
        <w:rPr>
          <w:i/>
        </w:rPr>
        <w:t>recognizing further c)</w:t>
      </w:r>
      <w:r w:rsidRPr="00091392">
        <w:t xml:space="preserve"> above;</w:t>
      </w:r>
    </w:p>
    <w:bookmarkEnd w:id="27"/>
    <w:p w14:paraId="4E3C28B9" w14:textId="77777777" w:rsidR="004F5C50" w:rsidRPr="00091392" w:rsidRDefault="001B7791" w:rsidP="004F5C50">
      <w:r w:rsidRPr="00091392">
        <w:t>8</w:t>
      </w:r>
      <w:r w:rsidR="004F5C50" w:rsidRPr="00091392">
        <w:tab/>
        <w:t xml:space="preserve">that, for the implementation of </w:t>
      </w:r>
      <w:r w:rsidR="004F5C50" w:rsidRPr="00091392">
        <w:rPr>
          <w:i/>
          <w:iCs/>
        </w:rPr>
        <w:t>resolves further </w:t>
      </w:r>
      <w:r w:rsidR="004F5C50" w:rsidRPr="00091392">
        <w:t>6 above, the notifying administration responsible for the operation of A</w:t>
      </w:r>
      <w:r w:rsidR="004F5C50" w:rsidRPr="00091392">
        <w:noBreakHyphen/>
        <w:t>ESIM and M</w:t>
      </w:r>
      <w:r w:rsidR="004F5C50" w:rsidRPr="00091392">
        <w:noBreakHyphen/>
        <w:t xml:space="preserve">ESIM shall also be responsible for observing and complying with all relevant regulatory and administrative provisions applicable to the operation of </w:t>
      </w:r>
      <w:r w:rsidR="004F5C50" w:rsidRPr="00091392">
        <w:lastRenderedPageBreak/>
        <w:t>the above-mentioned ESIMs as included in this Resolution and those contained in the Radio Regulations;</w:t>
      </w:r>
    </w:p>
    <w:p w14:paraId="74F32F20" w14:textId="77777777" w:rsidR="004F5C50" w:rsidRPr="00091392" w:rsidRDefault="001B7791" w:rsidP="004F5C50">
      <w:r w:rsidRPr="00091392">
        <w:t>9</w:t>
      </w:r>
      <w:r w:rsidR="004F5C50" w:rsidRPr="00091392">
        <w:tab/>
        <w:t>that the authorization for an ESIM to operate in the territory under the jurisdiction of an administration shall in no way release the notifying administration of the satellite network with which the ESIM communicates from the obligation to comply with the provisions included in this Resolution and those contained in the Radio Regulations,</w:t>
      </w:r>
    </w:p>
    <w:p w14:paraId="3063CA60" w14:textId="77777777" w:rsidR="004F5C50" w:rsidRPr="00091392" w:rsidRDefault="004F5C50" w:rsidP="004F5C50">
      <w:pPr>
        <w:pStyle w:val="Call"/>
        <w:rPr>
          <w:rFonts w:eastAsia="TimesNewRoman,Italic"/>
          <w:lang w:eastAsia="zh-CN"/>
        </w:rPr>
      </w:pPr>
      <w:r w:rsidRPr="00091392">
        <w:rPr>
          <w:rFonts w:eastAsia="TimesNewRoman,Italic"/>
          <w:lang w:eastAsia="zh-CN"/>
        </w:rPr>
        <w:t>instructs the Director of the Radiocommunication Bureau</w:t>
      </w:r>
    </w:p>
    <w:p w14:paraId="7F578024" w14:textId="77777777" w:rsidR="004F5C50" w:rsidRPr="00091392" w:rsidRDefault="004F5C50" w:rsidP="004F5C50">
      <w:pPr>
        <w:rPr>
          <w:lang w:eastAsia="zh-CN"/>
        </w:rPr>
      </w:pPr>
      <w:r w:rsidRPr="00091392">
        <w:rPr>
          <w:lang w:eastAsia="zh-CN"/>
        </w:rPr>
        <w:t>1</w:t>
      </w:r>
      <w:r w:rsidRPr="00091392">
        <w:rPr>
          <w:lang w:eastAsia="zh-CN"/>
        </w:rPr>
        <w:tab/>
        <w:t>to take all necessary actions to facilitate the implementation of this Resolution, together with providing any assistance for the resolution of interference, when required;</w:t>
      </w:r>
    </w:p>
    <w:p w14:paraId="5ADBD8EA" w14:textId="77777777" w:rsidR="004F5C50" w:rsidRPr="00091392" w:rsidRDefault="004F5C50" w:rsidP="004F5C50">
      <w:r w:rsidRPr="00091392">
        <w:rPr>
          <w:lang w:eastAsia="zh-CN"/>
        </w:rPr>
        <w:t>2</w:t>
      </w:r>
      <w:r w:rsidRPr="00091392">
        <w:rPr>
          <w:lang w:eastAsia="zh-CN"/>
        </w:rPr>
        <w:tab/>
        <w:t>to report to future world radiocommunication conferences any difficulties or inconsistencies encountered in the implementation of this Resolution, including whether or not the responsibilities relating to the operation of A</w:t>
      </w:r>
      <w:r w:rsidRPr="00091392">
        <w:rPr>
          <w:lang w:eastAsia="zh-CN"/>
        </w:rPr>
        <w:noBreakHyphen/>
        <w:t>ESIMs and M</w:t>
      </w:r>
      <w:r w:rsidRPr="00091392">
        <w:rPr>
          <w:lang w:eastAsia="zh-CN"/>
        </w:rPr>
        <w:noBreakHyphen/>
        <w:t>ESIMs have been properly addressed;</w:t>
      </w:r>
    </w:p>
    <w:p w14:paraId="3F1D8251" w14:textId="19A5BA04" w:rsidR="000A3F83" w:rsidRPr="00091392" w:rsidRDefault="004F5C50" w:rsidP="004F5C50">
      <w:r w:rsidRPr="00091392">
        <w:t>3</w:t>
      </w:r>
      <w:r w:rsidRPr="00091392">
        <w:tab/>
        <w:t>to review, if necessary, the methodology to examine the characteristics of A</w:t>
      </w:r>
      <w:r w:rsidRPr="00091392">
        <w:noBreakHyphen/>
        <w:t>ESIMs with respect to conformity with the pfd limits on the Earth’s surface specified in Part II of Annex 2</w:t>
      </w:r>
      <w:r w:rsidR="0066334B" w:rsidRPr="00AF457C">
        <w:t xml:space="preserve">, once </w:t>
      </w:r>
      <w:r w:rsidRPr="00091392">
        <w:t>available</w:t>
      </w:r>
      <w:r w:rsidR="000A3F83" w:rsidRPr="00091392">
        <w:t>;</w:t>
      </w:r>
    </w:p>
    <w:p w14:paraId="6A1D3A2F" w14:textId="77777777" w:rsidR="00347EC3" w:rsidRPr="00091392" w:rsidRDefault="000A3F83" w:rsidP="004F5C50">
      <w:r w:rsidRPr="00091392">
        <w:t>4</w:t>
      </w:r>
      <w:r w:rsidRPr="00091392">
        <w:tab/>
        <w:t>to provide assistance to administrations in the case where an administration has difficulty in identifying a source of unacceptable interference</w:t>
      </w:r>
      <w:r w:rsidR="004F5C50" w:rsidRPr="00091392">
        <w:t>,</w:t>
      </w:r>
    </w:p>
    <w:p w14:paraId="7E4E1854" w14:textId="77777777" w:rsidR="004F5C50" w:rsidRPr="00091392" w:rsidRDefault="004F5C50" w:rsidP="004F5C50">
      <w:pPr>
        <w:pStyle w:val="Call"/>
        <w:rPr>
          <w:rFonts w:eastAsia="TimesNewRoman,Italic"/>
          <w:lang w:eastAsia="zh-CN"/>
        </w:rPr>
      </w:pPr>
      <w:r w:rsidRPr="00091392">
        <w:rPr>
          <w:rFonts w:eastAsia="TimesNewRoman,Italic"/>
          <w:lang w:eastAsia="zh-CN"/>
        </w:rPr>
        <w:t>instructs the Secretary-General</w:t>
      </w:r>
    </w:p>
    <w:p w14:paraId="15084701" w14:textId="77777777" w:rsidR="004F5C50" w:rsidRPr="00091392" w:rsidRDefault="004F5C50" w:rsidP="004F5C50">
      <w:pPr>
        <w:rPr>
          <w:lang w:eastAsia="zh-CN"/>
        </w:rPr>
      </w:pPr>
      <w:r w:rsidRPr="00091392">
        <w:t>1</w:t>
      </w:r>
      <w:r w:rsidRPr="00091392">
        <w:rPr>
          <w:lang w:eastAsia="zh-CN"/>
        </w:rPr>
        <w:tab/>
        <w:t>to bring this Resolution to the attention of the Council with a view to consider if cost recovery should be applied to ESIM;</w:t>
      </w:r>
    </w:p>
    <w:p w14:paraId="7998A7D5" w14:textId="77777777" w:rsidR="004F5C50" w:rsidRPr="00091392" w:rsidRDefault="004F5C50" w:rsidP="004F5C50">
      <w:pPr>
        <w:rPr>
          <w:lang w:eastAsia="zh-CN"/>
        </w:rPr>
      </w:pPr>
      <w:r w:rsidRPr="00091392">
        <w:rPr>
          <w:lang w:eastAsia="zh-CN"/>
        </w:rPr>
        <w:t>2</w:t>
      </w:r>
      <w:r w:rsidRPr="00091392">
        <w:rPr>
          <w:lang w:eastAsia="zh-CN"/>
        </w:rPr>
        <w:tab/>
        <w:t>to bring this Resolution to the attention of the Secretary-General of the International Maritime Organization and of the Secretary General of the International Civil Aviation Organization.</w:t>
      </w:r>
    </w:p>
    <w:p w14:paraId="706B989A" w14:textId="77777777" w:rsidR="004F5C50" w:rsidRPr="00091392" w:rsidRDefault="004F5C50" w:rsidP="004F5C50">
      <w:pPr>
        <w:pStyle w:val="AnnexNo"/>
        <w:rPr>
          <w:lang w:eastAsia="zh-CN"/>
        </w:rPr>
      </w:pPr>
      <w:bookmarkStart w:id="28" w:name="_Toc119922766"/>
      <w:r w:rsidRPr="00091392">
        <w:t>ANNEX</w:t>
      </w:r>
      <w:r w:rsidRPr="00091392">
        <w:rPr>
          <w:lang w:eastAsia="zh-CN"/>
        </w:rPr>
        <w:t xml:space="preserve"> 1 TO draft new RESOLUTION [</w:t>
      </w:r>
      <w:r w:rsidRPr="00091392">
        <w:t>EUR-</w:t>
      </w:r>
      <w:r w:rsidRPr="00091392">
        <w:rPr>
          <w:lang w:eastAsia="zh-CN"/>
        </w:rPr>
        <w:t>A115</w:t>
      </w:r>
      <w:r w:rsidRPr="00091392">
        <w:t>-ESIM-13GHZ</w:t>
      </w:r>
      <w:r w:rsidRPr="00091392">
        <w:rPr>
          <w:lang w:eastAsia="zh-CN"/>
        </w:rPr>
        <w:t>] (WRC</w:t>
      </w:r>
      <w:r w:rsidRPr="00091392">
        <w:rPr>
          <w:lang w:eastAsia="zh-CN"/>
        </w:rPr>
        <w:noBreakHyphen/>
        <w:t>23)</w:t>
      </w:r>
      <w:bookmarkEnd w:id="28"/>
    </w:p>
    <w:p w14:paraId="6ACA4075" w14:textId="77777777" w:rsidR="004F5C50" w:rsidRPr="00091392" w:rsidRDefault="004F5C50" w:rsidP="004F5C50">
      <w:pPr>
        <w:pStyle w:val="PartNo"/>
        <w:rPr>
          <w:lang w:eastAsia="zh-CN"/>
        </w:rPr>
      </w:pPr>
      <w:r w:rsidRPr="00091392">
        <w:rPr>
          <w:lang w:eastAsia="zh-CN"/>
        </w:rPr>
        <w:t>Part I</w:t>
      </w:r>
    </w:p>
    <w:p w14:paraId="6C17B3B9" w14:textId="77777777" w:rsidR="004F5C50" w:rsidRPr="00091392" w:rsidRDefault="004F5C50" w:rsidP="004F5C50">
      <w:pPr>
        <w:pStyle w:val="Parttitle"/>
        <w:rPr>
          <w:lang w:eastAsia="zh-CN"/>
        </w:rPr>
      </w:pPr>
      <w:r w:rsidRPr="00091392">
        <w:rPr>
          <w:lang w:eastAsia="zh-CN"/>
        </w:rPr>
        <w:t xml:space="preserve">Procedure to be followed by the administrations and the Bureau for submission </w:t>
      </w:r>
      <w:r w:rsidRPr="00091392">
        <w:rPr>
          <w:lang w:eastAsia="zh-CN"/>
        </w:rPr>
        <w:br/>
        <w:t xml:space="preserve">of the earth stations in motion on aircraft and vessels operating in the frequency </w:t>
      </w:r>
      <w:r w:rsidRPr="00091392">
        <w:rPr>
          <w:lang w:eastAsia="zh-CN"/>
        </w:rPr>
        <w:br/>
        <w:t xml:space="preserve">band 12.75-13.25 GHz (Earth-to-space) and for the protection of allotments </w:t>
      </w:r>
      <w:r w:rsidRPr="00091392">
        <w:rPr>
          <w:lang w:eastAsia="zh-CN"/>
        </w:rPr>
        <w:br/>
        <w:t xml:space="preserve">in the Plan, assignments in the Appendix 30B List and those submitted </w:t>
      </w:r>
      <w:r w:rsidRPr="00091392">
        <w:rPr>
          <w:lang w:eastAsia="zh-CN"/>
        </w:rPr>
        <w:br/>
        <w:t xml:space="preserve">under Articles 6 and 7 of Appendix 30B as well as </w:t>
      </w:r>
      <w:r w:rsidRPr="00091392">
        <w:rPr>
          <w:lang w:eastAsia="zh-CN"/>
        </w:rPr>
        <w:br/>
        <w:t>under Resolution 170 (WRC</w:t>
      </w:r>
      <w:r w:rsidRPr="00091392">
        <w:rPr>
          <w:lang w:eastAsia="zh-CN"/>
        </w:rPr>
        <w:noBreakHyphen/>
        <w:t>19)</w:t>
      </w:r>
    </w:p>
    <w:p w14:paraId="6456BDB6" w14:textId="77777777" w:rsidR="004F5C50" w:rsidRPr="00091392" w:rsidRDefault="004F5C50" w:rsidP="004F5C50">
      <w:pPr>
        <w:pStyle w:val="Section1"/>
        <w:rPr>
          <w:lang w:eastAsia="zh-CN"/>
        </w:rPr>
      </w:pPr>
      <w:r w:rsidRPr="00091392">
        <w:rPr>
          <w:lang w:eastAsia="zh-CN"/>
        </w:rPr>
        <w:t xml:space="preserve">Section A – Procedure for entering </w:t>
      </w:r>
      <w:r w:rsidRPr="00091392">
        <w:t>assignments</w:t>
      </w:r>
      <w:r w:rsidRPr="00091392">
        <w:rPr>
          <w:lang w:eastAsia="zh-CN"/>
        </w:rPr>
        <w:t xml:space="preserve"> to earth stations in motion on aircraft</w:t>
      </w:r>
      <w:r w:rsidRPr="00091392">
        <w:rPr>
          <w:lang w:eastAsia="zh-CN"/>
        </w:rPr>
        <w:br/>
        <w:t>and vessels in the Appendix 30B ESIM List</w:t>
      </w:r>
      <w:r w:rsidRPr="00091392">
        <w:rPr>
          <w:rStyle w:val="Appelnotedebasdep"/>
          <w:lang w:eastAsia="zh-CN"/>
        </w:rPr>
        <w:footnoteReference w:customMarkFollows="1" w:id="1"/>
        <w:t>1</w:t>
      </w:r>
    </w:p>
    <w:p w14:paraId="6EB8D28B" w14:textId="77777777" w:rsidR="004F5C50" w:rsidRPr="00091392" w:rsidRDefault="004F5C50" w:rsidP="004F5C50">
      <w:pPr>
        <w:pStyle w:val="Normalaftertitle"/>
        <w:rPr>
          <w:lang w:eastAsia="zh-CN"/>
        </w:rPr>
      </w:pPr>
      <w:r w:rsidRPr="00091392">
        <w:rPr>
          <w:lang w:eastAsia="zh-CN"/>
        </w:rPr>
        <w:lastRenderedPageBreak/>
        <w:t>1</w:t>
      </w:r>
      <w:r w:rsidRPr="00091392">
        <w:rPr>
          <w:lang w:eastAsia="zh-CN"/>
        </w:rPr>
        <w:tab/>
        <w:t>When an administration or one acting on behalf of a group of named administrations intends to use one or more Appendix </w:t>
      </w:r>
      <w:r w:rsidRPr="00091392">
        <w:rPr>
          <w:rStyle w:val="Appref"/>
          <w:b/>
          <w:bCs/>
        </w:rPr>
        <w:t>30B</w:t>
      </w:r>
      <w:r w:rsidRPr="00091392">
        <w:rPr>
          <w:lang w:eastAsia="zh-CN"/>
        </w:rPr>
        <w:t xml:space="preserve"> assignments already included in the List and MIFR in support of the operation of A</w:t>
      </w:r>
      <w:r w:rsidRPr="00091392">
        <w:rPr>
          <w:lang w:eastAsia="zh-CN"/>
        </w:rPr>
        <w:noBreakHyphen/>
        <w:t>ESIMs and M</w:t>
      </w:r>
      <w:r w:rsidRPr="00091392">
        <w:rPr>
          <w:lang w:eastAsia="zh-CN"/>
        </w:rPr>
        <w:noBreakHyphen/>
        <w:t>ESIMs in the frequency band 12.75-13.25 GHz, it shall send to the Bureau, not earlier than 8 years but preferably not later than 2 years before the operation of A</w:t>
      </w:r>
      <w:r w:rsidRPr="00091392">
        <w:rPr>
          <w:lang w:eastAsia="zh-CN"/>
        </w:rPr>
        <w:noBreakHyphen/>
        <w:t>ESIMs and M</w:t>
      </w:r>
      <w:r w:rsidRPr="00091392">
        <w:rPr>
          <w:lang w:eastAsia="zh-CN"/>
        </w:rPr>
        <w:noBreakHyphen/>
        <w:t>ESIMs, the information specified in Appendix </w:t>
      </w:r>
      <w:r w:rsidRPr="00091392">
        <w:rPr>
          <w:rStyle w:val="Appref"/>
          <w:b/>
          <w:bCs/>
        </w:rPr>
        <w:t>4</w:t>
      </w:r>
      <w:r w:rsidRPr="00091392">
        <w:rPr>
          <w:rStyle w:val="Appelnotedebasdep"/>
        </w:rPr>
        <w:footnoteReference w:customMarkFollows="1" w:id="2"/>
        <w:t>2</w:t>
      </w:r>
      <w:r w:rsidRPr="00091392">
        <w:rPr>
          <w:lang w:eastAsia="zh-CN"/>
        </w:rPr>
        <w:t>.</w:t>
      </w:r>
    </w:p>
    <w:p w14:paraId="4372201F" w14:textId="77777777" w:rsidR="004F5C50" w:rsidRPr="00091392" w:rsidRDefault="004F5C50" w:rsidP="004F5C50">
      <w:pPr>
        <w:pStyle w:val="Normalaftertitle"/>
        <w:spacing w:before="120"/>
        <w:rPr>
          <w:lang w:eastAsia="zh-CN"/>
        </w:rPr>
      </w:pPr>
      <w:r w:rsidRPr="00091392">
        <w:rPr>
          <w:lang w:eastAsia="zh-CN"/>
        </w:rPr>
        <w:t>An assignment in the Appendix </w:t>
      </w:r>
      <w:r w:rsidRPr="00091392">
        <w:rPr>
          <w:rStyle w:val="Appref"/>
          <w:b/>
          <w:bCs/>
        </w:rPr>
        <w:t>30B</w:t>
      </w:r>
      <w:r w:rsidRPr="00091392">
        <w:rPr>
          <w:lang w:eastAsia="zh-CN"/>
        </w:rPr>
        <w:t xml:space="preserve"> ESIM List shall lapse if it is not brought into use within 8 years after the date of receipt by the Bureau of the relevant complete information specified above. A proposed assignment not included in the Appendix </w:t>
      </w:r>
      <w:r w:rsidRPr="00091392">
        <w:rPr>
          <w:rStyle w:val="Appref"/>
          <w:b/>
          <w:bCs/>
        </w:rPr>
        <w:t>30B</w:t>
      </w:r>
      <w:r w:rsidRPr="00091392">
        <w:rPr>
          <w:lang w:eastAsia="zh-CN"/>
        </w:rPr>
        <w:t xml:space="preserve"> ESIM List within 8 years after the date of receipt by the Bureau of the relevant complete information shall also lapse.</w:t>
      </w:r>
    </w:p>
    <w:p w14:paraId="0C472865" w14:textId="77777777" w:rsidR="004F5C50" w:rsidRPr="00091392" w:rsidRDefault="004F5C50" w:rsidP="004F5C50">
      <w:r w:rsidRPr="00091392">
        <w:rPr>
          <w:lang w:eastAsia="zh-CN"/>
        </w:rPr>
        <w:t>1</w:t>
      </w:r>
      <w:r w:rsidRPr="00091392">
        <w:rPr>
          <w:i/>
          <w:iCs/>
          <w:lang w:eastAsia="zh-CN"/>
        </w:rPr>
        <w:t>bis</w:t>
      </w:r>
      <w:r w:rsidRPr="00091392">
        <w:rPr>
          <w:lang w:eastAsia="zh-CN"/>
        </w:rPr>
        <w:tab/>
      </w:r>
      <w:r w:rsidRPr="00091392">
        <w:t xml:space="preserve">If the information received by the Bureau under </w:t>
      </w:r>
      <w:r w:rsidRPr="00091392">
        <w:rPr>
          <w:szCs w:val="24"/>
          <w:lang w:eastAsia="zh-CN"/>
        </w:rPr>
        <w:t>§ 1</w:t>
      </w:r>
      <w:r w:rsidRPr="00091392">
        <w:t xml:space="preserve"> is found to be incomplete, the Bureau shall immediately seek any clarification required and information not provided from the administration concerned.</w:t>
      </w:r>
    </w:p>
    <w:p w14:paraId="20E56A15" w14:textId="77777777" w:rsidR="004F5C50" w:rsidRPr="00091392" w:rsidRDefault="004F5C50" w:rsidP="004F5C50">
      <w:pPr>
        <w:keepNext/>
        <w:rPr>
          <w:lang w:eastAsia="zh-CN"/>
        </w:rPr>
      </w:pPr>
      <w:r w:rsidRPr="00091392">
        <w:rPr>
          <w:lang w:eastAsia="zh-CN"/>
        </w:rPr>
        <w:t>2</w:t>
      </w:r>
      <w:r w:rsidRPr="00091392">
        <w:rPr>
          <w:lang w:eastAsia="zh-CN"/>
        </w:rPr>
        <w:tab/>
        <w:t>Upon receipt of a complete notice under § 1, the Bureau shall examine it with respect to its conformity with:</w:t>
      </w:r>
    </w:p>
    <w:p w14:paraId="1C2374BC" w14:textId="77777777" w:rsidR="004F5C50" w:rsidRPr="00091392" w:rsidRDefault="004F5C50" w:rsidP="004F5C50">
      <w:pPr>
        <w:pStyle w:val="enumlev1"/>
        <w:rPr>
          <w:lang w:eastAsia="zh-CN"/>
        </w:rPr>
      </w:pPr>
      <w:r w:rsidRPr="00091392">
        <w:rPr>
          <w:i/>
          <w:iCs/>
          <w:lang w:eastAsia="zh-CN"/>
        </w:rPr>
        <w:t>a)</w:t>
      </w:r>
      <w:r w:rsidRPr="00091392">
        <w:rPr>
          <w:lang w:eastAsia="zh-CN"/>
        </w:rPr>
        <w:tab/>
        <w:t>the Table of Frequency Allocations and the other provisions</w:t>
      </w:r>
      <w:r w:rsidRPr="00091392">
        <w:rPr>
          <w:rStyle w:val="Appelnotedebasdep"/>
          <w:lang w:eastAsia="zh-CN"/>
        </w:rPr>
        <w:footnoteReference w:customMarkFollows="1" w:id="3"/>
        <w:t>3</w:t>
      </w:r>
      <w:r w:rsidRPr="00091392">
        <w:rPr>
          <w:lang w:eastAsia="zh-CN"/>
        </w:rPr>
        <w:t xml:space="preserve"> of the Radio Regulations, except those provisions relating to conformity with the FSS Plan and the coordination procedures;</w:t>
      </w:r>
    </w:p>
    <w:p w14:paraId="17420041" w14:textId="77777777" w:rsidR="004F5C50" w:rsidRPr="00091392" w:rsidRDefault="004F5C50" w:rsidP="004F5C50">
      <w:pPr>
        <w:pStyle w:val="enumlev1"/>
        <w:rPr>
          <w:lang w:eastAsia="zh-CN"/>
        </w:rPr>
      </w:pPr>
      <w:r w:rsidRPr="00091392">
        <w:rPr>
          <w:i/>
          <w:iCs/>
          <w:lang w:eastAsia="zh-CN"/>
        </w:rPr>
        <w:t>b)</w:t>
      </w:r>
      <w:r w:rsidRPr="00091392">
        <w:rPr>
          <w:lang w:eastAsia="zh-CN"/>
        </w:rPr>
        <w:tab/>
        <w:t>Annex 3 to Appendix </w:t>
      </w:r>
      <w:r w:rsidRPr="00091392">
        <w:rPr>
          <w:rStyle w:val="Appref"/>
          <w:b/>
          <w:bCs/>
        </w:rPr>
        <w:t>30B</w:t>
      </w:r>
      <w:r w:rsidRPr="00091392">
        <w:rPr>
          <w:lang w:eastAsia="zh-CN"/>
        </w:rPr>
        <w:t>;</w:t>
      </w:r>
    </w:p>
    <w:p w14:paraId="5A107AAE" w14:textId="77777777" w:rsidR="004F5C50" w:rsidRPr="00091392" w:rsidRDefault="004F5C50" w:rsidP="004F5C50">
      <w:pPr>
        <w:pStyle w:val="enumlev1"/>
        <w:rPr>
          <w:lang w:eastAsia="zh-CN"/>
        </w:rPr>
      </w:pPr>
      <w:r w:rsidRPr="00091392">
        <w:rPr>
          <w:i/>
          <w:iCs/>
          <w:lang w:eastAsia="zh-CN"/>
        </w:rPr>
        <w:t>c)</w:t>
      </w:r>
      <w:r w:rsidRPr="00091392">
        <w:rPr>
          <w:lang w:eastAsia="zh-CN"/>
        </w:rPr>
        <w:tab/>
        <w:t>the on-axis e.i.r.p. density and off-axis e.i.r.p. density of the supporting Appendix </w:t>
      </w:r>
      <w:r w:rsidRPr="00091392">
        <w:rPr>
          <w:rStyle w:val="Appref"/>
          <w:b/>
          <w:bCs/>
        </w:rPr>
        <w:t>30B</w:t>
      </w:r>
      <w:r w:rsidRPr="00091392">
        <w:rPr>
          <w:lang w:eastAsia="zh-CN"/>
        </w:rPr>
        <w:t xml:space="preserve"> assignment(s);</w:t>
      </w:r>
    </w:p>
    <w:p w14:paraId="453F4079" w14:textId="77777777" w:rsidR="004F5C50" w:rsidRPr="00091392" w:rsidRDefault="004F5C50" w:rsidP="004F5C50">
      <w:pPr>
        <w:pStyle w:val="enumlev1"/>
        <w:rPr>
          <w:lang w:eastAsia="zh-CN"/>
        </w:rPr>
      </w:pPr>
      <w:r w:rsidRPr="00091392">
        <w:rPr>
          <w:i/>
          <w:iCs/>
          <w:lang w:eastAsia="zh-CN"/>
        </w:rPr>
        <w:t>d)</w:t>
      </w:r>
      <w:r w:rsidRPr="00091392">
        <w:rPr>
          <w:lang w:eastAsia="zh-CN"/>
        </w:rPr>
        <w:tab/>
        <w:t>the service area of the supporting Appendix </w:t>
      </w:r>
      <w:r w:rsidRPr="00091392">
        <w:rPr>
          <w:rStyle w:val="Appref"/>
          <w:b/>
          <w:bCs/>
        </w:rPr>
        <w:t>30B</w:t>
      </w:r>
      <w:r w:rsidRPr="00091392">
        <w:rPr>
          <w:lang w:eastAsia="zh-CN"/>
        </w:rPr>
        <w:t xml:space="preserve"> assignment(s) in respect of explicit agreements of those administrations whose territories are included in the service area</w:t>
      </w:r>
      <w:r w:rsidRPr="00091392">
        <w:rPr>
          <w:rStyle w:val="Appelnotedebasdep"/>
          <w:lang w:eastAsia="zh-CN"/>
        </w:rPr>
        <w:footnoteReference w:customMarkFollows="1" w:id="4"/>
        <w:t>4</w:t>
      </w:r>
      <w:r w:rsidRPr="00091392">
        <w:rPr>
          <w:lang w:eastAsia="zh-CN"/>
        </w:rPr>
        <w:t>;</w:t>
      </w:r>
    </w:p>
    <w:p w14:paraId="269944F0" w14:textId="77777777" w:rsidR="004F5C50" w:rsidRPr="00091392" w:rsidRDefault="004F5C50" w:rsidP="004F5C50">
      <w:pPr>
        <w:pStyle w:val="enumlev1"/>
        <w:rPr>
          <w:lang w:eastAsia="zh-CN"/>
        </w:rPr>
      </w:pPr>
      <w:r w:rsidRPr="00091392">
        <w:rPr>
          <w:i/>
          <w:iCs/>
          <w:lang w:eastAsia="zh-CN"/>
        </w:rPr>
        <w:t>e)</w:t>
      </w:r>
      <w:r w:rsidRPr="00091392">
        <w:rPr>
          <w:lang w:eastAsia="zh-CN"/>
        </w:rPr>
        <w:tab/>
        <w:t>the frequency band of the supporting Appendix </w:t>
      </w:r>
      <w:r w:rsidRPr="00091392">
        <w:rPr>
          <w:rStyle w:val="Appref"/>
          <w:b/>
          <w:bCs/>
        </w:rPr>
        <w:t>30B</w:t>
      </w:r>
      <w:r w:rsidRPr="00091392">
        <w:rPr>
          <w:lang w:eastAsia="zh-CN"/>
        </w:rPr>
        <w:t xml:space="preserve"> assignment(s) in the List in the frequency band 12.75-13.25 GHz.</w:t>
      </w:r>
    </w:p>
    <w:p w14:paraId="60F68300" w14:textId="77777777" w:rsidR="004F5C50" w:rsidRPr="00091392" w:rsidRDefault="004F5C50" w:rsidP="004F5C50">
      <w:pPr>
        <w:rPr>
          <w:lang w:eastAsia="zh-CN"/>
        </w:rPr>
      </w:pPr>
      <w:r w:rsidRPr="00091392">
        <w:rPr>
          <w:lang w:eastAsia="zh-CN"/>
        </w:rPr>
        <w:t>3</w:t>
      </w:r>
      <w:r w:rsidRPr="00091392">
        <w:rPr>
          <w:lang w:eastAsia="zh-CN"/>
        </w:rPr>
        <w:tab/>
        <w:t xml:space="preserve">When the examination with respect to </w:t>
      </w:r>
      <w:r w:rsidRPr="00091392">
        <w:rPr>
          <w:szCs w:val="24"/>
          <w:lang w:eastAsia="zh-CN"/>
        </w:rPr>
        <w:t>§ </w:t>
      </w:r>
      <w:r w:rsidRPr="00091392">
        <w:rPr>
          <w:lang w:eastAsia="zh-CN"/>
        </w:rPr>
        <w:t>2 leads to an unfavourable finding, the relevant part of the notice shall be returned to the notifying administration with an indication of the appropriate action.</w:t>
      </w:r>
    </w:p>
    <w:p w14:paraId="6C0C92B4" w14:textId="77777777" w:rsidR="004F5C50" w:rsidRPr="00091392" w:rsidRDefault="004F5C50" w:rsidP="004F5C50">
      <w:pPr>
        <w:keepNext/>
        <w:rPr>
          <w:lang w:eastAsia="zh-CN"/>
        </w:rPr>
      </w:pPr>
      <w:r w:rsidRPr="00091392">
        <w:rPr>
          <w:lang w:eastAsia="zh-CN"/>
        </w:rPr>
        <w:t>4</w:t>
      </w:r>
      <w:r w:rsidRPr="00091392">
        <w:rPr>
          <w:lang w:eastAsia="zh-CN"/>
        </w:rPr>
        <w:tab/>
        <w:t>When the examination with respect to § 2 leads to a favourable finding, the Bureau shall use the method of Annex 4 to Appendix </w:t>
      </w:r>
      <w:r w:rsidRPr="00091392">
        <w:rPr>
          <w:rStyle w:val="Appref"/>
          <w:b/>
          <w:bCs/>
        </w:rPr>
        <w:t>30B</w:t>
      </w:r>
      <w:r w:rsidRPr="00091392">
        <w:rPr>
          <w:lang w:eastAsia="zh-CN"/>
        </w:rPr>
        <w:t xml:space="preserve"> to determine administrations whose:</w:t>
      </w:r>
    </w:p>
    <w:p w14:paraId="3964FF53" w14:textId="77777777" w:rsidR="004F5C50" w:rsidRPr="00091392" w:rsidRDefault="004F5C50" w:rsidP="004F5C50">
      <w:pPr>
        <w:pStyle w:val="enumlev1"/>
        <w:rPr>
          <w:lang w:eastAsia="zh-CN"/>
        </w:rPr>
      </w:pPr>
      <w:r w:rsidRPr="00091392">
        <w:rPr>
          <w:i/>
          <w:iCs/>
          <w:lang w:eastAsia="zh-CN"/>
        </w:rPr>
        <w:t>a)</w:t>
      </w:r>
      <w:r w:rsidRPr="00091392">
        <w:rPr>
          <w:lang w:eastAsia="zh-CN"/>
        </w:rPr>
        <w:tab/>
        <w:t>allotments in the Plan; or</w:t>
      </w:r>
    </w:p>
    <w:p w14:paraId="72A3D769" w14:textId="77777777" w:rsidR="004F5C50" w:rsidRPr="00091392" w:rsidRDefault="004F5C50" w:rsidP="004F5C50">
      <w:pPr>
        <w:pStyle w:val="enumlev1"/>
        <w:rPr>
          <w:lang w:eastAsia="zh-CN"/>
        </w:rPr>
      </w:pPr>
      <w:r w:rsidRPr="00091392">
        <w:rPr>
          <w:i/>
          <w:iCs/>
          <w:lang w:eastAsia="zh-CN"/>
        </w:rPr>
        <w:t>b)</w:t>
      </w:r>
      <w:r w:rsidRPr="00091392">
        <w:rPr>
          <w:lang w:eastAsia="zh-CN"/>
        </w:rPr>
        <w:tab/>
        <w:t>assignments which appear in the List; or</w:t>
      </w:r>
    </w:p>
    <w:p w14:paraId="128BC332" w14:textId="77777777" w:rsidR="004F5C50" w:rsidRPr="00091392" w:rsidRDefault="004F5C50" w:rsidP="004F5C50">
      <w:pPr>
        <w:pStyle w:val="enumlev1"/>
        <w:rPr>
          <w:lang w:eastAsia="zh-CN"/>
        </w:rPr>
      </w:pPr>
      <w:r w:rsidRPr="00091392">
        <w:rPr>
          <w:i/>
          <w:iCs/>
          <w:lang w:eastAsia="zh-CN"/>
        </w:rPr>
        <w:t>c)</w:t>
      </w:r>
      <w:r w:rsidRPr="00091392">
        <w:rPr>
          <w:lang w:eastAsia="zh-CN"/>
        </w:rPr>
        <w:tab/>
        <w:t>assignments which the Bureau has previously examined under § 6.5 of Article 6 of Appendix </w:t>
      </w:r>
      <w:r w:rsidRPr="00091392">
        <w:rPr>
          <w:rStyle w:val="Appref"/>
          <w:b/>
          <w:bCs/>
        </w:rPr>
        <w:t>30B</w:t>
      </w:r>
      <w:r w:rsidRPr="00091392">
        <w:rPr>
          <w:lang w:eastAsia="zh-CN"/>
        </w:rPr>
        <w:t xml:space="preserve"> after receiving complete information in accordance with § 6.1 of that Article,</w:t>
      </w:r>
    </w:p>
    <w:p w14:paraId="16CC05F2" w14:textId="77777777" w:rsidR="004F5C50" w:rsidRPr="00091392" w:rsidRDefault="004F5C50" w:rsidP="004F5C50">
      <w:pPr>
        <w:rPr>
          <w:lang w:eastAsia="zh-CN"/>
        </w:rPr>
      </w:pPr>
      <w:r w:rsidRPr="00091392">
        <w:rPr>
          <w:lang w:eastAsia="zh-CN"/>
        </w:rPr>
        <w:t>are considered as being affected and receiving more interference than that produced by the supporting Appendix </w:t>
      </w:r>
      <w:r w:rsidRPr="00091392">
        <w:rPr>
          <w:rStyle w:val="Appref"/>
          <w:b/>
          <w:bCs/>
        </w:rPr>
        <w:t>30B</w:t>
      </w:r>
      <w:r w:rsidRPr="00091392">
        <w:rPr>
          <w:lang w:eastAsia="zh-CN"/>
        </w:rPr>
        <w:t xml:space="preserve"> assignment(s).</w:t>
      </w:r>
    </w:p>
    <w:p w14:paraId="2C0CD1E8" w14:textId="77777777" w:rsidR="004F5C50" w:rsidRPr="00091392" w:rsidRDefault="004F5C50" w:rsidP="004F5C50">
      <w:pPr>
        <w:rPr>
          <w:lang w:eastAsia="zh-CN"/>
        </w:rPr>
      </w:pPr>
      <w:r w:rsidRPr="00091392">
        <w:rPr>
          <w:lang w:eastAsia="zh-CN"/>
        </w:rPr>
        <w:t>5</w:t>
      </w:r>
      <w:r w:rsidRPr="00091392">
        <w:rPr>
          <w:lang w:eastAsia="zh-CN"/>
        </w:rPr>
        <w:tab/>
        <w:t xml:space="preserve">The Bureau shall publish, in a Special Section of its BR IFIC, the complete information received under § 1, together with the names of the affected administrations, the corresponding allotments in the Plan, assignments in the List and assignments for which the Bureau has previously </w:t>
      </w:r>
      <w:r w:rsidRPr="00091392">
        <w:rPr>
          <w:lang w:eastAsia="zh-CN"/>
        </w:rPr>
        <w:lastRenderedPageBreak/>
        <w:t>received complete information in accordance with § 6.1 of Article 6 of Appendix </w:t>
      </w:r>
      <w:r w:rsidRPr="00091392">
        <w:rPr>
          <w:rStyle w:val="Appref"/>
          <w:b/>
          <w:bCs/>
        </w:rPr>
        <w:t>30B</w:t>
      </w:r>
      <w:r w:rsidRPr="00091392">
        <w:rPr>
          <w:lang w:eastAsia="zh-CN"/>
        </w:rPr>
        <w:t xml:space="preserve"> and which it has examined under § 6.5 of that Article.</w:t>
      </w:r>
    </w:p>
    <w:p w14:paraId="02DD8594" w14:textId="5E52D5D7" w:rsidR="004F5C50" w:rsidRPr="00091392" w:rsidRDefault="004F5C50" w:rsidP="004F5C50">
      <w:pPr>
        <w:rPr>
          <w:lang w:eastAsia="zh-CN"/>
        </w:rPr>
      </w:pPr>
      <w:r w:rsidRPr="00091392">
        <w:rPr>
          <w:lang w:eastAsia="zh-CN"/>
        </w:rPr>
        <w:t>5</w:t>
      </w:r>
      <w:r w:rsidRPr="00091392">
        <w:rPr>
          <w:i/>
          <w:iCs/>
          <w:lang w:eastAsia="zh-CN"/>
        </w:rPr>
        <w:t>bis</w:t>
      </w:r>
      <w:r w:rsidRPr="00091392">
        <w:rPr>
          <w:lang w:eastAsia="zh-CN"/>
        </w:rPr>
        <w:tab/>
        <w:t>The Bureau shall immediately inform the administration proposing the assignment in the ESIM List</w:t>
      </w:r>
      <w:r w:rsidR="00AF457C">
        <w:rPr>
          <w:lang w:eastAsia="zh-CN"/>
        </w:rPr>
        <w:t>,</w:t>
      </w:r>
      <w:r w:rsidRPr="00091392">
        <w:rPr>
          <w:lang w:eastAsia="zh-CN"/>
        </w:rPr>
        <w:t xml:space="preserve"> drawing its attention to the information contained in the relevant BR IFIC and the requirement to seek and obtain the agreement of those affected administrations.</w:t>
      </w:r>
    </w:p>
    <w:p w14:paraId="075A3F82" w14:textId="77777777" w:rsidR="004F5C50" w:rsidRPr="00091392" w:rsidRDefault="004F5C50" w:rsidP="004F5C50">
      <w:pPr>
        <w:rPr>
          <w:lang w:eastAsia="zh-CN"/>
        </w:rPr>
      </w:pPr>
      <w:r w:rsidRPr="00091392">
        <w:rPr>
          <w:lang w:eastAsia="zh-CN"/>
        </w:rPr>
        <w:t>6</w:t>
      </w:r>
      <w:r w:rsidRPr="00091392">
        <w:rPr>
          <w:lang w:eastAsia="zh-CN"/>
        </w:rPr>
        <w:tab/>
        <w:t>The Bureau shall also inform each administration listed in the Special Section of the BR IFIC published under § 5, drawing its attention to the information it contains.</w:t>
      </w:r>
    </w:p>
    <w:p w14:paraId="2C430F4F" w14:textId="5610C698" w:rsidR="004F5C50" w:rsidRPr="00091392" w:rsidRDefault="004F5C50" w:rsidP="004F5C50">
      <w:pPr>
        <w:rPr>
          <w:lang w:eastAsia="zh-CN"/>
        </w:rPr>
      </w:pPr>
      <w:r w:rsidRPr="00091392">
        <w:rPr>
          <w:lang w:eastAsia="zh-CN"/>
        </w:rPr>
        <w:t>7</w:t>
      </w:r>
      <w:r w:rsidRPr="00091392">
        <w:rPr>
          <w:lang w:eastAsia="zh-CN"/>
        </w:rPr>
        <w:tab/>
        <w:t>An administration that has not notified its comments either to the administration seeking agreement or to the Bureau within a period of four months following the date of the BR IFIC referred to in § 5 shall be deemed to have not agreed to the proposed assignment in respect of its allotment in the Plan, conversion of an allotment into an assignment without modification or with a modification which is within the envelope characteristics of the initial allotment, Article 7 request transferred to Article 6, submission in accordance with Resolution </w:t>
      </w:r>
      <w:r w:rsidRPr="00091392">
        <w:rPr>
          <w:b/>
          <w:bCs/>
          <w:lang w:eastAsia="zh-CN"/>
        </w:rPr>
        <w:t>170 (WRC</w:t>
      </w:r>
      <w:r w:rsidRPr="00091392">
        <w:rPr>
          <w:b/>
          <w:bCs/>
          <w:lang w:eastAsia="zh-CN"/>
        </w:rPr>
        <w:noBreakHyphen/>
        <w:t>19)</w:t>
      </w:r>
      <w:r w:rsidRPr="00091392">
        <w:rPr>
          <w:lang w:eastAsia="zh-CN"/>
        </w:rPr>
        <w:t>, according to the case for which absence of reply/comments shall construe their disagreement to the request for coordination. This time-limit shall be extended for an administration that has requested the assistance of the Bureau by up to thirty days following the date on which the Bureau communicated the result of its action. In respect of its frequency assignments under Article 6 of Appendix </w:t>
      </w:r>
      <w:r w:rsidRPr="00091392">
        <w:rPr>
          <w:rStyle w:val="Appref"/>
          <w:b/>
          <w:bCs/>
        </w:rPr>
        <w:t>30B</w:t>
      </w:r>
      <w:r w:rsidRPr="00091392">
        <w:rPr>
          <w:b/>
          <w:bCs/>
          <w:lang w:eastAsia="zh-CN"/>
        </w:rPr>
        <w:t xml:space="preserve"> </w:t>
      </w:r>
      <w:r w:rsidRPr="00091392">
        <w:rPr>
          <w:lang w:eastAsia="zh-CN"/>
        </w:rPr>
        <w:t>other than those mentioned above, the same course of action outlined in § 6.10 of that Article shall apply.</w:t>
      </w:r>
    </w:p>
    <w:p w14:paraId="23AF1332" w14:textId="77777777" w:rsidR="004F5C50" w:rsidRPr="00091392" w:rsidRDefault="004F5C50" w:rsidP="004F5C50">
      <w:pPr>
        <w:rPr>
          <w:lang w:eastAsia="zh-CN"/>
        </w:rPr>
      </w:pPr>
      <w:r w:rsidRPr="00091392">
        <w:rPr>
          <w:lang w:eastAsia="zh-CN"/>
        </w:rPr>
        <w:t>8</w:t>
      </w:r>
      <w:r w:rsidRPr="00091392">
        <w:rPr>
          <w:lang w:eastAsia="zh-CN"/>
        </w:rPr>
        <w:tab/>
        <w:t>Unless coordination is no longer required, the administration responsible for the notice published under § 5 shall seek and obtain the explicit agreement of the relevant affected administrations contained in the Special Section published under § 5 in respect of allotment in the Plan, conversion of an allotment into an assignment without modification or with a modification which is within the envelope characteristics of the initial allotment, Article 7 request transferred to Article 6, submission in accordance with Resolution </w:t>
      </w:r>
      <w:r w:rsidRPr="00091392">
        <w:rPr>
          <w:b/>
          <w:bCs/>
          <w:lang w:eastAsia="zh-CN"/>
        </w:rPr>
        <w:t>170 (WRC</w:t>
      </w:r>
      <w:r w:rsidRPr="00091392">
        <w:rPr>
          <w:b/>
          <w:bCs/>
          <w:lang w:eastAsia="zh-CN"/>
        </w:rPr>
        <w:noBreakHyphen/>
        <w:t>19)</w:t>
      </w:r>
      <w:r w:rsidRPr="00091392">
        <w:rPr>
          <w:lang w:eastAsia="zh-CN"/>
        </w:rPr>
        <w:t>, as appropriate. In this specific case of explicit agreement, any request for the assistance of the Bureau shall not change it to implicit/tacit agreement.</w:t>
      </w:r>
    </w:p>
    <w:p w14:paraId="0E803707" w14:textId="77777777" w:rsidR="004F5C50" w:rsidRPr="00091392" w:rsidRDefault="004F5C50" w:rsidP="004F5C50">
      <w:pPr>
        <w:rPr>
          <w:lang w:eastAsia="zh-CN"/>
        </w:rPr>
      </w:pPr>
      <w:r w:rsidRPr="00091392">
        <w:rPr>
          <w:lang w:eastAsia="zh-CN"/>
        </w:rPr>
        <w:t>9</w:t>
      </w:r>
      <w:r w:rsidRPr="00091392">
        <w:rPr>
          <w:lang w:eastAsia="zh-CN"/>
        </w:rPr>
        <w:tab/>
        <w:t xml:space="preserve">If agreements have been reached in accordance with §§ 7 and 8 with administrations published under § 5, the administration responsible for the notice published under § 5 may request the Bureau to have the assignment entered into the </w:t>
      </w:r>
      <w:r w:rsidRPr="00091392">
        <w:t>Appendix </w:t>
      </w:r>
      <w:r w:rsidRPr="00091392">
        <w:rPr>
          <w:rStyle w:val="Appref"/>
          <w:b/>
          <w:bCs/>
        </w:rPr>
        <w:t>30B</w:t>
      </w:r>
      <w:r w:rsidRPr="00091392">
        <w:t xml:space="preserve"> ESIM List</w:t>
      </w:r>
      <w:r w:rsidRPr="00091392">
        <w:rPr>
          <w:lang w:eastAsia="zh-CN"/>
        </w:rPr>
        <w:t>, indicating the final characteristics of the notice</w:t>
      </w:r>
      <w:r w:rsidRPr="00091392">
        <w:rPr>
          <w:rStyle w:val="Appelnotedebasdep"/>
          <w:lang w:eastAsia="zh-CN"/>
        </w:rPr>
        <w:footnoteReference w:customMarkFollows="1" w:id="5"/>
        <w:t>5</w:t>
      </w:r>
      <w:r w:rsidRPr="00091392">
        <w:rPr>
          <w:lang w:eastAsia="zh-CN"/>
        </w:rPr>
        <w:t xml:space="preserve"> together with the names of the administrations with which agreement has been reached.</w:t>
      </w:r>
    </w:p>
    <w:p w14:paraId="67CBB8CE" w14:textId="77777777" w:rsidR="004F5C50" w:rsidRPr="00091392" w:rsidRDefault="004F5C50" w:rsidP="004F5C50">
      <w:pPr>
        <w:rPr>
          <w:lang w:eastAsia="zh-CN"/>
        </w:rPr>
      </w:pPr>
      <w:r w:rsidRPr="00091392">
        <w:rPr>
          <w:lang w:eastAsia="zh-CN"/>
        </w:rPr>
        <w:t>9</w:t>
      </w:r>
      <w:r w:rsidRPr="00091392">
        <w:rPr>
          <w:i/>
          <w:iCs/>
          <w:lang w:eastAsia="zh-CN"/>
        </w:rPr>
        <w:t>bis</w:t>
      </w:r>
      <w:r w:rsidRPr="00091392">
        <w:rPr>
          <w:lang w:eastAsia="zh-CN"/>
        </w:rPr>
        <w:tab/>
      </w:r>
      <w:proofErr w:type="gramStart"/>
      <w:r w:rsidRPr="00091392">
        <w:rPr>
          <w:lang w:eastAsia="zh-CN"/>
        </w:rPr>
        <w:t>In</w:t>
      </w:r>
      <w:proofErr w:type="gramEnd"/>
      <w:r w:rsidRPr="00091392">
        <w:rPr>
          <w:lang w:eastAsia="zh-CN"/>
        </w:rPr>
        <w:t xml:space="preserve"> submitting such information, noting the requirement of § 1 of Section B, the administration may also request the Bureau to examine the submission in respect of notification under Section B.</w:t>
      </w:r>
    </w:p>
    <w:p w14:paraId="0D7DB44F" w14:textId="77777777" w:rsidR="004F5C50" w:rsidRPr="00091392" w:rsidRDefault="004F5C50" w:rsidP="004F5C50">
      <w:r w:rsidRPr="00091392">
        <w:rPr>
          <w:lang w:eastAsia="zh-CN"/>
        </w:rPr>
        <w:t>9</w:t>
      </w:r>
      <w:r w:rsidRPr="00091392">
        <w:rPr>
          <w:i/>
          <w:iCs/>
          <w:lang w:eastAsia="zh-CN"/>
        </w:rPr>
        <w:t>ter</w:t>
      </w:r>
      <w:r w:rsidRPr="00091392">
        <w:rPr>
          <w:lang w:eastAsia="zh-CN"/>
        </w:rPr>
        <w:tab/>
      </w:r>
      <w:r w:rsidRPr="00091392">
        <w:t xml:space="preserve">If the information received by the Bureau under </w:t>
      </w:r>
      <w:r w:rsidRPr="00091392">
        <w:rPr>
          <w:lang w:eastAsia="zh-CN"/>
        </w:rPr>
        <w:t>§§ </w:t>
      </w:r>
      <w:r w:rsidRPr="00091392">
        <w:t>9 and 9</w:t>
      </w:r>
      <w:r w:rsidRPr="00091392">
        <w:rPr>
          <w:i/>
          <w:iCs/>
          <w:lang w:eastAsia="zh-CN"/>
        </w:rPr>
        <w:t>bis</w:t>
      </w:r>
      <w:r w:rsidRPr="00091392">
        <w:t xml:space="preserve"> is found to be incomplete, the Bureau shall immediately seek any clarification required and information not provided from the administration concerned. The Bureau may also provide additional information in order to assist the notifying administration in complying with requirements under </w:t>
      </w:r>
      <w:r w:rsidRPr="00091392">
        <w:rPr>
          <w:lang w:eastAsia="zh-CN"/>
        </w:rPr>
        <w:t>§</w:t>
      </w:r>
      <w:r w:rsidRPr="00091392">
        <w:t>§ 10, 12 and 13.</w:t>
      </w:r>
    </w:p>
    <w:p w14:paraId="2A7AE110" w14:textId="77777777" w:rsidR="004F5C50" w:rsidRPr="00091392" w:rsidRDefault="004F5C50" w:rsidP="004F5C50">
      <w:pPr>
        <w:keepNext/>
        <w:rPr>
          <w:lang w:eastAsia="zh-CN"/>
        </w:rPr>
      </w:pPr>
      <w:r w:rsidRPr="00091392">
        <w:rPr>
          <w:lang w:eastAsia="zh-CN"/>
        </w:rPr>
        <w:lastRenderedPageBreak/>
        <w:t>10</w:t>
      </w:r>
      <w:r w:rsidRPr="00091392">
        <w:rPr>
          <w:lang w:eastAsia="zh-CN"/>
        </w:rPr>
        <w:tab/>
        <w:t>Upon receipt of a complete notice under § 9, the Bureau shall examine each assignment in the notice with respect to its conformity with:</w:t>
      </w:r>
    </w:p>
    <w:p w14:paraId="4718FCA7" w14:textId="77777777" w:rsidR="004F5C50" w:rsidRPr="00091392" w:rsidRDefault="004F5C50" w:rsidP="004F5C50">
      <w:pPr>
        <w:pStyle w:val="enumlev1"/>
        <w:rPr>
          <w:lang w:eastAsia="zh-CN"/>
        </w:rPr>
      </w:pPr>
      <w:r w:rsidRPr="00091392">
        <w:rPr>
          <w:i/>
          <w:iCs/>
          <w:lang w:eastAsia="zh-CN"/>
        </w:rPr>
        <w:t>a)</w:t>
      </w:r>
      <w:r w:rsidRPr="00091392">
        <w:rPr>
          <w:lang w:eastAsia="zh-CN"/>
        </w:rPr>
        <w:tab/>
        <w:t>the Table of Frequency Allocations and the other provisions</w:t>
      </w:r>
      <w:r w:rsidRPr="00091392">
        <w:rPr>
          <w:rStyle w:val="Appelnotedebasdep"/>
          <w:lang w:eastAsia="zh-CN"/>
        </w:rPr>
        <w:footnoteReference w:customMarkFollows="1" w:id="6"/>
        <w:t>6</w:t>
      </w:r>
      <w:r w:rsidRPr="00091392">
        <w:rPr>
          <w:lang w:eastAsia="zh-CN"/>
        </w:rPr>
        <w:t xml:space="preserve"> of the Radio Regulations, except those provisions relating to conformity with the FSS Plan and the procedures for obtaining coordination; </w:t>
      </w:r>
    </w:p>
    <w:p w14:paraId="24A16458" w14:textId="77777777" w:rsidR="004F5C50" w:rsidRPr="00091392" w:rsidRDefault="004F5C50" w:rsidP="004F5C50">
      <w:pPr>
        <w:pStyle w:val="enumlev1"/>
        <w:rPr>
          <w:lang w:eastAsia="zh-CN"/>
        </w:rPr>
      </w:pPr>
      <w:r w:rsidRPr="00091392">
        <w:rPr>
          <w:i/>
          <w:iCs/>
          <w:lang w:eastAsia="zh-CN"/>
        </w:rPr>
        <w:t>b)</w:t>
      </w:r>
      <w:r w:rsidRPr="00091392">
        <w:rPr>
          <w:lang w:eastAsia="zh-CN"/>
        </w:rPr>
        <w:tab/>
        <w:t>Annex 3 to Appendix </w:t>
      </w:r>
      <w:r w:rsidRPr="00091392">
        <w:rPr>
          <w:rStyle w:val="Appref"/>
          <w:b/>
          <w:bCs/>
        </w:rPr>
        <w:t>30B</w:t>
      </w:r>
      <w:r w:rsidRPr="00091392">
        <w:rPr>
          <w:lang w:eastAsia="zh-CN"/>
        </w:rPr>
        <w:t xml:space="preserve">; </w:t>
      </w:r>
    </w:p>
    <w:p w14:paraId="5E9336FE" w14:textId="77777777" w:rsidR="004F5C50" w:rsidRPr="00091392" w:rsidRDefault="004F5C50" w:rsidP="004F5C50">
      <w:pPr>
        <w:pStyle w:val="enumlev1"/>
        <w:rPr>
          <w:lang w:eastAsia="zh-CN"/>
        </w:rPr>
      </w:pPr>
      <w:r w:rsidRPr="00091392">
        <w:rPr>
          <w:i/>
          <w:iCs/>
          <w:lang w:eastAsia="zh-CN"/>
        </w:rPr>
        <w:t>c)</w:t>
      </w:r>
      <w:r w:rsidRPr="00091392">
        <w:rPr>
          <w:lang w:eastAsia="zh-CN"/>
        </w:rPr>
        <w:tab/>
        <w:t>the service area published under § 5;</w:t>
      </w:r>
    </w:p>
    <w:p w14:paraId="50B1A2DC" w14:textId="77777777" w:rsidR="004F5C50" w:rsidRPr="00091392" w:rsidRDefault="004F5C50" w:rsidP="004F5C50">
      <w:pPr>
        <w:pStyle w:val="enumlev1"/>
        <w:rPr>
          <w:lang w:eastAsia="zh-CN"/>
        </w:rPr>
      </w:pPr>
      <w:r w:rsidRPr="00091392">
        <w:rPr>
          <w:i/>
          <w:iCs/>
          <w:lang w:eastAsia="zh-CN"/>
        </w:rPr>
        <w:t>d)</w:t>
      </w:r>
      <w:r w:rsidRPr="00091392">
        <w:rPr>
          <w:lang w:eastAsia="zh-CN"/>
        </w:rPr>
        <w:tab/>
        <w:t xml:space="preserve">the </w:t>
      </w:r>
      <w:r w:rsidRPr="00091392">
        <w:rPr>
          <w:szCs w:val="24"/>
          <w:lang w:eastAsia="zh-CN"/>
        </w:rPr>
        <w:t>on-axis e.i.r.p. density and off-axis e.i.r.p. density</w:t>
      </w:r>
      <w:r w:rsidRPr="00091392">
        <w:rPr>
          <w:lang w:eastAsia="zh-CN"/>
        </w:rPr>
        <w:t xml:space="preserve"> of the assignments published under § 5, and</w:t>
      </w:r>
    </w:p>
    <w:p w14:paraId="49C1C40A" w14:textId="77777777" w:rsidR="004F5C50" w:rsidRPr="00091392" w:rsidRDefault="004F5C50" w:rsidP="004F5C50">
      <w:pPr>
        <w:pStyle w:val="enumlev1"/>
        <w:rPr>
          <w:lang w:eastAsia="zh-CN"/>
        </w:rPr>
      </w:pPr>
      <w:r w:rsidRPr="00091392">
        <w:rPr>
          <w:i/>
          <w:iCs/>
          <w:lang w:eastAsia="zh-CN"/>
        </w:rPr>
        <w:t>e)</w:t>
      </w:r>
      <w:r w:rsidRPr="00091392">
        <w:rPr>
          <w:lang w:eastAsia="zh-CN"/>
        </w:rPr>
        <w:tab/>
        <w:t>frequency band of the assignments published under § 5.</w:t>
      </w:r>
    </w:p>
    <w:p w14:paraId="298A7F9D" w14:textId="77777777" w:rsidR="004F5C50" w:rsidRPr="00091392" w:rsidRDefault="004F5C50" w:rsidP="004F5C50">
      <w:pPr>
        <w:rPr>
          <w:lang w:eastAsia="zh-CN"/>
        </w:rPr>
      </w:pPr>
      <w:r w:rsidRPr="00091392">
        <w:rPr>
          <w:lang w:eastAsia="zh-CN"/>
        </w:rPr>
        <w:t>11</w:t>
      </w:r>
      <w:r w:rsidRPr="00091392">
        <w:rPr>
          <w:lang w:eastAsia="zh-CN"/>
        </w:rPr>
        <w:tab/>
        <w:t>When the examination with respect to § 10 of an assignment received under § 9 leads to an unfavourable finding, the notice shall be returned to the notifying administration with an indication that subsequent resubmission under § 9 will be considered with a new date of receipt.</w:t>
      </w:r>
    </w:p>
    <w:p w14:paraId="414E648E" w14:textId="77777777" w:rsidR="004F5C50" w:rsidRPr="00091392" w:rsidRDefault="004F5C50" w:rsidP="004F5C50">
      <w:pPr>
        <w:keepNext/>
        <w:rPr>
          <w:lang w:eastAsia="zh-CN"/>
        </w:rPr>
      </w:pPr>
      <w:r w:rsidRPr="00091392">
        <w:rPr>
          <w:lang w:eastAsia="zh-CN"/>
        </w:rPr>
        <w:t>12</w:t>
      </w:r>
      <w:r w:rsidRPr="00091392">
        <w:rPr>
          <w:lang w:eastAsia="zh-CN"/>
        </w:rPr>
        <w:tab/>
        <w:t>When the examination with respect to § 10 of an assignment received under § 9 leads to a favourable finding, the Bureau shall use the method of Annex 4 to examine if there is any administration and the corresponding:</w:t>
      </w:r>
    </w:p>
    <w:p w14:paraId="7774701A" w14:textId="77777777" w:rsidR="004F5C50" w:rsidRPr="00091392" w:rsidRDefault="004F5C50" w:rsidP="004F5C50">
      <w:pPr>
        <w:pStyle w:val="enumlev1"/>
        <w:rPr>
          <w:lang w:eastAsia="zh-CN"/>
        </w:rPr>
      </w:pPr>
      <w:r w:rsidRPr="00091392">
        <w:rPr>
          <w:i/>
          <w:iCs/>
          <w:lang w:eastAsia="zh-CN"/>
        </w:rPr>
        <w:t>a)</w:t>
      </w:r>
      <w:r w:rsidRPr="00091392">
        <w:rPr>
          <w:lang w:eastAsia="zh-CN"/>
        </w:rPr>
        <w:tab/>
        <w:t>allotment in the Plan;</w:t>
      </w:r>
    </w:p>
    <w:p w14:paraId="48FD9174" w14:textId="77777777" w:rsidR="004F5C50" w:rsidRPr="00091392" w:rsidRDefault="004F5C50" w:rsidP="004F5C50">
      <w:pPr>
        <w:pStyle w:val="enumlev1"/>
        <w:rPr>
          <w:lang w:eastAsia="zh-CN"/>
        </w:rPr>
      </w:pPr>
      <w:r w:rsidRPr="00091392">
        <w:rPr>
          <w:i/>
          <w:iCs/>
          <w:lang w:eastAsia="zh-CN"/>
        </w:rPr>
        <w:t>b)</w:t>
      </w:r>
      <w:r w:rsidRPr="00091392">
        <w:rPr>
          <w:lang w:eastAsia="zh-CN"/>
        </w:rPr>
        <w:tab/>
        <w:t>assignment which appears in the List at the date of receipt of the examined notice submitted under § 1;</w:t>
      </w:r>
    </w:p>
    <w:p w14:paraId="42C1DA4B" w14:textId="77777777" w:rsidR="004F5C50" w:rsidRPr="00091392" w:rsidRDefault="004F5C50" w:rsidP="004F5C50">
      <w:pPr>
        <w:pStyle w:val="enumlev1"/>
        <w:rPr>
          <w:lang w:eastAsia="zh-CN"/>
        </w:rPr>
      </w:pPr>
      <w:r w:rsidRPr="00091392">
        <w:rPr>
          <w:i/>
          <w:iCs/>
          <w:lang w:eastAsia="zh-CN"/>
        </w:rPr>
        <w:t>c)</w:t>
      </w:r>
      <w:r w:rsidRPr="00091392">
        <w:rPr>
          <w:lang w:eastAsia="zh-CN"/>
        </w:rPr>
        <w:tab/>
        <w:t>assignments which the Bureau has previously examined under § 6.5 of Article 6 of Appendix </w:t>
      </w:r>
      <w:r w:rsidRPr="00091392">
        <w:rPr>
          <w:rStyle w:val="Appref"/>
          <w:b/>
          <w:bCs/>
        </w:rPr>
        <w:t>30B</w:t>
      </w:r>
      <w:r w:rsidRPr="00091392">
        <w:rPr>
          <w:lang w:eastAsia="zh-CN"/>
        </w:rPr>
        <w:t xml:space="preserve"> after receiving complete information in accordance with § 6.1 of that Article at the date of receipt of the examined notice submitted under § 1</w:t>
      </w:r>
      <w:r w:rsidRPr="00091392">
        <w:rPr>
          <w:rStyle w:val="Appelnotedebasdep"/>
          <w:lang w:eastAsia="zh-CN"/>
        </w:rPr>
        <w:footnoteReference w:customMarkFollows="1" w:id="7"/>
        <w:t>7</w:t>
      </w:r>
      <w:r w:rsidRPr="00091392">
        <w:rPr>
          <w:lang w:eastAsia="zh-CN"/>
        </w:rPr>
        <w:t>,</w:t>
      </w:r>
    </w:p>
    <w:p w14:paraId="21E05035" w14:textId="77777777" w:rsidR="004F5C50" w:rsidRPr="00091392" w:rsidRDefault="004F5C50" w:rsidP="004F5C50">
      <w:pPr>
        <w:rPr>
          <w:lang w:eastAsia="zh-CN"/>
        </w:rPr>
      </w:pPr>
      <w:r w:rsidRPr="00091392">
        <w:rPr>
          <w:lang w:eastAsia="zh-CN"/>
        </w:rPr>
        <w:t>considered as being affected and receiving more interference than that produced by the supporting Appendix </w:t>
      </w:r>
      <w:r w:rsidRPr="00091392">
        <w:rPr>
          <w:rStyle w:val="Appref"/>
          <w:b/>
          <w:bCs/>
        </w:rPr>
        <w:t>30B</w:t>
      </w:r>
      <w:r w:rsidRPr="00091392">
        <w:rPr>
          <w:lang w:eastAsia="zh-CN"/>
        </w:rPr>
        <w:t xml:space="preserve"> assignment(s) and whose agreement has not been provided under § 9.</w:t>
      </w:r>
    </w:p>
    <w:p w14:paraId="3571B661" w14:textId="77777777" w:rsidR="004F5C50" w:rsidRPr="00091392" w:rsidRDefault="004F5C50" w:rsidP="004F5C50">
      <w:pPr>
        <w:rPr>
          <w:lang w:eastAsia="zh-CN"/>
        </w:rPr>
      </w:pPr>
      <w:r w:rsidRPr="00091392">
        <w:rPr>
          <w:lang w:eastAsia="zh-CN"/>
        </w:rPr>
        <w:t>13</w:t>
      </w:r>
      <w:r w:rsidRPr="00091392">
        <w:rPr>
          <w:lang w:eastAsia="zh-CN"/>
        </w:rPr>
        <w:tab/>
        <w:t xml:space="preserve">The Bureau shall determine if the cumulative interference is caused to an allotment in the Plan or an assignment in the List or an assignment for which the Bureau has received complete information </w:t>
      </w:r>
      <w:r w:rsidRPr="00091392">
        <w:rPr>
          <w:spacing w:val="-4"/>
          <w:lang w:eastAsia="zh-CN"/>
        </w:rPr>
        <w:t>in accordance with Article 6 of Appendix </w:t>
      </w:r>
      <w:r w:rsidRPr="00091392">
        <w:rPr>
          <w:rStyle w:val="Appref"/>
          <w:b/>
          <w:bCs/>
        </w:rPr>
        <w:t>30B</w:t>
      </w:r>
      <w:r w:rsidRPr="00091392">
        <w:rPr>
          <w:spacing w:val="-4"/>
          <w:lang w:eastAsia="zh-CN"/>
        </w:rPr>
        <w:t xml:space="preserve"> before the date of receipt of the complete notice under § 9.</w:t>
      </w:r>
      <w:r w:rsidRPr="00091392">
        <w:rPr>
          <w:lang w:eastAsia="zh-CN"/>
        </w:rPr>
        <w:t xml:space="preserve"> The cumulative interference shall be calculated based on Appendix 1 to Annex 4 of Appendix </w:t>
      </w:r>
      <w:r w:rsidRPr="00091392">
        <w:rPr>
          <w:rStyle w:val="Appref"/>
          <w:b/>
          <w:bCs/>
        </w:rPr>
        <w:t>30B</w:t>
      </w:r>
      <w:r w:rsidRPr="00091392">
        <w:rPr>
          <w:rStyle w:val="Appref"/>
        </w:rPr>
        <w:t>,</w:t>
      </w:r>
      <w:r w:rsidRPr="00091392">
        <w:rPr>
          <w:lang w:eastAsia="zh-CN"/>
        </w:rPr>
        <w:t xml:space="preserve"> taking into account assignments in the Appendix </w:t>
      </w:r>
      <w:r w:rsidRPr="00091392">
        <w:rPr>
          <w:rStyle w:val="Appref"/>
          <w:b/>
          <w:bCs/>
        </w:rPr>
        <w:t>30B</w:t>
      </w:r>
      <w:r w:rsidRPr="00091392">
        <w:rPr>
          <w:lang w:eastAsia="zh-CN"/>
        </w:rPr>
        <w:t xml:space="preserve"> ESIM List together with assignments submitted under § 9. The cumulative interference is considered as being caused when the overall aggregate (</w:t>
      </w:r>
      <w:r w:rsidRPr="00091392">
        <w:rPr>
          <w:i/>
          <w:iCs/>
          <w:lang w:eastAsia="zh-CN"/>
        </w:rPr>
        <w:t>C</w:t>
      </w:r>
      <w:r w:rsidRPr="00091392">
        <w:rPr>
          <w:lang w:eastAsia="zh-CN"/>
        </w:rPr>
        <w:t>/</w:t>
      </w:r>
      <w:r w:rsidRPr="00091392">
        <w:rPr>
          <w:i/>
          <w:iCs/>
          <w:lang w:eastAsia="zh-CN"/>
        </w:rPr>
        <w:t>I</w:t>
      </w:r>
      <w:r w:rsidRPr="00091392">
        <w:rPr>
          <w:lang w:eastAsia="zh-CN"/>
        </w:rPr>
        <w:t>)</w:t>
      </w:r>
      <w:r w:rsidRPr="00091392">
        <w:rPr>
          <w:i/>
          <w:iCs/>
          <w:vertAlign w:val="subscript"/>
          <w:lang w:eastAsia="zh-CN"/>
        </w:rPr>
        <w:t>aggregate</w:t>
      </w:r>
      <w:r w:rsidRPr="00091392">
        <w:rPr>
          <w:lang w:eastAsia="zh-CN"/>
        </w:rPr>
        <w:t xml:space="preserve"> value is less than that resulting from the supporting Appendix </w:t>
      </w:r>
      <w:r w:rsidRPr="00091392">
        <w:rPr>
          <w:rStyle w:val="Appref"/>
          <w:b/>
          <w:bCs/>
        </w:rPr>
        <w:t>30B</w:t>
      </w:r>
      <w:r w:rsidRPr="00091392">
        <w:rPr>
          <w:lang w:eastAsia="zh-CN"/>
        </w:rPr>
        <w:t xml:space="preserve"> assignment(s) with a tolerance of 0.25 dB (inclusive of the 0.05 dB computational precision), except for an allotment in the Plan, an assignment stemming from the conversion of an allotment into an assignment without modification, or when the modification is within the envelope characteristics of the initial allotment, as well as assignments relating to application of Article 7 of Appendix </w:t>
      </w:r>
      <w:r w:rsidRPr="00091392">
        <w:rPr>
          <w:rStyle w:val="Appref"/>
          <w:b/>
          <w:bCs/>
        </w:rPr>
        <w:t>30B</w:t>
      </w:r>
      <w:r w:rsidRPr="00091392">
        <w:rPr>
          <w:lang w:eastAsia="zh-CN"/>
        </w:rPr>
        <w:t xml:space="preserve"> for which the 0.05 dB computational precision is applicable.</w:t>
      </w:r>
    </w:p>
    <w:p w14:paraId="666E78C2" w14:textId="77777777" w:rsidR="004F5C50" w:rsidRPr="00091392" w:rsidRDefault="004F5C50" w:rsidP="004F5C50">
      <w:pPr>
        <w:rPr>
          <w:lang w:eastAsia="zh-CN"/>
        </w:rPr>
      </w:pPr>
      <w:r w:rsidRPr="00091392">
        <w:rPr>
          <w:lang w:eastAsia="zh-CN"/>
        </w:rPr>
        <w:t>14</w:t>
      </w:r>
      <w:r w:rsidRPr="00091392">
        <w:rPr>
          <w:lang w:eastAsia="zh-CN"/>
        </w:rPr>
        <w:tab/>
        <w:t xml:space="preserve">In the event of a favourable finding under §§ 12 and 13, the Bureau shall enter the proposed assignment in the </w:t>
      </w:r>
      <w:r w:rsidRPr="00091392">
        <w:t>Appendix </w:t>
      </w:r>
      <w:r w:rsidRPr="00091392">
        <w:rPr>
          <w:rStyle w:val="Appref"/>
          <w:b/>
          <w:bCs/>
        </w:rPr>
        <w:t>30B</w:t>
      </w:r>
      <w:r w:rsidRPr="00091392">
        <w:t xml:space="preserve"> ESIM List</w:t>
      </w:r>
      <w:r w:rsidRPr="00091392">
        <w:rPr>
          <w:lang w:eastAsia="zh-CN"/>
        </w:rPr>
        <w:t xml:space="preserve"> and publish in a Special Section of its BR IFIC the characteristics of the assignment received under § 9, together with the names of administrations with which the provisions of this procedure have been successfully applied.</w:t>
      </w:r>
    </w:p>
    <w:p w14:paraId="371B9C4B" w14:textId="77777777" w:rsidR="004F5C50" w:rsidRPr="00091392" w:rsidRDefault="004F5C50" w:rsidP="004F5C50">
      <w:pPr>
        <w:rPr>
          <w:lang w:eastAsia="zh-CN"/>
        </w:rPr>
      </w:pPr>
      <w:r w:rsidRPr="00091392">
        <w:rPr>
          <w:lang w:eastAsia="zh-CN"/>
        </w:rPr>
        <w:lastRenderedPageBreak/>
        <w:t>15</w:t>
      </w:r>
      <w:r w:rsidRPr="00091392">
        <w:rPr>
          <w:lang w:eastAsia="zh-CN"/>
        </w:rPr>
        <w:tab/>
        <w:t>When the examination under § 12 or § 13 leads to an unfavourable finding with respect to allotments in the Plan, conversion of an allotment into an assignment without modification or with a modification which is within the envelope characteristics of the initial allotment, Article 7 request transferred to Article 6, or submission in accordance with Resolution </w:t>
      </w:r>
      <w:r w:rsidRPr="00091392">
        <w:rPr>
          <w:b/>
          <w:bCs/>
          <w:lang w:eastAsia="zh-CN"/>
        </w:rPr>
        <w:t>170 (WRC</w:t>
      </w:r>
      <w:r w:rsidRPr="00091392">
        <w:rPr>
          <w:b/>
          <w:bCs/>
          <w:lang w:eastAsia="zh-CN"/>
        </w:rPr>
        <w:noBreakHyphen/>
        <w:t>19)</w:t>
      </w:r>
      <w:r w:rsidRPr="00091392">
        <w:rPr>
          <w:lang w:eastAsia="zh-CN"/>
        </w:rPr>
        <w:t>, the Bureau shall return the notice to the notifying administration. In this case, the notifying administration undertakes not to bring into use the frequency assignments until the finding with respect to allotments in the Plan, conversion of an allotment into an assignment without modification or with a modification which is within the envelope characteristics of the initial allotment, Article 7 request transferred to Article 6, or submission in accordance with Resolution </w:t>
      </w:r>
      <w:r w:rsidRPr="00091392">
        <w:rPr>
          <w:b/>
          <w:bCs/>
          <w:lang w:eastAsia="zh-CN"/>
        </w:rPr>
        <w:t>170 (WRC</w:t>
      </w:r>
      <w:r w:rsidRPr="00091392">
        <w:rPr>
          <w:b/>
          <w:bCs/>
          <w:lang w:eastAsia="zh-CN"/>
        </w:rPr>
        <w:noBreakHyphen/>
        <w:t>19)</w:t>
      </w:r>
      <w:r w:rsidRPr="00091392">
        <w:rPr>
          <w:lang w:eastAsia="zh-CN"/>
        </w:rPr>
        <w:t>, is favourable. The Bureau, in returning the notice to the notifying administration, shall indicate that the subsequent resubmission under § 9 will be considered with a new date of receipt.</w:t>
      </w:r>
    </w:p>
    <w:p w14:paraId="3947BFB7" w14:textId="77777777" w:rsidR="004F5C50" w:rsidRPr="00091392" w:rsidRDefault="004F5C50" w:rsidP="004F5C50">
      <w:pPr>
        <w:rPr>
          <w:lang w:eastAsia="zh-CN"/>
        </w:rPr>
      </w:pPr>
      <w:r w:rsidRPr="00091392">
        <w:rPr>
          <w:lang w:eastAsia="zh-CN"/>
        </w:rPr>
        <w:t>15</w:t>
      </w:r>
      <w:r w:rsidRPr="00091392">
        <w:rPr>
          <w:i/>
          <w:iCs/>
          <w:lang w:eastAsia="zh-CN"/>
        </w:rPr>
        <w:t>bis</w:t>
      </w:r>
      <w:r w:rsidRPr="00091392">
        <w:rPr>
          <w:lang w:eastAsia="zh-CN"/>
        </w:rPr>
        <w:tab/>
        <w:t>When the examination under § 12 or § 13 leads to a favourable finding with respect to allotments in the Plan, conversion of an allotment into an assignment without modification or with a modification which is within the envelope characteristics of the initial allotment, Article 7 request transferred to Article 6, submission in accordance with Resolution </w:t>
      </w:r>
      <w:r w:rsidRPr="00091392">
        <w:rPr>
          <w:b/>
          <w:bCs/>
          <w:lang w:eastAsia="zh-CN"/>
        </w:rPr>
        <w:t>170 (WRC</w:t>
      </w:r>
      <w:r w:rsidRPr="00091392">
        <w:rPr>
          <w:b/>
          <w:bCs/>
          <w:lang w:eastAsia="zh-CN"/>
        </w:rPr>
        <w:noBreakHyphen/>
        <w:t>19)</w:t>
      </w:r>
      <w:r w:rsidRPr="00091392">
        <w:rPr>
          <w:lang w:eastAsia="zh-CN"/>
        </w:rPr>
        <w:t>, but an unfavourable finding with respect to others, and if the notifying administration insists that the proposed assignment be included in the Appendix </w:t>
      </w:r>
      <w:r w:rsidRPr="00091392">
        <w:rPr>
          <w:rStyle w:val="Appref"/>
          <w:b/>
          <w:bCs/>
        </w:rPr>
        <w:t>30B</w:t>
      </w:r>
      <w:r w:rsidRPr="00091392">
        <w:rPr>
          <w:lang w:eastAsia="zh-CN"/>
        </w:rPr>
        <w:t xml:space="preserve"> ESIM List, the Bureau shall enter the assignment provisionally in the Appendix </w:t>
      </w:r>
      <w:r w:rsidRPr="00091392">
        <w:rPr>
          <w:rStyle w:val="Appref"/>
          <w:b/>
          <w:bCs/>
        </w:rPr>
        <w:t>30B</w:t>
      </w:r>
      <w:r w:rsidRPr="00091392">
        <w:rPr>
          <w:lang w:eastAsia="zh-CN"/>
        </w:rPr>
        <w:t xml:space="preserve"> ESIM List with an indication of those administrations whose assignments were the basis of the unfavourable finding. To this effect, the notifying administration shall include a signed commitment, indicating that use of an assignment provisionally recorded in the </w:t>
      </w:r>
      <w:r w:rsidRPr="00091392">
        <w:t>Appendix </w:t>
      </w:r>
      <w:r w:rsidRPr="00091392">
        <w:rPr>
          <w:rStyle w:val="Appref"/>
          <w:b/>
          <w:bCs/>
        </w:rPr>
        <w:t>30B</w:t>
      </w:r>
      <w:r w:rsidRPr="00091392">
        <w:rPr>
          <w:b/>
          <w:bCs/>
          <w:lang w:eastAsia="zh-CN"/>
        </w:rPr>
        <w:t xml:space="preserve"> </w:t>
      </w:r>
      <w:r w:rsidRPr="00091392">
        <w:t>ESIM List</w:t>
      </w:r>
      <w:r w:rsidRPr="00091392">
        <w:rPr>
          <w:lang w:eastAsia="zh-CN"/>
        </w:rPr>
        <w:t xml:space="preserve"> shall not cause unacceptable interference to, nor claim protection from, those assignments for which agreement still needs to be obtained. The entry in the </w:t>
      </w:r>
      <w:r w:rsidRPr="00091392">
        <w:t>Appendix </w:t>
      </w:r>
      <w:r w:rsidRPr="00091392">
        <w:rPr>
          <w:rStyle w:val="Appref"/>
          <w:b/>
          <w:bCs/>
        </w:rPr>
        <w:t>30B</w:t>
      </w:r>
      <w:r w:rsidRPr="00091392">
        <w:t xml:space="preserve"> ESIM List</w:t>
      </w:r>
      <w:r w:rsidRPr="00091392">
        <w:rPr>
          <w:lang w:eastAsia="zh-CN"/>
        </w:rPr>
        <w:t xml:space="preserve"> shall be changed from provisional to definitive only if the Bureau is informed that all required agreements have been obtained.</w:t>
      </w:r>
    </w:p>
    <w:p w14:paraId="10929A7D" w14:textId="77777777" w:rsidR="004F5C50" w:rsidRPr="00091392" w:rsidRDefault="004F5C50" w:rsidP="004F5C50">
      <w:pPr>
        <w:rPr>
          <w:lang w:eastAsia="zh-CN"/>
        </w:rPr>
      </w:pPr>
      <w:r w:rsidRPr="00091392">
        <w:rPr>
          <w:lang w:eastAsia="zh-CN"/>
        </w:rPr>
        <w:t>15</w:t>
      </w:r>
      <w:r w:rsidRPr="00091392">
        <w:rPr>
          <w:i/>
          <w:iCs/>
          <w:lang w:eastAsia="zh-CN"/>
        </w:rPr>
        <w:t>ter</w:t>
      </w:r>
      <w:r w:rsidRPr="00091392">
        <w:rPr>
          <w:lang w:eastAsia="zh-CN"/>
        </w:rPr>
        <w:tab/>
        <w:t>Should the assignments that were the basis of the unfavourable finding not be brought into use within the period specified in § 6.1 of Article 6 of Appendix </w:t>
      </w:r>
      <w:r w:rsidRPr="00091392">
        <w:rPr>
          <w:rStyle w:val="Appref"/>
          <w:b/>
          <w:bCs/>
        </w:rPr>
        <w:t>30B</w:t>
      </w:r>
      <w:r w:rsidRPr="00091392">
        <w:rPr>
          <w:lang w:eastAsia="zh-CN"/>
        </w:rPr>
        <w:t xml:space="preserve"> or within the extension period under § 6.31</w:t>
      </w:r>
      <w:r w:rsidRPr="00091392">
        <w:rPr>
          <w:i/>
          <w:iCs/>
          <w:lang w:eastAsia="zh-CN"/>
        </w:rPr>
        <w:t>bis</w:t>
      </w:r>
      <w:r w:rsidRPr="00091392">
        <w:rPr>
          <w:lang w:eastAsia="zh-CN"/>
        </w:rPr>
        <w:t xml:space="preserve"> Article 6 of Appendix </w:t>
      </w:r>
      <w:r w:rsidRPr="00091392">
        <w:rPr>
          <w:rStyle w:val="Appref"/>
          <w:b/>
          <w:bCs/>
        </w:rPr>
        <w:t>30B</w:t>
      </w:r>
      <w:r w:rsidRPr="00091392">
        <w:rPr>
          <w:lang w:eastAsia="zh-CN"/>
        </w:rPr>
        <w:t xml:space="preserve">, then the status of the assignment in the </w:t>
      </w:r>
      <w:r w:rsidRPr="00091392">
        <w:t>Appendix </w:t>
      </w:r>
      <w:r w:rsidRPr="00091392">
        <w:rPr>
          <w:rStyle w:val="Appref"/>
          <w:b/>
          <w:bCs/>
        </w:rPr>
        <w:t>30B</w:t>
      </w:r>
      <w:r w:rsidRPr="00091392">
        <w:t xml:space="preserve"> ESIM List</w:t>
      </w:r>
      <w:r w:rsidRPr="00091392">
        <w:rPr>
          <w:lang w:eastAsia="zh-CN"/>
        </w:rPr>
        <w:t xml:space="preserve"> shall be reviewed accordingly.</w:t>
      </w:r>
    </w:p>
    <w:p w14:paraId="633D5A11" w14:textId="77777777" w:rsidR="004F5C50" w:rsidRPr="00091392" w:rsidRDefault="004F5C50" w:rsidP="004F5C50">
      <w:pPr>
        <w:rPr>
          <w:lang w:eastAsia="zh-CN"/>
        </w:rPr>
      </w:pPr>
      <w:r w:rsidRPr="00091392">
        <w:rPr>
          <w:lang w:eastAsia="zh-CN"/>
        </w:rPr>
        <w:t>16</w:t>
      </w:r>
      <w:r w:rsidRPr="00091392">
        <w:rPr>
          <w:lang w:eastAsia="zh-CN"/>
        </w:rPr>
        <w:tab/>
        <w:t xml:space="preserve">Should unacceptable interference be caused by an assignment entered in the </w:t>
      </w:r>
      <w:r w:rsidRPr="00091392">
        <w:t>Appendix </w:t>
      </w:r>
      <w:r w:rsidRPr="00091392">
        <w:rPr>
          <w:rStyle w:val="Appref"/>
          <w:b/>
          <w:bCs/>
        </w:rPr>
        <w:t>30B</w:t>
      </w:r>
      <w:r w:rsidRPr="00091392">
        <w:t xml:space="preserve"> ESIM List</w:t>
      </w:r>
      <w:r w:rsidRPr="00091392">
        <w:rPr>
          <w:lang w:eastAsia="zh-CN"/>
        </w:rPr>
        <w:t xml:space="preserve"> under § 15</w:t>
      </w:r>
      <w:r w:rsidRPr="00091392">
        <w:rPr>
          <w:i/>
          <w:iCs/>
          <w:lang w:eastAsia="zh-CN"/>
        </w:rPr>
        <w:t>bis</w:t>
      </w:r>
      <w:r w:rsidRPr="00091392">
        <w:rPr>
          <w:lang w:eastAsia="zh-CN"/>
        </w:rPr>
        <w:t xml:space="preserve"> to any assignment in the List which was the basis of the disagreement, the notifying administration of the assignment entered in the </w:t>
      </w:r>
      <w:r w:rsidRPr="00091392">
        <w:t>Appendix </w:t>
      </w:r>
      <w:r w:rsidRPr="00091392">
        <w:rPr>
          <w:rStyle w:val="Appref"/>
          <w:b/>
          <w:bCs/>
        </w:rPr>
        <w:t>30B</w:t>
      </w:r>
      <w:r w:rsidRPr="00091392">
        <w:t xml:space="preserve"> ESIM</w:t>
      </w:r>
      <w:r w:rsidRPr="00091392">
        <w:rPr>
          <w:lang w:eastAsia="zh-CN"/>
        </w:rPr>
        <w:t xml:space="preserve"> List under § 15</w:t>
      </w:r>
      <w:r w:rsidRPr="00091392">
        <w:rPr>
          <w:i/>
          <w:iCs/>
          <w:lang w:eastAsia="zh-CN"/>
        </w:rPr>
        <w:t>bis</w:t>
      </w:r>
      <w:r w:rsidRPr="00091392">
        <w:rPr>
          <w:lang w:eastAsia="zh-CN"/>
        </w:rPr>
        <w:t xml:space="preserve"> shall, upon receipt of advice thereof, immediately eliminate this unacceptable interference.</w:t>
      </w:r>
    </w:p>
    <w:p w14:paraId="43B521E8" w14:textId="77777777" w:rsidR="004F5C50" w:rsidRPr="00091392" w:rsidRDefault="004F5C50" w:rsidP="004F5C50">
      <w:pPr>
        <w:rPr>
          <w:lang w:eastAsia="zh-CN"/>
        </w:rPr>
      </w:pPr>
      <w:r w:rsidRPr="00091392">
        <w:rPr>
          <w:lang w:eastAsia="zh-CN"/>
        </w:rPr>
        <w:t>17</w:t>
      </w:r>
      <w:r w:rsidRPr="00091392">
        <w:rPr>
          <w:lang w:eastAsia="zh-CN"/>
        </w:rPr>
        <w:tab/>
        <w:t>For the examinations referred to in Part I and Part II, the Bureau shall generate a set of uplink grid points everywhere within the service area of the relevant assignments to A</w:t>
      </w:r>
      <w:r w:rsidRPr="00091392">
        <w:rPr>
          <w:lang w:eastAsia="zh-CN"/>
        </w:rPr>
        <w:noBreakHyphen/>
        <w:t>ESIMs and M</w:t>
      </w:r>
      <w:r w:rsidRPr="00091392">
        <w:rPr>
          <w:lang w:eastAsia="zh-CN"/>
        </w:rPr>
        <w:noBreakHyphen/>
        <w:t>ESIMs, assuming that A</w:t>
      </w:r>
      <w:r w:rsidRPr="00091392">
        <w:rPr>
          <w:lang w:eastAsia="zh-CN"/>
        </w:rPr>
        <w:noBreakHyphen/>
        <w:t>ESIMs and M</w:t>
      </w:r>
      <w:r w:rsidRPr="00091392">
        <w:rPr>
          <w:lang w:eastAsia="zh-CN"/>
        </w:rPr>
        <w:noBreakHyphen/>
        <w:t>ESIMs are located at these uplink grid points.</w:t>
      </w:r>
    </w:p>
    <w:p w14:paraId="16E2920F" w14:textId="77777777" w:rsidR="004F5C50" w:rsidRPr="00091392" w:rsidRDefault="004F5C50" w:rsidP="004F5C50">
      <w:pPr>
        <w:pStyle w:val="Section1"/>
        <w:keepNext/>
      </w:pPr>
      <w:r w:rsidRPr="00091392">
        <w:t>Section B – Procedure for notification and recording in the Master Register of assignments to earth stations in motion on aircraft and vessels dealt with under this Resolution</w:t>
      </w:r>
    </w:p>
    <w:p w14:paraId="0D09F596" w14:textId="77777777" w:rsidR="004F5C50" w:rsidRPr="00091392" w:rsidRDefault="004F5C50" w:rsidP="001B01A9">
      <w:pPr>
        <w:pStyle w:val="Normalaftertitle"/>
        <w:rPr>
          <w:lang w:eastAsia="zh-CN"/>
        </w:rPr>
      </w:pPr>
      <w:r w:rsidRPr="00091392">
        <w:rPr>
          <w:lang w:eastAsia="zh-CN"/>
        </w:rPr>
        <w:t>1</w:t>
      </w:r>
      <w:r w:rsidRPr="00091392">
        <w:rPr>
          <w:lang w:eastAsia="zh-CN"/>
        </w:rPr>
        <w:tab/>
        <w:t>Any assignment in the ESIM List for which the relevant procedure of Section A and Part II of this Annex has been successfully applied shall be notified to the Bureau using the relevant characteristics listed in Appendix </w:t>
      </w:r>
      <w:r w:rsidRPr="00091392">
        <w:rPr>
          <w:rStyle w:val="Appref"/>
          <w:b/>
          <w:bCs/>
        </w:rPr>
        <w:t>4</w:t>
      </w:r>
      <w:r w:rsidRPr="00091392">
        <w:rPr>
          <w:lang w:eastAsia="zh-CN"/>
        </w:rPr>
        <w:t>, not earlier than three years before the assignments are brought into use.</w:t>
      </w:r>
    </w:p>
    <w:p w14:paraId="521F2E71" w14:textId="77777777" w:rsidR="004F5C50" w:rsidRPr="00091392" w:rsidRDefault="004F5C50" w:rsidP="004F5C50">
      <w:pPr>
        <w:rPr>
          <w:lang w:eastAsia="zh-CN"/>
        </w:rPr>
      </w:pPr>
      <w:r w:rsidRPr="00091392">
        <w:rPr>
          <w:lang w:eastAsia="zh-CN"/>
        </w:rPr>
        <w:t>2</w:t>
      </w:r>
      <w:r w:rsidRPr="00091392">
        <w:rPr>
          <w:lang w:eastAsia="zh-CN"/>
        </w:rPr>
        <w:tab/>
        <w:t xml:space="preserve">If the first notice referred to in § 1 has not been received by the Bureau within the required period mentioned in § 1 of Section A, the assignments in the </w:t>
      </w:r>
      <w:r w:rsidRPr="00091392">
        <w:t>Appendix </w:t>
      </w:r>
      <w:r w:rsidRPr="00091392">
        <w:rPr>
          <w:rStyle w:val="Appref"/>
          <w:b/>
          <w:bCs/>
        </w:rPr>
        <w:t>30B</w:t>
      </w:r>
      <w:r w:rsidRPr="00091392">
        <w:t xml:space="preserve"> ESIM List</w:t>
      </w:r>
      <w:r w:rsidRPr="00091392">
        <w:rPr>
          <w:lang w:eastAsia="zh-CN"/>
        </w:rPr>
        <w:t xml:space="preserve"> shall be cancelled by the Bureau after having informed the administration at least three months before the expiry of this period.</w:t>
      </w:r>
    </w:p>
    <w:p w14:paraId="114592AD" w14:textId="77777777" w:rsidR="004F5C50" w:rsidRPr="00091392" w:rsidRDefault="004F5C50" w:rsidP="004F5C50">
      <w:pPr>
        <w:rPr>
          <w:lang w:eastAsia="zh-CN"/>
        </w:rPr>
      </w:pPr>
      <w:r w:rsidRPr="00091392">
        <w:rPr>
          <w:lang w:eastAsia="zh-CN"/>
        </w:rPr>
        <w:lastRenderedPageBreak/>
        <w:t>3</w:t>
      </w:r>
      <w:r w:rsidRPr="00091392">
        <w:rPr>
          <w:lang w:eastAsia="zh-CN"/>
        </w:rPr>
        <w:tab/>
        <w:t>Notices not containing those characteristics specified in Appendix </w:t>
      </w:r>
      <w:r w:rsidRPr="00091392">
        <w:rPr>
          <w:rStyle w:val="Appref"/>
          <w:b/>
          <w:bCs/>
        </w:rPr>
        <w:t>4</w:t>
      </w:r>
      <w:r w:rsidRPr="00091392">
        <w:rPr>
          <w:lang w:eastAsia="zh-CN"/>
        </w:rPr>
        <w:t xml:space="preserve"> as mandatory or required shall be returned with comments to help the notifying administration to complete and resubmit them, unless the information not provided is immediately forthcoming in response to an inquiry by the Bureau.</w:t>
      </w:r>
    </w:p>
    <w:p w14:paraId="3518A05C" w14:textId="77777777" w:rsidR="004F5C50" w:rsidRPr="00091392" w:rsidRDefault="004F5C50" w:rsidP="004F5C50">
      <w:pPr>
        <w:rPr>
          <w:lang w:eastAsia="zh-CN"/>
        </w:rPr>
      </w:pPr>
      <w:r w:rsidRPr="00091392">
        <w:rPr>
          <w:lang w:eastAsia="zh-CN"/>
        </w:rPr>
        <w:t>4</w:t>
      </w:r>
      <w:r w:rsidRPr="00091392">
        <w:rPr>
          <w:lang w:eastAsia="zh-CN"/>
        </w:rPr>
        <w:tab/>
        <w:t xml:space="preserve">Complete notices shall be marked by the Bureau with their date of receipt and shall be examined in the date order of their receipt. Following receipt of a complete notice, the Bureau shall, as soon as possible after the date of entry of the corresponding assignment into the </w:t>
      </w:r>
      <w:r w:rsidRPr="00091392">
        <w:t>Appendix </w:t>
      </w:r>
      <w:r w:rsidRPr="00091392">
        <w:rPr>
          <w:rStyle w:val="Appref"/>
          <w:b/>
          <w:bCs/>
        </w:rPr>
        <w:t>30B</w:t>
      </w:r>
      <w:r w:rsidRPr="00091392">
        <w:t xml:space="preserve"> ESIM List</w:t>
      </w:r>
      <w:r w:rsidRPr="00091392">
        <w:rPr>
          <w:lang w:eastAsia="zh-CN"/>
        </w:rPr>
        <w:t xml:space="preserve"> or within not more than two months if the corresponding assignment has already been entered into the </w:t>
      </w:r>
      <w:r w:rsidRPr="00091392">
        <w:t>Appendix </w:t>
      </w:r>
      <w:r w:rsidRPr="00091392">
        <w:rPr>
          <w:rStyle w:val="Appref"/>
          <w:b/>
          <w:bCs/>
        </w:rPr>
        <w:t>30B</w:t>
      </w:r>
      <w:r w:rsidRPr="00091392">
        <w:t xml:space="preserve"> ESIM List</w:t>
      </w:r>
      <w:r w:rsidRPr="00091392">
        <w:rPr>
          <w:lang w:eastAsia="zh-CN"/>
        </w:rPr>
        <w:t>, publish its contents, with any diagrams and maps and the date of receipt, in the BR IFIC, which shall constitute the acknowledgement to the notifying administration of receipt of its notice. When the Bureau is not in a position to comply with the time-limit referred to above, it shall periodically so inform the administrations, giving the reasons thereof.</w:t>
      </w:r>
    </w:p>
    <w:p w14:paraId="0CCCB507" w14:textId="77777777" w:rsidR="004F5C50" w:rsidRPr="00091392" w:rsidRDefault="004F5C50" w:rsidP="004F5C50">
      <w:pPr>
        <w:rPr>
          <w:lang w:eastAsia="zh-CN"/>
        </w:rPr>
      </w:pPr>
      <w:r w:rsidRPr="00091392">
        <w:rPr>
          <w:lang w:eastAsia="zh-CN"/>
        </w:rPr>
        <w:t>5</w:t>
      </w:r>
      <w:r w:rsidRPr="00091392">
        <w:rPr>
          <w:lang w:eastAsia="zh-CN"/>
        </w:rPr>
        <w:tab/>
        <w:t>The Bureau shall not postpone the formulation of a finding on a complete notice unless it lacks sufficient data to reach a conclusion thereon.</w:t>
      </w:r>
    </w:p>
    <w:p w14:paraId="24498B96" w14:textId="77777777" w:rsidR="004F5C50" w:rsidRPr="00091392" w:rsidRDefault="004F5C50" w:rsidP="004F5C50">
      <w:pPr>
        <w:keepNext/>
        <w:rPr>
          <w:lang w:eastAsia="zh-CN"/>
        </w:rPr>
      </w:pPr>
      <w:r w:rsidRPr="00091392">
        <w:rPr>
          <w:lang w:eastAsia="zh-CN"/>
        </w:rPr>
        <w:t>6</w:t>
      </w:r>
      <w:r w:rsidRPr="00091392">
        <w:rPr>
          <w:lang w:eastAsia="zh-CN"/>
        </w:rPr>
        <w:tab/>
        <w:t>Each notice shall be examined:</w:t>
      </w:r>
    </w:p>
    <w:p w14:paraId="347CBC41" w14:textId="77777777" w:rsidR="004F5C50" w:rsidRPr="00091392" w:rsidRDefault="004F5C50" w:rsidP="004F5C50">
      <w:pPr>
        <w:rPr>
          <w:lang w:eastAsia="zh-CN"/>
        </w:rPr>
      </w:pPr>
      <w:r w:rsidRPr="00091392">
        <w:rPr>
          <w:lang w:eastAsia="zh-CN"/>
        </w:rPr>
        <w:t>6.1</w:t>
      </w:r>
      <w:r w:rsidRPr="00091392">
        <w:rPr>
          <w:lang w:eastAsia="zh-CN"/>
        </w:rPr>
        <w:tab/>
        <w:t>with respect to its conformity with the Table of Frequency Allocations and the other provisions</w:t>
      </w:r>
      <w:r w:rsidRPr="00091392">
        <w:rPr>
          <w:rStyle w:val="Appelnotedebasdep"/>
          <w:lang w:eastAsia="zh-CN"/>
        </w:rPr>
        <w:footnoteReference w:customMarkFollows="1" w:id="8"/>
        <w:t>8</w:t>
      </w:r>
      <w:r w:rsidRPr="00091392">
        <w:rPr>
          <w:lang w:eastAsia="zh-CN"/>
        </w:rPr>
        <w:t xml:space="preserve"> of these Regulations, except those provisions relating to conformity with the FSS Plan and the procedures for obtaining coordination, which are the subject of the following subparagraph;</w:t>
      </w:r>
    </w:p>
    <w:p w14:paraId="304EDD62" w14:textId="77777777" w:rsidR="004F5C50" w:rsidRPr="00091392" w:rsidRDefault="004F5C50" w:rsidP="004F5C50">
      <w:pPr>
        <w:rPr>
          <w:lang w:eastAsia="zh-CN"/>
        </w:rPr>
      </w:pPr>
      <w:r w:rsidRPr="00091392">
        <w:rPr>
          <w:lang w:eastAsia="zh-CN"/>
        </w:rPr>
        <w:t>6.2</w:t>
      </w:r>
      <w:r w:rsidRPr="00091392">
        <w:rPr>
          <w:lang w:eastAsia="zh-CN"/>
        </w:rPr>
        <w:tab/>
        <w:t>with respect to its conformity with the FSS Plan, the procedures for obtaining coordination and the associated provisions</w:t>
      </w:r>
      <w:r w:rsidRPr="00091392">
        <w:rPr>
          <w:rStyle w:val="Appelnotedebasdep"/>
          <w:lang w:eastAsia="zh-CN"/>
        </w:rPr>
        <w:footnoteReference w:customMarkFollows="1" w:id="9"/>
        <w:t>9</w:t>
      </w:r>
      <w:r w:rsidRPr="00091392">
        <w:rPr>
          <w:lang w:eastAsia="zh-CN"/>
        </w:rPr>
        <w:t>.</w:t>
      </w:r>
    </w:p>
    <w:p w14:paraId="5C8FD549" w14:textId="77777777" w:rsidR="004F5C50" w:rsidRPr="00091392" w:rsidRDefault="004F5C50" w:rsidP="004F5C50">
      <w:pPr>
        <w:rPr>
          <w:lang w:eastAsia="zh-CN"/>
        </w:rPr>
      </w:pPr>
      <w:r w:rsidRPr="00091392">
        <w:rPr>
          <w:lang w:eastAsia="zh-CN"/>
        </w:rPr>
        <w:t>7</w:t>
      </w:r>
      <w:r w:rsidRPr="00091392">
        <w:rPr>
          <w:lang w:eastAsia="zh-CN"/>
        </w:rPr>
        <w:tab/>
        <w:t>When the examination with respect to § 6.1 leads to a favourable finding, the assignment shall be examined further with respect to § 6.2; otherwise, the notice shall be returned with an indication of the appropriate action.</w:t>
      </w:r>
    </w:p>
    <w:p w14:paraId="14F645D0" w14:textId="77777777" w:rsidR="004F5C50" w:rsidRPr="00091392" w:rsidRDefault="004F5C50" w:rsidP="004F5C50">
      <w:pPr>
        <w:rPr>
          <w:lang w:eastAsia="zh-CN"/>
        </w:rPr>
      </w:pPr>
      <w:r w:rsidRPr="00091392">
        <w:rPr>
          <w:lang w:eastAsia="zh-CN"/>
        </w:rPr>
        <w:t>8</w:t>
      </w:r>
      <w:r w:rsidRPr="00091392">
        <w:rPr>
          <w:lang w:eastAsia="zh-CN"/>
        </w:rPr>
        <w:tab/>
        <w:t>When the examination with respect to § 6.2 leads to a favourable finding, the ESIM assignment shall be recorded in the Master Register. When the finding is unfavourable, the notice shall be returned to the notifying administration, with an indication of the appropriate action.</w:t>
      </w:r>
    </w:p>
    <w:p w14:paraId="46E0EC71" w14:textId="77777777" w:rsidR="004F5C50" w:rsidRPr="00091392" w:rsidRDefault="004F5C50" w:rsidP="004F5C50">
      <w:pPr>
        <w:rPr>
          <w:lang w:eastAsia="zh-CN"/>
        </w:rPr>
      </w:pPr>
      <w:r w:rsidRPr="00091392">
        <w:rPr>
          <w:lang w:eastAsia="zh-CN"/>
        </w:rPr>
        <w:t>9</w:t>
      </w:r>
      <w:r w:rsidRPr="00091392">
        <w:rPr>
          <w:lang w:eastAsia="zh-CN"/>
        </w:rPr>
        <w:tab/>
        <w:t>In every case when a new ESIM assignment is recorded in the Master Register it shall, in accordance with the provisions of this Resolution, include an indication of the finding reflecting the status of the assignment. This information shall also be published in the BR IFIC.</w:t>
      </w:r>
    </w:p>
    <w:p w14:paraId="3DDB8783" w14:textId="77777777" w:rsidR="004F5C50" w:rsidRPr="00091392" w:rsidRDefault="004F5C50" w:rsidP="004F5C50">
      <w:pPr>
        <w:rPr>
          <w:lang w:eastAsia="zh-CN"/>
        </w:rPr>
      </w:pPr>
      <w:r w:rsidRPr="00091392">
        <w:rPr>
          <w:lang w:eastAsia="zh-CN"/>
        </w:rPr>
        <w:lastRenderedPageBreak/>
        <w:t>10</w:t>
      </w:r>
      <w:r w:rsidRPr="00091392">
        <w:rPr>
          <w:lang w:eastAsia="zh-CN"/>
        </w:rPr>
        <w:tab/>
        <w:t>A notice of a change in the characteristics of the ESIM assignment already recorded, as specified in Appendix </w:t>
      </w:r>
      <w:r w:rsidRPr="00091392">
        <w:rPr>
          <w:rStyle w:val="Appref"/>
          <w:b/>
          <w:bCs/>
        </w:rPr>
        <w:t>4</w:t>
      </w:r>
      <w:r w:rsidRPr="00091392">
        <w:rPr>
          <w:lang w:eastAsia="zh-CN"/>
        </w:rPr>
        <w:t>, shall be examined by the Bureau under § 6.1 and § 6.2, as appropriate. Any changes to the characteristics of an assignment that has been recorded and confirmed as having been brought into use shall be brought into use within eight years from the date of the notification of the modification. Any changes to the characteristics of an assignment that has been recorded but not yet brought into use shall be brought into use within the period provided for in § 1 of Section A.</w:t>
      </w:r>
    </w:p>
    <w:p w14:paraId="29EA8BFA" w14:textId="77777777" w:rsidR="004F5C50" w:rsidRPr="00091392" w:rsidRDefault="004F5C50" w:rsidP="004F5C50">
      <w:pPr>
        <w:rPr>
          <w:lang w:eastAsia="zh-CN"/>
        </w:rPr>
      </w:pPr>
      <w:r w:rsidRPr="00091392">
        <w:rPr>
          <w:lang w:eastAsia="zh-CN"/>
        </w:rPr>
        <w:t>11</w:t>
      </w:r>
      <w:r w:rsidRPr="00091392">
        <w:rPr>
          <w:lang w:eastAsia="zh-CN"/>
        </w:rPr>
        <w:tab/>
        <w:t>In applying the provisions of this Section, any resubmitted notice which is received by the Bureau more than six months after the date on which the original notice was returned by the Bureau shall be considered to be a new notice.</w:t>
      </w:r>
    </w:p>
    <w:p w14:paraId="2608B211" w14:textId="77777777" w:rsidR="004F5C50" w:rsidRPr="00091392" w:rsidRDefault="004F5C50" w:rsidP="004F5C50">
      <w:pPr>
        <w:rPr>
          <w:lang w:eastAsia="zh-CN"/>
        </w:rPr>
      </w:pPr>
      <w:r w:rsidRPr="00091392">
        <w:rPr>
          <w:lang w:eastAsia="zh-CN"/>
        </w:rPr>
        <w:t>12</w:t>
      </w:r>
      <w:r w:rsidRPr="00091392">
        <w:rPr>
          <w:lang w:eastAsia="zh-CN"/>
        </w:rPr>
        <w:tab/>
        <w:t xml:space="preserve">All frequency assignments notified in advance of their being brought into use shall be entered provisionally in the Master Register. Any frequency assignment provisionally recorded under this provision shall be brought into use no later than the end of the period provided for in § 1 of Section A. Unless the Bureau has been informed by the notifying administration of the bringing into use of the assignment, it shall, no later than 15 days before the end of the regulatory period established under § 1 of Section A, send a reminder requesting confirmation that the assignment has been brought into use within the regulatory period. If the Bureau does not receive that confirmation within 30 days following the period provided under § 1 of Section A, it shall cancel the entry in the Master Register and the corresponding assignment in the </w:t>
      </w:r>
      <w:r w:rsidRPr="00091392">
        <w:t>Appendix </w:t>
      </w:r>
      <w:r w:rsidRPr="00091392">
        <w:rPr>
          <w:rStyle w:val="Appref"/>
          <w:b/>
          <w:bCs/>
        </w:rPr>
        <w:t>30B</w:t>
      </w:r>
      <w:r w:rsidRPr="00091392">
        <w:t xml:space="preserve"> ESIM List</w:t>
      </w:r>
      <w:r w:rsidRPr="00091392">
        <w:rPr>
          <w:lang w:eastAsia="zh-CN"/>
        </w:rPr>
        <w:t>.</w:t>
      </w:r>
    </w:p>
    <w:p w14:paraId="36A3EB27" w14:textId="77777777" w:rsidR="004F5C50" w:rsidRPr="00091392" w:rsidRDefault="004F5C50" w:rsidP="004F5C50">
      <w:pPr>
        <w:rPr>
          <w:lang w:eastAsia="zh-CN"/>
        </w:rPr>
      </w:pPr>
      <w:r w:rsidRPr="00091392">
        <w:rPr>
          <w:lang w:eastAsia="zh-CN"/>
        </w:rPr>
        <w:t>13</w:t>
      </w:r>
      <w:r w:rsidRPr="00091392">
        <w:rPr>
          <w:lang w:eastAsia="zh-CN"/>
        </w:rPr>
        <w:tab/>
        <w:t>When the Bureau has received confirmation that the assignment in the Appendix </w:t>
      </w:r>
      <w:r w:rsidRPr="00091392">
        <w:rPr>
          <w:rStyle w:val="Appref"/>
          <w:b/>
          <w:bCs/>
        </w:rPr>
        <w:t>30B</w:t>
      </w:r>
      <w:r w:rsidRPr="00091392">
        <w:rPr>
          <w:lang w:eastAsia="zh-CN"/>
        </w:rPr>
        <w:t xml:space="preserve"> ESIM List has been brought into use, the Bureau shall make that information available on the ITU website as soon as possible and shall publish it in the BR IFIC.</w:t>
      </w:r>
    </w:p>
    <w:p w14:paraId="4980FAC1" w14:textId="77777777" w:rsidR="004F5C50" w:rsidRPr="00091392" w:rsidRDefault="004F5C50" w:rsidP="004F5C50">
      <w:pPr>
        <w:rPr>
          <w:lang w:eastAsia="zh-CN"/>
        </w:rPr>
      </w:pPr>
      <w:r w:rsidRPr="00091392">
        <w:rPr>
          <w:lang w:eastAsia="zh-CN"/>
        </w:rPr>
        <w:t>14</w:t>
      </w:r>
      <w:r w:rsidRPr="00091392">
        <w:rPr>
          <w:lang w:eastAsia="zh-CN"/>
        </w:rPr>
        <w:tab/>
        <w:t xml:space="preserve">Wherever the use of a frequency assignment in the </w:t>
      </w:r>
      <w:r w:rsidRPr="00091392">
        <w:t>Appendix </w:t>
      </w:r>
      <w:r w:rsidRPr="00091392">
        <w:rPr>
          <w:rStyle w:val="Appref"/>
          <w:b/>
          <w:bCs/>
        </w:rPr>
        <w:t>30B</w:t>
      </w:r>
      <w:r w:rsidRPr="00091392">
        <w:t xml:space="preserve"> ESIM List</w:t>
      </w:r>
      <w:r w:rsidRPr="00091392">
        <w:rPr>
          <w:lang w:eastAsia="zh-CN"/>
        </w:rPr>
        <w:t xml:space="preserve"> is suspended for a period exceeding six months, the notifying administration shall inform the Bureau of the date on which such use was suspended. When that assignment is brought back into use, the notifying administration shall so inform the Bureau, as soon as possible. On receipt of the information sent under this provision, the Bureau shall make that information available on the ITU website as soon as possible and shall publish it in the BR IFIC. The date on which the assignment is brought back into use shall be no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 from the Master Register and the Appendix </w:t>
      </w:r>
      <w:r w:rsidRPr="00091392">
        <w:rPr>
          <w:rStyle w:val="Appref"/>
          <w:b/>
          <w:bCs/>
        </w:rPr>
        <w:t>30B</w:t>
      </w:r>
      <w:r w:rsidRPr="00091392">
        <w:rPr>
          <w:lang w:eastAsia="zh-CN"/>
        </w:rPr>
        <w:t xml:space="preserve"> ESIM List.</w:t>
      </w:r>
    </w:p>
    <w:p w14:paraId="742091CE" w14:textId="77777777" w:rsidR="004F5C50" w:rsidRPr="00091392" w:rsidRDefault="004F5C50" w:rsidP="004F5C50">
      <w:pPr>
        <w:rPr>
          <w:szCs w:val="24"/>
          <w:lang w:eastAsia="zh-CN"/>
        </w:rPr>
      </w:pPr>
      <w:r w:rsidRPr="00091392">
        <w:rPr>
          <w:lang w:eastAsia="zh-CN"/>
        </w:rPr>
        <w:t>15</w:t>
      </w:r>
      <w:r w:rsidRPr="00091392">
        <w:rPr>
          <w:lang w:eastAsia="zh-CN"/>
        </w:rPr>
        <w:tab/>
        <w:t xml:space="preserve">If the </w:t>
      </w:r>
      <w:r w:rsidRPr="00091392">
        <w:rPr>
          <w:szCs w:val="24"/>
          <w:lang w:eastAsia="zh-CN"/>
        </w:rPr>
        <w:t>supporting Appendix </w:t>
      </w:r>
      <w:r w:rsidRPr="00091392">
        <w:rPr>
          <w:rStyle w:val="Appref"/>
          <w:b/>
          <w:bCs/>
        </w:rPr>
        <w:t>30B</w:t>
      </w:r>
      <w:r w:rsidRPr="00091392">
        <w:rPr>
          <w:szCs w:val="24"/>
          <w:lang w:eastAsia="zh-CN"/>
        </w:rPr>
        <w:t xml:space="preserve"> assignment(s)</w:t>
      </w:r>
      <w:r w:rsidRPr="00091392">
        <w:rPr>
          <w:lang w:eastAsia="zh-CN"/>
        </w:rPr>
        <w:t xml:space="preserve"> is cancelled from the List, the corresponding ESIM assignment shall also be cancelled from the </w:t>
      </w:r>
      <w:r w:rsidRPr="00091392">
        <w:t>Appendix </w:t>
      </w:r>
      <w:r w:rsidRPr="00091392">
        <w:rPr>
          <w:rStyle w:val="Appref"/>
          <w:b/>
          <w:bCs/>
        </w:rPr>
        <w:t>30B</w:t>
      </w:r>
      <w:r w:rsidRPr="00091392">
        <w:t xml:space="preserve"> ESIM List and the Master Register, as appropriate</w:t>
      </w:r>
      <w:r w:rsidRPr="00091392">
        <w:rPr>
          <w:lang w:eastAsia="zh-CN"/>
        </w:rPr>
        <w:t>.</w:t>
      </w:r>
    </w:p>
    <w:p w14:paraId="208687EB" w14:textId="77777777" w:rsidR="004F5C50" w:rsidRPr="00091392" w:rsidRDefault="004F5C50" w:rsidP="004F5C50">
      <w:pPr>
        <w:pStyle w:val="PartNo"/>
        <w:rPr>
          <w:lang w:eastAsia="zh-CN"/>
        </w:rPr>
      </w:pPr>
      <w:r w:rsidRPr="00091392">
        <w:rPr>
          <w:lang w:eastAsia="zh-CN"/>
        </w:rPr>
        <w:lastRenderedPageBreak/>
        <w:t>Part II</w:t>
      </w:r>
    </w:p>
    <w:p w14:paraId="6419146A" w14:textId="77777777" w:rsidR="004F5C50" w:rsidRPr="00091392" w:rsidRDefault="004F5C50" w:rsidP="004F5C50">
      <w:pPr>
        <w:pStyle w:val="Parttitle"/>
        <w:rPr>
          <w:lang w:eastAsia="zh-CN"/>
        </w:rPr>
      </w:pPr>
      <w:r w:rsidRPr="00091392">
        <w:rPr>
          <w:lang w:eastAsia="zh-CN"/>
        </w:rPr>
        <w:t xml:space="preserve">Procedure to be followed by the administrations and the Bureau for examination and protection of one ESIM with respect to the other ESIMs </w:t>
      </w:r>
    </w:p>
    <w:p w14:paraId="313122BD" w14:textId="77777777" w:rsidR="004F5C50" w:rsidRPr="00091392" w:rsidRDefault="004F5C50" w:rsidP="001B01A9">
      <w:pPr>
        <w:pStyle w:val="Normalaftertitle"/>
        <w:rPr>
          <w:lang w:eastAsia="zh-CN"/>
        </w:rPr>
      </w:pPr>
      <w:r w:rsidRPr="00091392">
        <w:rPr>
          <w:lang w:eastAsia="zh-CN"/>
        </w:rPr>
        <w:t>1</w:t>
      </w:r>
      <w:r w:rsidRPr="00091392">
        <w:rPr>
          <w:lang w:eastAsia="zh-CN"/>
        </w:rPr>
        <w:tab/>
        <w:t xml:space="preserve">In the publication of the Special Section referred to in § 5 of Section A, the Bureau shall also include the names of the affected administrations, the corresponding assignments in the </w:t>
      </w:r>
      <w:r w:rsidRPr="00091392">
        <w:t>Appendix </w:t>
      </w:r>
      <w:r w:rsidRPr="00091392">
        <w:rPr>
          <w:rStyle w:val="Appref"/>
          <w:b/>
          <w:bCs/>
        </w:rPr>
        <w:t>30B</w:t>
      </w:r>
      <w:r w:rsidRPr="00091392">
        <w:t xml:space="preserve"> ESIM List</w:t>
      </w:r>
      <w:r w:rsidRPr="00091392">
        <w:rPr>
          <w:lang w:eastAsia="zh-CN"/>
        </w:rPr>
        <w:t xml:space="preserve"> and assignments for which the Bureau has previously received complete information in accordance with § 1 of Section A and which it has examined under § 4 of Section A, as appropriate.</w:t>
      </w:r>
    </w:p>
    <w:p w14:paraId="450E8CA5" w14:textId="77777777" w:rsidR="004F5C50" w:rsidRPr="00091392" w:rsidRDefault="004F5C50" w:rsidP="004F5C50">
      <w:pPr>
        <w:keepNext/>
        <w:rPr>
          <w:lang w:eastAsia="zh-CN"/>
        </w:rPr>
      </w:pPr>
      <w:r w:rsidRPr="00091392">
        <w:rPr>
          <w:lang w:eastAsia="zh-CN"/>
        </w:rPr>
        <w:t>2</w:t>
      </w:r>
      <w:r w:rsidRPr="00091392">
        <w:rPr>
          <w:lang w:eastAsia="zh-CN"/>
        </w:rPr>
        <w:tab/>
        <w:t xml:space="preserve">In determining administrations whose assignments in the </w:t>
      </w:r>
      <w:r w:rsidRPr="00091392">
        <w:t>Appendix </w:t>
      </w:r>
      <w:r w:rsidRPr="00091392">
        <w:rPr>
          <w:rStyle w:val="Appref"/>
          <w:b/>
          <w:bCs/>
        </w:rPr>
        <w:t>30B</w:t>
      </w:r>
      <w:r w:rsidRPr="00091392">
        <w:t xml:space="preserve"> ESIM List</w:t>
      </w:r>
      <w:r w:rsidRPr="00091392">
        <w:rPr>
          <w:lang w:eastAsia="zh-CN"/>
        </w:rPr>
        <w:t xml:space="preserve"> or assignments for which the Bureau has previously received complete information in accordance with § 1 of Section A and which it has examined under § 4 of Section A are considered as being affected, the Bureau shall apply the principle of Annex 4 to Appendix </w:t>
      </w:r>
      <w:r w:rsidRPr="00091392">
        <w:rPr>
          <w:rStyle w:val="Appref"/>
          <w:b/>
          <w:bCs/>
        </w:rPr>
        <w:t>30B</w:t>
      </w:r>
      <w:r w:rsidRPr="00091392">
        <w:rPr>
          <w:lang w:eastAsia="zh-CN"/>
        </w:rPr>
        <w:t xml:space="preserve"> and the following criteria:</w:t>
      </w:r>
    </w:p>
    <w:p w14:paraId="5A366391" w14:textId="77777777" w:rsidR="004F5C50" w:rsidRPr="00091392" w:rsidRDefault="004F5C50" w:rsidP="004F5C50">
      <w:pPr>
        <w:pStyle w:val="enumlev1"/>
        <w:rPr>
          <w:lang w:eastAsia="zh-CN"/>
        </w:rPr>
      </w:pPr>
      <w:r w:rsidRPr="00091392">
        <w:rPr>
          <w:i/>
          <w:iCs/>
          <w:lang w:eastAsia="zh-CN"/>
        </w:rPr>
        <w:t>a)</w:t>
      </w:r>
      <w:r w:rsidRPr="00091392">
        <w:rPr>
          <w:lang w:eastAsia="zh-CN"/>
        </w:rPr>
        <w:tab/>
        <w:t>orbital spacing as specified in paragraph 1.2 of Annex 4;</w:t>
      </w:r>
    </w:p>
    <w:p w14:paraId="73969268" w14:textId="77777777" w:rsidR="004F5C50" w:rsidRPr="00091392" w:rsidRDefault="004F5C50" w:rsidP="004F5C50">
      <w:pPr>
        <w:pStyle w:val="enumlev1"/>
        <w:rPr>
          <w:lang w:eastAsia="zh-CN"/>
        </w:rPr>
      </w:pPr>
      <w:r w:rsidRPr="00091392">
        <w:rPr>
          <w:i/>
          <w:iCs/>
          <w:lang w:eastAsia="zh-CN"/>
        </w:rPr>
        <w:t>b)</w:t>
      </w:r>
      <w:r w:rsidRPr="00091392">
        <w:rPr>
          <w:lang w:eastAsia="zh-CN"/>
        </w:rPr>
        <w:tab/>
        <w:t>Earth-to-space single-entry carrier-to-interference as specified in paragraph 2.1 of Annex 4 or Earth-to-space single-entry carrier-to-interference (</w:t>
      </w:r>
      <w:r w:rsidRPr="00091392">
        <w:rPr>
          <w:i/>
          <w:iCs/>
          <w:lang w:eastAsia="zh-CN"/>
        </w:rPr>
        <w:t>C</w:t>
      </w:r>
      <w:r w:rsidRPr="00091392">
        <w:rPr>
          <w:lang w:eastAsia="zh-CN"/>
        </w:rPr>
        <w:t>/</w:t>
      </w:r>
      <w:r w:rsidRPr="00091392">
        <w:rPr>
          <w:i/>
          <w:iCs/>
          <w:lang w:eastAsia="zh-CN"/>
        </w:rPr>
        <w:t>I</w:t>
      </w:r>
      <w:r w:rsidRPr="00091392">
        <w:rPr>
          <w:lang w:eastAsia="zh-CN"/>
        </w:rPr>
        <w:t>) derived from the supporting Appendix </w:t>
      </w:r>
      <w:r w:rsidRPr="00091392">
        <w:rPr>
          <w:rStyle w:val="Appref"/>
          <w:b/>
          <w:bCs/>
        </w:rPr>
        <w:t>30B</w:t>
      </w:r>
      <w:r w:rsidRPr="00091392">
        <w:rPr>
          <w:lang w:eastAsia="zh-CN"/>
        </w:rPr>
        <w:t xml:space="preserve"> assignment(s), whichever is the lowest;</w:t>
      </w:r>
    </w:p>
    <w:p w14:paraId="727B8CB9" w14:textId="77777777" w:rsidR="004F5C50" w:rsidRPr="00091392" w:rsidRDefault="004F5C50" w:rsidP="004F5C50">
      <w:pPr>
        <w:pStyle w:val="enumlev1"/>
        <w:rPr>
          <w:lang w:eastAsia="zh-CN"/>
        </w:rPr>
      </w:pPr>
      <w:r w:rsidRPr="00091392">
        <w:rPr>
          <w:i/>
          <w:iCs/>
          <w:lang w:eastAsia="zh-CN"/>
        </w:rPr>
        <w:t>c)</w:t>
      </w:r>
      <w:r w:rsidRPr="00091392">
        <w:rPr>
          <w:lang w:eastAsia="zh-CN"/>
        </w:rPr>
        <w:tab/>
        <w:t>the Earth-to-space pfd as specified in paragraph 2.2 of Annex 4.</w:t>
      </w:r>
    </w:p>
    <w:p w14:paraId="08D2999C" w14:textId="77777777" w:rsidR="004F5C50" w:rsidRPr="00091392" w:rsidRDefault="004F5C50" w:rsidP="004F5C50">
      <w:pPr>
        <w:rPr>
          <w:lang w:eastAsia="zh-CN"/>
        </w:rPr>
      </w:pPr>
      <w:r w:rsidRPr="00091392">
        <w:rPr>
          <w:lang w:eastAsia="zh-CN"/>
        </w:rPr>
        <w:t>3</w:t>
      </w:r>
      <w:r w:rsidRPr="00091392">
        <w:rPr>
          <w:lang w:eastAsia="zh-CN"/>
        </w:rPr>
        <w:tab/>
        <w:t>An administration that has not notified its comments either to the administration seeking agreement or to the Bureau within a period of four months following the date of the BR IFIC referred to in § 5 of Section A shall be deemed to have agreed to the proposed assignment. This time-limit shall be extended for an administration that has requested the assistance of the Bureau by up to thirty days following the date on which the Bureau communicated the result of its action.</w:t>
      </w:r>
    </w:p>
    <w:p w14:paraId="125BA7A7" w14:textId="77777777" w:rsidR="004F5C50" w:rsidRPr="00091392" w:rsidRDefault="004F5C50" w:rsidP="004F5C50">
      <w:pPr>
        <w:rPr>
          <w:rFonts w:eastAsia="TimesNewRoman,Italic"/>
        </w:rPr>
      </w:pPr>
      <w:r w:rsidRPr="00091392">
        <w:rPr>
          <w:rFonts w:eastAsia="TimesNewRoman,Italic"/>
        </w:rPr>
        <w:t>4</w:t>
      </w:r>
      <w:r w:rsidRPr="00091392">
        <w:rPr>
          <w:rFonts w:eastAsia="TimesNewRoman,Italic"/>
        </w:rPr>
        <w:tab/>
        <w:t>Unless coordination is no longer required, taking into account the final characteristics of the notice in § 9 of Section A, should harmful interference be caused by an assignment included in Appendix </w:t>
      </w:r>
      <w:r w:rsidRPr="00091392">
        <w:rPr>
          <w:rStyle w:val="Appref"/>
          <w:rFonts w:eastAsia="TimesNewRoman,Italic"/>
          <w:b/>
          <w:bCs/>
        </w:rPr>
        <w:t>30B</w:t>
      </w:r>
      <w:r w:rsidRPr="00091392">
        <w:rPr>
          <w:rFonts w:eastAsia="TimesNewRoman,Italic"/>
        </w:rPr>
        <w:t xml:space="preserve"> ESIM List to any assignment in Appendix </w:t>
      </w:r>
      <w:r w:rsidRPr="00091392">
        <w:rPr>
          <w:rStyle w:val="Appref"/>
          <w:rFonts w:eastAsia="TimesNewRoman,Italic"/>
          <w:b/>
          <w:bCs/>
        </w:rPr>
        <w:t>30B</w:t>
      </w:r>
      <w:r w:rsidRPr="00091392">
        <w:rPr>
          <w:rFonts w:eastAsia="TimesNewRoman,Italic"/>
        </w:rPr>
        <w:t xml:space="preserve"> ESIM List identified in § 1 for which agreement has not been obtained, the notifying administration shall, upon receipt of advice thereof, immediately eliminate this harmful interference.</w:t>
      </w:r>
    </w:p>
    <w:p w14:paraId="613B6B10" w14:textId="77777777" w:rsidR="004F5C50" w:rsidRPr="00091392" w:rsidRDefault="004F5C50" w:rsidP="004F5C50">
      <w:pPr>
        <w:pStyle w:val="AnnexNo"/>
        <w:rPr>
          <w:lang w:eastAsia="zh-CN"/>
        </w:rPr>
      </w:pPr>
      <w:bookmarkStart w:id="29" w:name="_Toc119922767"/>
      <w:r w:rsidRPr="00091392">
        <w:rPr>
          <w:lang w:eastAsia="zh-CN"/>
        </w:rPr>
        <w:t>ANNEX 2 TO draft new RESOLUTION [</w:t>
      </w:r>
      <w:r w:rsidRPr="00091392">
        <w:t>EUR-</w:t>
      </w:r>
      <w:r w:rsidRPr="00091392">
        <w:rPr>
          <w:lang w:eastAsia="zh-CN"/>
        </w:rPr>
        <w:t>A115</w:t>
      </w:r>
      <w:r w:rsidRPr="00091392">
        <w:t>-ESIM-13GHZ</w:t>
      </w:r>
      <w:r w:rsidRPr="00091392">
        <w:rPr>
          <w:lang w:eastAsia="zh-CN"/>
        </w:rPr>
        <w:t>] (WRC</w:t>
      </w:r>
      <w:r w:rsidRPr="00091392">
        <w:rPr>
          <w:lang w:eastAsia="zh-CN"/>
        </w:rPr>
        <w:noBreakHyphen/>
        <w:t>23)</w:t>
      </w:r>
      <w:bookmarkEnd w:id="29"/>
    </w:p>
    <w:p w14:paraId="3F8723E6" w14:textId="77777777" w:rsidR="004F5C50" w:rsidRPr="00091392" w:rsidRDefault="004F5C50" w:rsidP="004F5C50">
      <w:pPr>
        <w:pStyle w:val="Annextitle"/>
        <w:rPr>
          <w:lang w:eastAsia="zh-CN"/>
        </w:rPr>
      </w:pPr>
      <w:r w:rsidRPr="00091392">
        <w:rPr>
          <w:lang w:eastAsia="zh-CN"/>
        </w:rPr>
        <w:t xml:space="preserve">Provisions for earth stations </w:t>
      </w:r>
      <w:r w:rsidRPr="00091392">
        <w:t>on</w:t>
      </w:r>
      <w:r w:rsidRPr="00091392">
        <w:rPr>
          <w:lang w:eastAsia="zh-CN"/>
        </w:rPr>
        <w:t xml:space="preserve"> aircraft and vessels to protect terrestrial services in the frequency band 12.75-13.25 GHz</w:t>
      </w:r>
    </w:p>
    <w:p w14:paraId="3E78F54A" w14:textId="77777777" w:rsidR="004F5C50" w:rsidRPr="00091392" w:rsidRDefault="004F5C50" w:rsidP="00BB4EEE">
      <w:pPr>
        <w:pStyle w:val="Normalaftertitle"/>
        <w:rPr>
          <w:lang w:eastAsia="zh-CN"/>
        </w:rPr>
      </w:pPr>
      <w:r w:rsidRPr="00091392">
        <w:rPr>
          <w:lang w:eastAsia="zh-CN"/>
        </w:rPr>
        <w:t xml:space="preserve">The parts below contain provisions to ensure that administrations operating terrestrial services allocated in the frequency band 12.75-13.25 GHz in accordance with the Radio Regulations do not experience unacceptable interference at any time from ESIMs outside of their territory operating in overlapping frequencies (see also </w:t>
      </w:r>
      <w:r w:rsidRPr="00091392">
        <w:rPr>
          <w:rFonts w:eastAsia="TimesNewRoman,Italic"/>
          <w:i/>
          <w:iCs/>
          <w:lang w:eastAsia="zh-CN"/>
        </w:rPr>
        <w:t>resolves </w:t>
      </w:r>
      <w:r w:rsidRPr="00091392">
        <w:rPr>
          <w:rFonts w:eastAsia="TimesNewRoman,Italic"/>
          <w:lang w:eastAsia="zh-CN"/>
        </w:rPr>
        <w:t>1.2</w:t>
      </w:r>
      <w:r w:rsidRPr="00091392">
        <w:rPr>
          <w:lang w:eastAsia="zh-CN"/>
        </w:rPr>
        <w:t xml:space="preserve"> of this Resolution).</w:t>
      </w:r>
    </w:p>
    <w:p w14:paraId="4166DD57" w14:textId="77777777" w:rsidR="004F5C50" w:rsidRPr="00091392" w:rsidRDefault="004F5C50" w:rsidP="004F5C50">
      <w:pPr>
        <w:pStyle w:val="PartNo"/>
      </w:pPr>
      <w:r w:rsidRPr="00091392">
        <w:lastRenderedPageBreak/>
        <w:t>Part I</w:t>
      </w:r>
    </w:p>
    <w:p w14:paraId="22463B0F" w14:textId="77777777" w:rsidR="004F5C50" w:rsidRPr="00091392" w:rsidRDefault="004F5C50" w:rsidP="004F5C50">
      <w:pPr>
        <w:pStyle w:val="Parttitle"/>
      </w:pPr>
      <w:r w:rsidRPr="00091392">
        <w:rPr>
          <w:lang w:eastAsia="zh-CN"/>
        </w:rPr>
        <w:t xml:space="preserve">Earth stations </w:t>
      </w:r>
      <w:r w:rsidRPr="00091392">
        <w:t>on vessels</w:t>
      </w:r>
    </w:p>
    <w:p w14:paraId="7B5469DD" w14:textId="77777777" w:rsidR="004F5C50" w:rsidRPr="00091392" w:rsidRDefault="004F5C50" w:rsidP="001B01A9">
      <w:pPr>
        <w:pStyle w:val="Normalaftertitle"/>
        <w:keepNext/>
        <w:rPr>
          <w:rFonts w:eastAsiaTheme="minorHAnsi"/>
        </w:rPr>
      </w:pPr>
      <w:r w:rsidRPr="00091392">
        <w:rPr>
          <w:rFonts w:eastAsiaTheme="minorHAnsi"/>
        </w:rPr>
        <w:t>2</w:t>
      </w:r>
      <w:r w:rsidRPr="00091392">
        <w:rPr>
          <w:rFonts w:eastAsiaTheme="minorHAnsi"/>
        </w:rPr>
        <w:tab/>
        <w:t>The notifying administration of the GSO FSS network with which an M</w:t>
      </w:r>
      <w:r w:rsidRPr="00091392">
        <w:rPr>
          <w:rFonts w:eastAsiaTheme="minorHAnsi"/>
        </w:rPr>
        <w:noBreakHyphen/>
        <w:t>ESIM communicates shall ensure compliance of the M</w:t>
      </w:r>
      <w:r w:rsidRPr="00091392">
        <w:rPr>
          <w:rFonts w:eastAsiaTheme="minorHAnsi"/>
        </w:rPr>
        <w:noBreakHyphen/>
        <w:t>ESIM operating within the frequency band 12.75-13.25 GHz, or parts thereof, with both of the following conditions for the protection of terrestrial services to which the frequency band is allocated within a coastal State:</w:t>
      </w:r>
    </w:p>
    <w:p w14:paraId="706E450F" w14:textId="77777777" w:rsidR="00071525" w:rsidRPr="00091392" w:rsidRDefault="004F5C50" w:rsidP="004F5C50">
      <w:pPr>
        <w:rPr>
          <w:rFonts w:eastAsiaTheme="minorHAnsi"/>
        </w:rPr>
      </w:pPr>
      <w:r w:rsidRPr="00091392">
        <w:rPr>
          <w:rFonts w:eastAsiaTheme="minorHAnsi"/>
        </w:rPr>
        <w:t>2.1</w:t>
      </w:r>
      <w:r w:rsidRPr="00091392">
        <w:rPr>
          <w:rFonts w:eastAsiaTheme="minorHAnsi"/>
        </w:rPr>
        <w:tab/>
        <w:t>The minimum distance from the low-water mark as officially recognized by the coastal State beyond which an M</w:t>
      </w:r>
      <w:r w:rsidRPr="00091392">
        <w:rPr>
          <w:rFonts w:eastAsiaTheme="minorHAnsi"/>
        </w:rPr>
        <w:noBreakHyphen/>
        <w:t xml:space="preserve">ESIM can operate without the prior agreement of any administration is  </w:t>
      </w:r>
    </w:p>
    <w:p w14:paraId="515C415E" w14:textId="77777777" w:rsidR="00071525" w:rsidRPr="00091392" w:rsidRDefault="00071525" w:rsidP="00EC1D83">
      <w:pPr>
        <w:pStyle w:val="Paragraphedeliste"/>
        <w:numPr>
          <w:ilvl w:val="0"/>
          <w:numId w:val="42"/>
        </w:numPr>
      </w:pPr>
      <w:r w:rsidRPr="00091392">
        <w:t xml:space="preserve">170 km if the M-ESIM is at a latitude north of 51.3° and south of -51.3°  </w:t>
      </w:r>
    </w:p>
    <w:p w14:paraId="5B4482CC" w14:textId="77777777" w:rsidR="00071525" w:rsidRPr="00091392" w:rsidRDefault="00071525" w:rsidP="00EC1D83">
      <w:pPr>
        <w:pStyle w:val="Paragraphedeliste"/>
        <w:numPr>
          <w:ilvl w:val="0"/>
          <w:numId w:val="42"/>
        </w:numPr>
      </w:pPr>
      <w:r w:rsidRPr="00091392">
        <w:t>133 km in all other cases</w:t>
      </w:r>
    </w:p>
    <w:p w14:paraId="20758101" w14:textId="77777777" w:rsidR="008A3F60" w:rsidRPr="00AF457C" w:rsidRDefault="004F5C50" w:rsidP="004F5C50">
      <w:pPr>
        <w:rPr>
          <w:rFonts w:eastAsiaTheme="minorHAnsi"/>
        </w:rPr>
      </w:pPr>
      <w:r w:rsidRPr="00091392">
        <w:rPr>
          <w:rFonts w:eastAsiaTheme="minorHAnsi"/>
        </w:rPr>
        <w:t>in the frequency band 12.75-13.25 GHz. Any transmissions from an M</w:t>
      </w:r>
      <w:r w:rsidRPr="00091392">
        <w:rPr>
          <w:rFonts w:eastAsiaTheme="minorHAnsi"/>
        </w:rPr>
        <w:noBreakHyphen/>
        <w:t>ESIM within the minimum distance shall be subject to the prior agreement of the coastal State concerned</w:t>
      </w:r>
      <w:r w:rsidRPr="00AF457C">
        <w:rPr>
          <w:rFonts w:eastAsiaTheme="minorHAnsi"/>
        </w:rPr>
        <w:t>.</w:t>
      </w:r>
    </w:p>
    <w:p w14:paraId="6E5AA92B" w14:textId="122E9778" w:rsidR="004F5C50" w:rsidRPr="00091392" w:rsidRDefault="004F5C50" w:rsidP="004F5C50">
      <w:pPr>
        <w:rPr>
          <w:rFonts w:eastAsiaTheme="minorHAnsi"/>
        </w:rPr>
      </w:pPr>
      <w:r w:rsidRPr="00AF457C">
        <w:rPr>
          <w:rFonts w:eastAsiaTheme="minorHAnsi"/>
        </w:rPr>
        <w:t>2</w:t>
      </w:r>
      <w:r w:rsidRPr="00091392">
        <w:rPr>
          <w:rFonts w:eastAsiaTheme="minorHAnsi"/>
        </w:rPr>
        <w:t>.2</w:t>
      </w:r>
      <w:r w:rsidRPr="00091392">
        <w:rPr>
          <w:rFonts w:eastAsiaTheme="minorHAnsi"/>
        </w:rPr>
        <w:tab/>
        <w:t xml:space="preserve">The maximum </w:t>
      </w:r>
      <w:r w:rsidRPr="00091392">
        <w:rPr>
          <w:lang w:eastAsia="zh-CN"/>
        </w:rPr>
        <w:t>earth station on vessel</w:t>
      </w:r>
      <w:r w:rsidRPr="00091392">
        <w:rPr>
          <w:rFonts w:eastAsiaTheme="minorHAnsi"/>
        </w:rPr>
        <w:t xml:space="preserve"> e.i.r.p. spectral density towards the horizon shall be limited to 12.5 dB(W/MHz). Transmissions from an M</w:t>
      </w:r>
      <w:r w:rsidRPr="00091392">
        <w:rPr>
          <w:rFonts w:eastAsiaTheme="minorHAnsi"/>
        </w:rPr>
        <w:noBreakHyphen/>
        <w:t>ESIM with higher e.i.r.p. spectral density levels towards the territory of any coastal State shall be subject to the prior agreement of the coastal State concerned.</w:t>
      </w:r>
    </w:p>
    <w:p w14:paraId="2718C764" w14:textId="77777777" w:rsidR="004F5C50" w:rsidRPr="00091392" w:rsidRDefault="004F5C50" w:rsidP="004F5C50">
      <w:pPr>
        <w:pStyle w:val="PartNo"/>
        <w:rPr>
          <w:lang w:eastAsia="zh-CN"/>
        </w:rPr>
      </w:pPr>
      <w:r w:rsidRPr="00091392">
        <w:rPr>
          <w:lang w:eastAsia="zh-CN"/>
        </w:rPr>
        <w:t>Part II</w:t>
      </w:r>
    </w:p>
    <w:p w14:paraId="7CA60909" w14:textId="77777777" w:rsidR="004F5C50" w:rsidRPr="00091392" w:rsidRDefault="004F5C50" w:rsidP="004F5C50">
      <w:pPr>
        <w:pStyle w:val="Parttitle"/>
        <w:rPr>
          <w:lang w:eastAsia="zh-CN"/>
        </w:rPr>
      </w:pPr>
      <w:r w:rsidRPr="00091392">
        <w:rPr>
          <w:lang w:eastAsia="zh-CN"/>
        </w:rPr>
        <w:t xml:space="preserve">Earth stations </w:t>
      </w:r>
      <w:r w:rsidRPr="00091392">
        <w:t>on aircraft</w:t>
      </w:r>
      <w:r w:rsidRPr="00091392" w:rsidDel="00185ECE">
        <w:rPr>
          <w:lang w:eastAsia="zh-CN"/>
        </w:rPr>
        <w:t xml:space="preserve"> </w:t>
      </w:r>
    </w:p>
    <w:p w14:paraId="08B5A9F1" w14:textId="77777777" w:rsidR="004F5C50" w:rsidRPr="00091392" w:rsidRDefault="004F5C50" w:rsidP="004F5C50">
      <w:pPr>
        <w:pStyle w:val="Normalaftertitle"/>
        <w:rPr>
          <w:rFonts w:eastAsiaTheme="minorHAnsi"/>
        </w:rPr>
      </w:pPr>
      <w:r w:rsidRPr="00091392">
        <w:rPr>
          <w:rFonts w:eastAsiaTheme="minorHAnsi"/>
        </w:rPr>
        <w:t>3</w:t>
      </w:r>
      <w:r w:rsidRPr="00091392">
        <w:rPr>
          <w:rFonts w:eastAsiaTheme="minorHAnsi"/>
        </w:rPr>
        <w:tab/>
        <w:t>The notifying administration of the GSO FSS satellite network with which an A</w:t>
      </w:r>
      <w:r w:rsidRPr="00091392">
        <w:rPr>
          <w:rFonts w:eastAsiaTheme="minorHAnsi"/>
        </w:rPr>
        <w:noBreakHyphen/>
        <w:t>ESIM communicates shall ensure compliance of the A</w:t>
      </w:r>
      <w:r w:rsidRPr="00091392">
        <w:rPr>
          <w:rFonts w:eastAsiaTheme="minorHAnsi"/>
        </w:rPr>
        <w:noBreakHyphen/>
        <w:t xml:space="preserve">ESIM operating within the </w:t>
      </w:r>
      <w:r w:rsidRPr="00091392">
        <w:rPr>
          <w:rFonts w:eastAsiaTheme="minorHAnsi"/>
          <w:szCs w:val="24"/>
        </w:rPr>
        <w:t>frequency band 12.75-13.25 GHz, or parts thereof, with all of the following conditions for the protection of terrestrial services to which the frequency band is allocated:</w:t>
      </w:r>
    </w:p>
    <w:p w14:paraId="3C4525D8" w14:textId="77777777" w:rsidR="004F5C50" w:rsidRPr="00091392" w:rsidRDefault="004F5C50" w:rsidP="004F5C50">
      <w:pPr>
        <w:pStyle w:val="Title3"/>
        <w:rPr>
          <w:rFonts w:eastAsiaTheme="minorHAnsi"/>
        </w:rPr>
      </w:pPr>
      <w:r w:rsidRPr="00091392">
        <w:rPr>
          <w:rFonts w:eastAsiaTheme="minorHAnsi"/>
        </w:rPr>
        <w:t>PFD MASK</w:t>
      </w:r>
    </w:p>
    <w:p w14:paraId="43C99826" w14:textId="77777777" w:rsidR="004F5C50" w:rsidRPr="00091392" w:rsidRDefault="00C53665" w:rsidP="004F5C50">
      <w:pPr>
        <w:pStyle w:val="Normalaftertitle"/>
      </w:pPr>
      <w:bookmarkStart w:id="30" w:name="_Hlk130543749"/>
      <w:r w:rsidRPr="00091392">
        <w:t>3.</w:t>
      </w:r>
      <w:r w:rsidR="004F5C50" w:rsidRPr="00091392">
        <w:t>1</w:t>
      </w:r>
      <w:r w:rsidR="004F5C50" w:rsidRPr="00091392">
        <w:tab/>
        <w:t>When within line-of-sight of the territory of an administration, and above an altitude of 3 km, the maximum pfd produced at the surface of the Earth on the territory of an administration by emissions from a single A</w:t>
      </w:r>
      <w:r w:rsidR="004F5C50" w:rsidRPr="00091392">
        <w:noBreakHyphen/>
        <w:t>ESIM shall not exceed:</w:t>
      </w:r>
    </w:p>
    <w:p w14:paraId="27DECAFD" w14:textId="77777777" w:rsidR="004F5C50" w:rsidRPr="00091392" w:rsidRDefault="004F5C50" w:rsidP="004F5C50">
      <w:pPr>
        <w:pStyle w:val="enumlev1"/>
        <w:tabs>
          <w:tab w:val="clear" w:pos="1871"/>
          <w:tab w:val="clear" w:pos="2608"/>
          <w:tab w:val="clear" w:pos="3345"/>
          <w:tab w:val="left" w:pos="3686"/>
          <w:tab w:val="left" w:pos="6237"/>
          <w:tab w:val="right" w:pos="6999"/>
          <w:tab w:val="left" w:pos="7088"/>
          <w:tab w:val="left" w:pos="7371"/>
        </w:tabs>
      </w:pPr>
      <w:r w:rsidRPr="00091392">
        <w:tab/>
        <w:t>pfd(θ) = −112</w:t>
      </w:r>
      <w:r w:rsidRPr="00091392">
        <w:tab/>
        <w:t>(dB(W/(m</w:t>
      </w:r>
      <w:r w:rsidRPr="00091392">
        <w:rPr>
          <w:vertAlign w:val="superscript"/>
        </w:rPr>
        <w:t>2</w:t>
      </w:r>
      <w:r w:rsidRPr="00091392">
        <w:t xml:space="preserve"> · 14 MHz))) </w:t>
      </w:r>
      <w:r w:rsidRPr="00091392">
        <w:tab/>
        <w:t>for</w:t>
      </w:r>
      <w:r w:rsidRPr="00091392">
        <w:tab/>
      </w:r>
      <w:r w:rsidRPr="00091392">
        <w:tab/>
      </w:r>
      <w:r w:rsidRPr="00091392">
        <w:tab/>
        <w:t>θ ≤ 5°</w:t>
      </w:r>
    </w:p>
    <w:p w14:paraId="291E15F1" w14:textId="77777777" w:rsidR="004F5C50" w:rsidRPr="00091392" w:rsidRDefault="004F5C50" w:rsidP="004F5C50">
      <w:pPr>
        <w:pStyle w:val="enumlev1"/>
        <w:tabs>
          <w:tab w:val="clear" w:pos="1871"/>
          <w:tab w:val="clear" w:pos="2608"/>
          <w:tab w:val="clear" w:pos="3345"/>
          <w:tab w:val="left" w:pos="3686"/>
          <w:tab w:val="left" w:pos="6237"/>
          <w:tab w:val="right" w:pos="6999"/>
          <w:tab w:val="left" w:pos="7088"/>
          <w:tab w:val="left" w:pos="7371"/>
        </w:tabs>
      </w:pPr>
      <w:r w:rsidRPr="00091392">
        <w:tab/>
        <w:t xml:space="preserve">pfd(θ) = −117 + θ </w:t>
      </w:r>
      <w:r w:rsidRPr="00091392">
        <w:tab/>
        <w:t>(dB(W/(m</w:t>
      </w:r>
      <w:r w:rsidRPr="00091392">
        <w:rPr>
          <w:vertAlign w:val="superscript"/>
        </w:rPr>
        <w:t>2</w:t>
      </w:r>
      <w:r w:rsidRPr="00091392">
        <w:t xml:space="preserve"> · 14 MHz))) </w:t>
      </w:r>
      <w:r w:rsidRPr="00091392">
        <w:tab/>
        <w:t xml:space="preserve">for </w:t>
      </w:r>
      <w:r w:rsidRPr="00091392">
        <w:tab/>
        <w:t>5</w:t>
      </w:r>
      <w:r w:rsidRPr="00091392">
        <w:tab/>
        <w:t>&lt;</w:t>
      </w:r>
      <w:r w:rsidRPr="00091392">
        <w:tab/>
        <w:t>θ ≤ 40°</w:t>
      </w:r>
    </w:p>
    <w:p w14:paraId="023C83B7" w14:textId="77777777" w:rsidR="004F5C50" w:rsidRPr="00091392" w:rsidRDefault="004F5C50" w:rsidP="004F5C50">
      <w:pPr>
        <w:pStyle w:val="enumlev1"/>
        <w:tabs>
          <w:tab w:val="clear" w:pos="1871"/>
          <w:tab w:val="clear" w:pos="2608"/>
          <w:tab w:val="clear" w:pos="3345"/>
          <w:tab w:val="left" w:pos="3686"/>
          <w:tab w:val="left" w:pos="6237"/>
          <w:tab w:val="right" w:pos="6999"/>
          <w:tab w:val="left" w:pos="7088"/>
          <w:tab w:val="left" w:pos="7371"/>
        </w:tabs>
      </w:pPr>
      <w:r w:rsidRPr="00091392">
        <w:tab/>
        <w:t>pfd(θ) = −77</w:t>
      </w:r>
      <w:r w:rsidRPr="00091392">
        <w:tab/>
        <w:t>(dB(W/(m</w:t>
      </w:r>
      <w:r w:rsidRPr="00091392">
        <w:rPr>
          <w:vertAlign w:val="superscript"/>
        </w:rPr>
        <w:t>2</w:t>
      </w:r>
      <w:r w:rsidRPr="00091392">
        <w:t> · 14 MHz))</w:t>
      </w:r>
      <w:r w:rsidRPr="00091392">
        <w:tab/>
        <w:t>for</w:t>
      </w:r>
      <w:r w:rsidRPr="00091392">
        <w:tab/>
        <w:t>40</w:t>
      </w:r>
      <w:r w:rsidRPr="00091392">
        <w:tab/>
        <w:t>&lt;</w:t>
      </w:r>
      <w:r w:rsidRPr="00091392">
        <w:tab/>
        <w:t>θ ≤ 90°</w:t>
      </w:r>
    </w:p>
    <w:p w14:paraId="6695A9B1" w14:textId="77777777" w:rsidR="004F5C50" w:rsidRPr="00091392" w:rsidRDefault="004F5C50" w:rsidP="004F5C50">
      <w:r w:rsidRPr="00091392">
        <w:t>where θ is the angle of arrival of the radio-frequency wave (degrees above the horizon).</w:t>
      </w:r>
    </w:p>
    <w:p w14:paraId="169BDD92" w14:textId="77777777" w:rsidR="004F5C50" w:rsidRPr="00091392" w:rsidRDefault="00C53665" w:rsidP="004F5C50">
      <w:r w:rsidRPr="00091392">
        <w:t>3.</w:t>
      </w:r>
      <w:r w:rsidR="004F5C50" w:rsidRPr="00091392">
        <w:t>2</w:t>
      </w:r>
      <w:r w:rsidR="004F5C50" w:rsidRPr="00091392">
        <w:tab/>
        <w:t>When within line-of-sight of the territory of an administration, and up to an altitude of 3 km, the maximum pfd produced at the surface of the Earth on the territory of an administration by emissions from a single A</w:t>
      </w:r>
      <w:r w:rsidR="004F5C50" w:rsidRPr="00091392">
        <w:noBreakHyphen/>
        <w:t>ESIM shall not exceed:</w:t>
      </w:r>
    </w:p>
    <w:p w14:paraId="748FF497" w14:textId="77777777" w:rsidR="004F5C50" w:rsidRPr="00091392" w:rsidRDefault="004F5C50" w:rsidP="004F5C50">
      <w:pPr>
        <w:pStyle w:val="enumlev1"/>
        <w:tabs>
          <w:tab w:val="clear" w:pos="1871"/>
          <w:tab w:val="clear" w:pos="2608"/>
          <w:tab w:val="clear" w:pos="3345"/>
          <w:tab w:val="left" w:pos="3686"/>
          <w:tab w:val="left" w:pos="6237"/>
          <w:tab w:val="right" w:pos="6999"/>
          <w:tab w:val="left" w:pos="7088"/>
          <w:tab w:val="left" w:pos="7371"/>
        </w:tabs>
        <w:rPr>
          <w:lang w:eastAsia="zh-CN"/>
        </w:rPr>
      </w:pPr>
      <w:r w:rsidRPr="00091392">
        <w:rPr>
          <w:lang w:eastAsia="zh-CN"/>
        </w:rPr>
        <w:tab/>
      </w:r>
      <w:r w:rsidRPr="00091392">
        <w:rPr>
          <w:color w:val="000000"/>
          <w:szCs w:val="24"/>
        </w:rPr>
        <w:t xml:space="preserve">pfd(θ) = </w:t>
      </w:r>
      <w:r w:rsidRPr="00091392">
        <w:rPr>
          <w:lang w:eastAsia="zh-CN"/>
        </w:rPr>
        <w:t>−123.5</w:t>
      </w:r>
      <w:r w:rsidRPr="00091392">
        <w:rPr>
          <w:lang w:eastAsia="zh-CN"/>
        </w:rPr>
        <w:tab/>
        <w:t>dB(W/(m</w:t>
      </w:r>
      <w:r w:rsidRPr="00091392">
        <w:rPr>
          <w:vertAlign w:val="superscript"/>
          <w:lang w:eastAsia="zh-CN"/>
        </w:rPr>
        <w:t>2</w:t>
      </w:r>
      <w:r w:rsidRPr="00091392">
        <w:rPr>
          <w:lang w:eastAsia="zh-CN"/>
        </w:rPr>
        <w:t xml:space="preserve"> · MHz)) </w:t>
      </w:r>
      <w:r w:rsidRPr="00091392">
        <w:rPr>
          <w:lang w:eastAsia="zh-CN"/>
        </w:rPr>
        <w:tab/>
        <w:t>for</w:t>
      </w:r>
      <w:r w:rsidRPr="00091392">
        <w:rPr>
          <w:lang w:eastAsia="zh-CN"/>
        </w:rPr>
        <w:tab/>
      </w:r>
      <w:r w:rsidRPr="00091392">
        <w:rPr>
          <w:lang w:eastAsia="zh-CN"/>
        </w:rPr>
        <w:tab/>
      </w:r>
      <w:r w:rsidRPr="00091392">
        <w:rPr>
          <w:lang w:eastAsia="zh-CN"/>
        </w:rPr>
        <w:tab/>
        <w:t>θ ≤ 5°</w:t>
      </w:r>
    </w:p>
    <w:p w14:paraId="51A73ACB" w14:textId="77777777" w:rsidR="004F5C50" w:rsidRPr="00091392" w:rsidRDefault="004F5C50" w:rsidP="004F5C50">
      <w:pPr>
        <w:pStyle w:val="enumlev1"/>
        <w:tabs>
          <w:tab w:val="clear" w:pos="1871"/>
          <w:tab w:val="clear" w:pos="2608"/>
          <w:tab w:val="clear" w:pos="3345"/>
          <w:tab w:val="left" w:pos="3686"/>
          <w:tab w:val="left" w:pos="6237"/>
          <w:tab w:val="right" w:pos="6999"/>
          <w:tab w:val="left" w:pos="7088"/>
          <w:tab w:val="left" w:pos="7371"/>
        </w:tabs>
        <w:rPr>
          <w:lang w:eastAsia="zh-CN"/>
        </w:rPr>
      </w:pPr>
      <w:r w:rsidRPr="00091392">
        <w:rPr>
          <w:lang w:eastAsia="zh-CN"/>
        </w:rPr>
        <w:tab/>
      </w:r>
      <w:r w:rsidRPr="00091392">
        <w:rPr>
          <w:color w:val="000000"/>
          <w:szCs w:val="24"/>
        </w:rPr>
        <w:t xml:space="preserve">pfd(θ) = </w:t>
      </w:r>
      <w:r w:rsidRPr="00091392">
        <w:rPr>
          <w:lang w:eastAsia="zh-CN"/>
        </w:rPr>
        <w:t>−128.5 + θ</w:t>
      </w:r>
      <w:r w:rsidRPr="00091392">
        <w:rPr>
          <w:lang w:eastAsia="zh-CN"/>
        </w:rPr>
        <w:tab/>
        <w:t>dB(W/(m</w:t>
      </w:r>
      <w:r w:rsidRPr="00091392">
        <w:rPr>
          <w:vertAlign w:val="superscript"/>
          <w:lang w:eastAsia="zh-CN"/>
        </w:rPr>
        <w:t>2</w:t>
      </w:r>
      <w:r w:rsidRPr="00091392">
        <w:rPr>
          <w:lang w:eastAsia="zh-CN"/>
        </w:rPr>
        <w:t xml:space="preserve"> · MHz)) </w:t>
      </w:r>
      <w:r w:rsidRPr="00091392">
        <w:rPr>
          <w:lang w:eastAsia="zh-CN"/>
        </w:rPr>
        <w:tab/>
        <w:t>for</w:t>
      </w:r>
      <w:r w:rsidRPr="00091392">
        <w:rPr>
          <w:lang w:eastAsia="zh-CN"/>
        </w:rPr>
        <w:tab/>
        <w:t xml:space="preserve"> 5</w:t>
      </w:r>
      <w:r w:rsidRPr="00091392">
        <w:rPr>
          <w:lang w:eastAsia="zh-CN"/>
        </w:rPr>
        <w:tab/>
        <w:t>&lt;</w:t>
      </w:r>
      <w:r w:rsidRPr="00091392">
        <w:rPr>
          <w:lang w:eastAsia="zh-CN"/>
        </w:rPr>
        <w:tab/>
        <w:t>θ ≤ 40°</w:t>
      </w:r>
    </w:p>
    <w:p w14:paraId="178753FE" w14:textId="77777777" w:rsidR="004F5C50" w:rsidRPr="00091392" w:rsidRDefault="004F5C50" w:rsidP="004F5C50">
      <w:pPr>
        <w:pStyle w:val="enumlev1"/>
        <w:tabs>
          <w:tab w:val="clear" w:pos="1871"/>
          <w:tab w:val="clear" w:pos="2608"/>
          <w:tab w:val="clear" w:pos="3345"/>
          <w:tab w:val="left" w:pos="3686"/>
          <w:tab w:val="left" w:pos="6237"/>
          <w:tab w:val="right" w:pos="6999"/>
          <w:tab w:val="left" w:pos="7088"/>
          <w:tab w:val="left" w:pos="7371"/>
        </w:tabs>
        <w:rPr>
          <w:lang w:eastAsia="zh-CN"/>
        </w:rPr>
      </w:pPr>
      <w:r w:rsidRPr="00091392">
        <w:rPr>
          <w:lang w:eastAsia="zh-CN"/>
        </w:rPr>
        <w:tab/>
      </w:r>
      <w:r w:rsidRPr="00091392">
        <w:rPr>
          <w:color w:val="000000"/>
          <w:szCs w:val="24"/>
        </w:rPr>
        <w:t xml:space="preserve">pfd(θ) = </w:t>
      </w:r>
      <w:r w:rsidRPr="00091392">
        <w:rPr>
          <w:lang w:eastAsia="zh-CN"/>
        </w:rPr>
        <w:t>−88.5</w:t>
      </w:r>
      <w:r w:rsidRPr="00091392">
        <w:rPr>
          <w:lang w:eastAsia="zh-CN"/>
        </w:rPr>
        <w:tab/>
        <w:t>dB(W/(m</w:t>
      </w:r>
      <w:r w:rsidRPr="00091392">
        <w:rPr>
          <w:vertAlign w:val="superscript"/>
          <w:lang w:eastAsia="zh-CN"/>
        </w:rPr>
        <w:t>2</w:t>
      </w:r>
      <w:r w:rsidRPr="00091392">
        <w:rPr>
          <w:lang w:eastAsia="zh-CN"/>
        </w:rPr>
        <w:t xml:space="preserve"> · MHz)) </w:t>
      </w:r>
      <w:r w:rsidRPr="00091392">
        <w:rPr>
          <w:lang w:eastAsia="zh-CN"/>
        </w:rPr>
        <w:tab/>
        <w:t xml:space="preserve">for </w:t>
      </w:r>
      <w:r w:rsidRPr="00091392">
        <w:rPr>
          <w:lang w:eastAsia="zh-CN"/>
        </w:rPr>
        <w:tab/>
        <w:t>40</w:t>
      </w:r>
      <w:r w:rsidRPr="00091392">
        <w:rPr>
          <w:lang w:eastAsia="zh-CN"/>
        </w:rPr>
        <w:tab/>
        <w:t>&lt;</w:t>
      </w:r>
      <w:r w:rsidRPr="00091392">
        <w:rPr>
          <w:lang w:eastAsia="zh-CN"/>
        </w:rPr>
        <w:tab/>
        <w:t>θ ≤ 90°</w:t>
      </w:r>
    </w:p>
    <w:p w14:paraId="3DADED5F" w14:textId="77777777" w:rsidR="004F5C50" w:rsidRPr="00091392" w:rsidRDefault="004F5C50" w:rsidP="004F5C50">
      <w:r w:rsidRPr="00091392">
        <w:t>where θ is the angle of arrival of the radio frequency wave (degrees above the horizon).</w:t>
      </w:r>
    </w:p>
    <w:p w14:paraId="547834E5" w14:textId="266B348B" w:rsidR="00C53665" w:rsidRPr="00091392" w:rsidRDefault="00C53665" w:rsidP="004F5C50">
      <w:r w:rsidRPr="00091392">
        <w:lastRenderedPageBreak/>
        <w:t>4</w:t>
      </w:r>
      <w:r w:rsidRPr="00091392">
        <w:tab/>
        <w:t>Higher pfd levels than those provided in 3.1 and 3.2 above</w:t>
      </w:r>
      <w:r w:rsidR="00995242" w:rsidRPr="00091392">
        <w:t>,</w:t>
      </w:r>
      <w:r w:rsidRPr="00091392">
        <w:t xml:space="preserve"> produced by aeronautical ESIMs on the surface of the Earth within </w:t>
      </w:r>
      <w:r w:rsidR="00995242" w:rsidRPr="00091392">
        <w:t xml:space="preserve">the territory of </w:t>
      </w:r>
      <w:r w:rsidRPr="00091392">
        <w:t>an administration</w:t>
      </w:r>
      <w:r w:rsidR="00995242" w:rsidRPr="00091392">
        <w:t>,</w:t>
      </w:r>
      <w:r w:rsidRPr="00091392">
        <w:t xml:space="preserve"> shall be subject to the prior agreement of that administration (see also </w:t>
      </w:r>
      <w:r w:rsidRPr="00091392">
        <w:rPr>
          <w:i/>
        </w:rPr>
        <w:t>resolves 1.2.</w:t>
      </w:r>
      <w:r w:rsidR="007C1481">
        <w:rPr>
          <w:i/>
        </w:rPr>
        <w:t>6</w:t>
      </w:r>
      <w:r w:rsidRPr="00091392">
        <w:t xml:space="preserve"> of this Resolution).</w:t>
      </w:r>
    </w:p>
    <w:p w14:paraId="229217CD" w14:textId="77777777" w:rsidR="004F5C50" w:rsidRPr="00091392" w:rsidRDefault="004F5C50" w:rsidP="004F5C50">
      <w:pPr>
        <w:pStyle w:val="AnnexNo"/>
        <w:rPr>
          <w:lang w:eastAsia="zh-CN"/>
        </w:rPr>
      </w:pPr>
      <w:bookmarkStart w:id="31" w:name="_Toc119922768"/>
      <w:bookmarkEnd w:id="30"/>
      <w:r w:rsidRPr="00091392">
        <w:rPr>
          <w:lang w:eastAsia="zh-CN"/>
        </w:rPr>
        <w:t>ANNEX 3 TO draft new RESOLUTION [</w:t>
      </w:r>
      <w:r w:rsidRPr="00091392">
        <w:t>EUR-</w:t>
      </w:r>
      <w:r w:rsidRPr="00091392">
        <w:rPr>
          <w:lang w:eastAsia="zh-CN"/>
        </w:rPr>
        <w:t>A115</w:t>
      </w:r>
      <w:r w:rsidRPr="00091392">
        <w:t>-ESIM-13GHZ</w:t>
      </w:r>
      <w:r w:rsidRPr="00091392">
        <w:rPr>
          <w:lang w:eastAsia="zh-CN"/>
        </w:rPr>
        <w:t>] (WRC</w:t>
      </w:r>
      <w:r w:rsidRPr="00091392">
        <w:rPr>
          <w:lang w:eastAsia="zh-CN"/>
        </w:rPr>
        <w:noBreakHyphen/>
        <w:t>23)</w:t>
      </w:r>
      <w:bookmarkEnd w:id="31"/>
    </w:p>
    <w:p w14:paraId="59A7C872" w14:textId="77777777" w:rsidR="004F5C50" w:rsidRPr="00091392" w:rsidRDefault="004F5C50" w:rsidP="004F5C50">
      <w:pPr>
        <w:pStyle w:val="Annextitle"/>
        <w:rPr>
          <w:lang w:eastAsia="zh-CN"/>
        </w:rPr>
      </w:pPr>
      <w:r w:rsidRPr="00091392">
        <w:rPr>
          <w:lang w:eastAsia="zh-CN"/>
        </w:rPr>
        <w:t xml:space="preserve">Provisions for earth stations in motion </w:t>
      </w:r>
      <w:r w:rsidRPr="00091392">
        <w:t>on</w:t>
      </w:r>
      <w:r w:rsidRPr="00091392">
        <w:rPr>
          <w:lang w:eastAsia="zh-CN"/>
        </w:rPr>
        <w:t xml:space="preserve"> aircraft and vessels to protect </w:t>
      </w:r>
      <w:r w:rsidRPr="00091392">
        <w:rPr>
          <w:lang w:eastAsia="zh-CN"/>
        </w:rPr>
        <w:br/>
        <w:t>non-GSO FSS in the frequency band 12.75-13.25 GHz</w:t>
      </w:r>
    </w:p>
    <w:p w14:paraId="14C1A75E" w14:textId="79CB7CC1" w:rsidR="004F5C50" w:rsidRPr="00091392" w:rsidRDefault="004F5C50" w:rsidP="004F5C50">
      <w:pPr>
        <w:pStyle w:val="Normalaftertitle"/>
        <w:keepNext/>
      </w:pPr>
      <w:r w:rsidRPr="00091392">
        <w:t>1</w:t>
      </w:r>
      <w:r w:rsidRPr="00091392">
        <w:tab/>
        <w:t xml:space="preserve">In order to protect the non-GSO FSS systems referred to in </w:t>
      </w:r>
      <w:r w:rsidRPr="00091392">
        <w:rPr>
          <w:i/>
        </w:rPr>
        <w:t>resolves </w:t>
      </w:r>
      <w:r w:rsidRPr="00091392">
        <w:t>1.1.</w:t>
      </w:r>
      <w:r w:rsidR="007C1481">
        <w:t>6</w:t>
      </w:r>
      <w:r w:rsidRPr="00091392">
        <w:t xml:space="preserve"> of this Resolution in the frequency band 12.75-13.25 GHz, ESIMs shall not exceed the following operational limits:</w:t>
      </w:r>
    </w:p>
    <w:p w14:paraId="643E6E7A" w14:textId="77777777" w:rsidR="004F5C50" w:rsidRPr="00091392" w:rsidRDefault="004F5C50" w:rsidP="004F5C50">
      <w:pPr>
        <w:pStyle w:val="enumlev1"/>
      </w:pPr>
      <w:r w:rsidRPr="00091392">
        <w:t>a)</w:t>
      </w:r>
      <w:r w:rsidRPr="00091392">
        <w:tab/>
        <w:t>on-axis e.i.r.p. density of 49 dB(W/1 MHz) for an ESIM with an antenna maximum gain lower than 38.5 </w:t>
      </w:r>
      <w:proofErr w:type="spellStart"/>
      <w:r w:rsidRPr="00091392">
        <w:t>dBi</w:t>
      </w:r>
      <w:proofErr w:type="spellEnd"/>
      <w:r w:rsidRPr="00091392">
        <w:t>;</w:t>
      </w:r>
    </w:p>
    <w:p w14:paraId="4A213A67" w14:textId="77777777" w:rsidR="004F5C50" w:rsidRPr="00091392" w:rsidRDefault="004F5C50" w:rsidP="004F5C50">
      <w:pPr>
        <w:pStyle w:val="enumlev1"/>
      </w:pPr>
      <w:r w:rsidRPr="00091392">
        <w:t>b)</w:t>
      </w:r>
      <w:r w:rsidRPr="00091392">
        <w:tab/>
        <w:t>on-axis e.i.r.p. density of 54 dB(W/1 MHz) for an ESIM with an antenna maximum gain equal to or greater than 38.5 </w:t>
      </w:r>
      <w:proofErr w:type="spellStart"/>
      <w:r w:rsidRPr="00091392">
        <w:t>dBi</w:t>
      </w:r>
      <w:proofErr w:type="spellEnd"/>
      <w:r w:rsidRPr="00091392">
        <w:t xml:space="preserve"> but lower than 45 </w:t>
      </w:r>
      <w:proofErr w:type="spellStart"/>
      <w:r w:rsidRPr="00091392">
        <w:t>dBi</w:t>
      </w:r>
      <w:proofErr w:type="spellEnd"/>
      <w:r w:rsidRPr="00091392">
        <w:t>;</w:t>
      </w:r>
    </w:p>
    <w:p w14:paraId="77CA5376" w14:textId="77777777" w:rsidR="004F5C50" w:rsidRPr="00091392" w:rsidRDefault="004F5C50" w:rsidP="004F5C50">
      <w:pPr>
        <w:pStyle w:val="enumlev1"/>
      </w:pPr>
      <w:r w:rsidRPr="00091392">
        <w:t>c)</w:t>
      </w:r>
      <w:r w:rsidRPr="00091392">
        <w:tab/>
        <w:t>on-axis e.i.r.p. density of 57.5 dB(W/1 MHz) for an ESIM with an antenna maximum gain equal to or greater than 45 </w:t>
      </w:r>
      <w:proofErr w:type="spellStart"/>
      <w:r w:rsidRPr="00091392">
        <w:t>dBi</w:t>
      </w:r>
      <w:proofErr w:type="spellEnd"/>
      <w:r w:rsidRPr="00091392">
        <w:t>;</w:t>
      </w:r>
    </w:p>
    <w:p w14:paraId="27F0D21A" w14:textId="77777777" w:rsidR="004F5C50" w:rsidRPr="00091392" w:rsidRDefault="004F5C50" w:rsidP="004F5C50">
      <w:pPr>
        <w:pStyle w:val="enumlev1"/>
        <w:spacing w:after="120"/>
      </w:pPr>
      <w:r w:rsidRPr="00091392">
        <w:t>d)</w:t>
      </w:r>
      <w:r w:rsidRPr="00091392">
        <w:tab/>
        <w:t xml:space="preserve">e.i.r.p. density for any off-axis angle </w:t>
      </w:r>
      <w:r w:rsidRPr="00091392">
        <w:rPr>
          <w:rFonts w:ascii="Symbol" w:eastAsia="Symbol" w:hAnsi="Symbol" w:cs="Symbol"/>
        </w:rPr>
        <w:t></w:t>
      </w:r>
      <w:r w:rsidRPr="00091392">
        <w:t xml:space="preserve"> which is 3° or more off the main-lobe axis of an ESIM antenna and outside 3° of the GSO arc:</w:t>
      </w:r>
    </w:p>
    <w:tbl>
      <w:tblPr>
        <w:tblW w:w="0" w:type="auto"/>
        <w:jc w:val="center"/>
        <w:tblCellMar>
          <w:left w:w="0" w:type="dxa"/>
          <w:right w:w="0" w:type="dxa"/>
        </w:tblCellMar>
        <w:tblLook w:val="04A0" w:firstRow="1" w:lastRow="0" w:firstColumn="1" w:lastColumn="0" w:noHBand="0" w:noVBand="1"/>
      </w:tblPr>
      <w:tblGrid>
        <w:gridCol w:w="2307"/>
        <w:gridCol w:w="1534"/>
        <w:gridCol w:w="2105"/>
      </w:tblGrid>
      <w:tr w:rsidR="004F5C50" w:rsidRPr="00091392" w14:paraId="3BB5B2FD" w14:textId="77777777" w:rsidTr="002133DC">
        <w:trPr>
          <w:jc w:val="center"/>
        </w:trPr>
        <w:tc>
          <w:tcPr>
            <w:tcW w:w="2307" w:type="dxa"/>
            <w:hideMark/>
          </w:tcPr>
          <w:p w14:paraId="5CB8E937" w14:textId="77777777" w:rsidR="004F5C50" w:rsidRPr="00091392" w:rsidRDefault="004F5C50" w:rsidP="002133DC">
            <w:pPr>
              <w:keepNext/>
              <w:keepLines/>
              <w:tabs>
                <w:tab w:val="decimal" w:pos="249"/>
                <w:tab w:val="left" w:pos="2608"/>
                <w:tab w:val="left" w:pos="3345"/>
              </w:tabs>
              <w:spacing w:before="80"/>
              <w:jc w:val="center"/>
              <w:rPr>
                <w:i/>
                <w:color w:val="000000"/>
              </w:rPr>
            </w:pPr>
            <w:r w:rsidRPr="00091392">
              <w:rPr>
                <w:i/>
                <w:color w:val="000000"/>
              </w:rPr>
              <w:t>Off-axis angle</w:t>
            </w:r>
          </w:p>
        </w:tc>
        <w:tc>
          <w:tcPr>
            <w:tcW w:w="3639" w:type="dxa"/>
            <w:gridSpan w:val="2"/>
            <w:hideMark/>
          </w:tcPr>
          <w:p w14:paraId="3CD7BE8B" w14:textId="77777777" w:rsidR="004F5C50" w:rsidRPr="00091392" w:rsidRDefault="004F5C50" w:rsidP="002133DC">
            <w:pPr>
              <w:keepNext/>
              <w:keepLines/>
              <w:tabs>
                <w:tab w:val="left" w:pos="319"/>
                <w:tab w:val="left" w:pos="2608"/>
                <w:tab w:val="left" w:pos="3345"/>
              </w:tabs>
              <w:spacing w:before="80"/>
              <w:jc w:val="center"/>
              <w:rPr>
                <w:i/>
                <w:color w:val="000000"/>
              </w:rPr>
            </w:pPr>
            <w:r w:rsidRPr="00091392">
              <w:rPr>
                <w:i/>
                <w:color w:val="000000"/>
              </w:rPr>
              <w:t>Maximum e.i.r.p. density</w:t>
            </w:r>
          </w:p>
        </w:tc>
      </w:tr>
      <w:tr w:rsidR="004F5C50" w:rsidRPr="00091392" w14:paraId="49ABFE44" w14:textId="77777777" w:rsidTr="002133DC">
        <w:trPr>
          <w:jc w:val="center"/>
        </w:trPr>
        <w:tc>
          <w:tcPr>
            <w:tcW w:w="2307" w:type="dxa"/>
            <w:vAlign w:val="bottom"/>
            <w:hideMark/>
          </w:tcPr>
          <w:p w14:paraId="44A05B3E" w14:textId="77777777" w:rsidR="004F5C50" w:rsidRPr="00091392" w:rsidRDefault="004F5C50" w:rsidP="002133DC">
            <w:pPr>
              <w:tabs>
                <w:tab w:val="clear" w:pos="1134"/>
                <w:tab w:val="right" w:pos="851"/>
                <w:tab w:val="left" w:pos="952"/>
              </w:tabs>
              <w:rPr>
                <w:color w:val="000000"/>
              </w:rPr>
            </w:pPr>
            <w:r w:rsidRPr="00091392">
              <w:rPr>
                <w:color w:val="000000"/>
              </w:rPr>
              <w:tab/>
              <w:t>3</w:t>
            </w:r>
            <w:r w:rsidRPr="00091392">
              <w:rPr>
                <w:rFonts w:ascii="Symbol" w:hAnsi="Symbol"/>
                <w:color w:val="000000"/>
              </w:rPr>
              <w:t></w:t>
            </w:r>
            <w:r w:rsidRPr="00091392">
              <w:rPr>
                <w:rFonts w:ascii="Symbol" w:hAnsi="Symbol"/>
                <w:color w:val="000000"/>
              </w:rPr>
              <w:tab/>
            </w:r>
            <w:r w:rsidRPr="00091392">
              <w:rPr>
                <w:rFonts w:ascii="Symbol" w:hAnsi="Symbol"/>
                <w:color w:val="000000"/>
              </w:rPr>
              <w:t></w:t>
            </w:r>
            <w:r w:rsidRPr="00091392">
              <w:rPr>
                <w:rFonts w:ascii="Symbol" w:hAnsi="Symbol"/>
                <w:color w:val="000000"/>
              </w:rPr>
              <w:t></w:t>
            </w:r>
            <w:r w:rsidRPr="00091392">
              <w:rPr>
                <w:rFonts w:ascii="Symbol" w:hAnsi="Symbol"/>
                <w:color w:val="000000"/>
              </w:rPr>
              <w:t></w:t>
            </w:r>
            <w:r w:rsidRPr="00091392">
              <w:rPr>
                <w:rFonts w:ascii="Symbol" w:hAnsi="Symbol"/>
                <w:color w:val="000000"/>
              </w:rPr>
              <w:t></w:t>
            </w:r>
            <w:r w:rsidRPr="00091392">
              <w:rPr>
                <w:rFonts w:ascii="Symbol" w:hAnsi="Symbol"/>
                <w:color w:val="000000"/>
              </w:rPr>
              <w:t></w:t>
            </w:r>
            <w:r w:rsidRPr="00091392">
              <w:rPr>
                <w:rFonts w:ascii="Symbol" w:hAnsi="Symbol"/>
                <w:color w:val="000000"/>
              </w:rPr>
              <w:t></w:t>
            </w:r>
            <w:r w:rsidRPr="00091392">
              <w:rPr>
                <w:color w:val="000000"/>
              </w:rPr>
              <w:t>31.6</w:t>
            </w:r>
            <w:r w:rsidRPr="00091392">
              <w:t>°</w:t>
            </w:r>
          </w:p>
        </w:tc>
        <w:tc>
          <w:tcPr>
            <w:tcW w:w="1534" w:type="dxa"/>
            <w:vAlign w:val="center"/>
            <w:hideMark/>
          </w:tcPr>
          <w:p w14:paraId="56D9305D" w14:textId="77777777" w:rsidR="004F5C50" w:rsidRPr="00091392" w:rsidRDefault="004F5C50" w:rsidP="002133DC">
            <w:pPr>
              <w:tabs>
                <w:tab w:val="left" w:pos="1474"/>
              </w:tabs>
              <w:spacing w:before="80"/>
              <w:ind w:right="114" w:firstLine="7"/>
              <w:jc w:val="right"/>
              <w:rPr>
                <w:color w:val="000000"/>
              </w:rPr>
            </w:pPr>
            <w:r w:rsidRPr="00091392">
              <w:rPr>
                <w:color w:val="000000"/>
              </w:rPr>
              <w:t>37 − 25 log</w:t>
            </w:r>
            <w:r w:rsidRPr="00091392">
              <w:rPr>
                <w:rFonts w:ascii="Symbol" w:hAnsi="Symbol"/>
                <w:color w:val="000000"/>
              </w:rPr>
              <w:t></w:t>
            </w:r>
          </w:p>
        </w:tc>
        <w:tc>
          <w:tcPr>
            <w:tcW w:w="2105" w:type="dxa"/>
            <w:hideMark/>
          </w:tcPr>
          <w:p w14:paraId="65214DA1" w14:textId="77777777" w:rsidR="004F5C50" w:rsidRPr="00091392" w:rsidRDefault="004F5C50" w:rsidP="002133DC">
            <w:pPr>
              <w:tabs>
                <w:tab w:val="left" w:pos="1474"/>
              </w:tabs>
              <w:spacing w:before="80"/>
              <w:ind w:left="112" w:firstLine="7"/>
              <w:rPr>
                <w:color w:val="000000"/>
              </w:rPr>
            </w:pPr>
            <w:r w:rsidRPr="00091392">
              <w:rPr>
                <w:color w:val="000000"/>
              </w:rPr>
              <w:t>dB(W/40 kHz)</w:t>
            </w:r>
          </w:p>
        </w:tc>
      </w:tr>
      <w:tr w:rsidR="004F5C50" w:rsidRPr="00091392" w14:paraId="30D79627" w14:textId="77777777" w:rsidTr="002133DC">
        <w:trPr>
          <w:jc w:val="center"/>
        </w:trPr>
        <w:tc>
          <w:tcPr>
            <w:tcW w:w="2307" w:type="dxa"/>
            <w:vAlign w:val="bottom"/>
            <w:hideMark/>
          </w:tcPr>
          <w:p w14:paraId="66465C4E" w14:textId="77777777" w:rsidR="004F5C50" w:rsidRPr="00091392" w:rsidRDefault="004F5C50" w:rsidP="002133DC">
            <w:pPr>
              <w:tabs>
                <w:tab w:val="clear" w:pos="1134"/>
                <w:tab w:val="right" w:pos="851"/>
                <w:tab w:val="left" w:pos="952"/>
              </w:tabs>
              <w:rPr>
                <w:color w:val="000000"/>
              </w:rPr>
            </w:pPr>
            <w:r w:rsidRPr="00091392">
              <w:rPr>
                <w:color w:val="000000"/>
              </w:rPr>
              <w:tab/>
              <w:t>31.6</w:t>
            </w:r>
            <w:r w:rsidRPr="00091392">
              <w:rPr>
                <w:rFonts w:ascii="Symbol" w:hAnsi="Symbol"/>
                <w:color w:val="000000"/>
              </w:rPr>
              <w:t></w:t>
            </w:r>
            <w:r w:rsidRPr="00091392">
              <w:rPr>
                <w:color w:val="000000"/>
              </w:rPr>
              <w:tab/>
            </w:r>
            <w:r w:rsidRPr="00091392">
              <w:rPr>
                <w:rFonts w:ascii="Symbol" w:hAnsi="Symbol"/>
                <w:color w:val="000000"/>
              </w:rPr>
              <w:t></w:t>
            </w:r>
            <w:r w:rsidRPr="00091392">
              <w:rPr>
                <w:rFonts w:ascii="Symbol" w:hAnsi="Symbol"/>
                <w:color w:val="000000"/>
              </w:rPr>
              <w:t></w:t>
            </w:r>
            <w:r w:rsidRPr="00091392">
              <w:rPr>
                <w:rFonts w:ascii="Symbol" w:hAnsi="Symbol"/>
                <w:color w:val="000000"/>
              </w:rPr>
              <w:t></w:t>
            </w:r>
            <w:r w:rsidRPr="00091392">
              <w:rPr>
                <w:rFonts w:ascii="Symbol" w:hAnsi="Symbol"/>
                <w:color w:val="000000"/>
              </w:rPr>
              <w:t></w:t>
            </w:r>
            <w:r w:rsidRPr="00091392">
              <w:rPr>
                <w:rFonts w:ascii="Symbol" w:hAnsi="Symbol"/>
                <w:color w:val="000000"/>
              </w:rPr>
              <w:t></w:t>
            </w:r>
            <w:r w:rsidRPr="00091392">
              <w:rPr>
                <w:color w:val="000000"/>
              </w:rPr>
              <w:t xml:space="preserve"> 180</w:t>
            </w:r>
            <w:r w:rsidRPr="00091392">
              <w:rPr>
                <w:rFonts w:ascii="Symbol" w:hAnsi="Symbol"/>
                <w:color w:val="000000"/>
              </w:rPr>
              <w:t></w:t>
            </w:r>
          </w:p>
        </w:tc>
        <w:tc>
          <w:tcPr>
            <w:tcW w:w="1534" w:type="dxa"/>
            <w:vAlign w:val="center"/>
            <w:hideMark/>
          </w:tcPr>
          <w:p w14:paraId="345001DD" w14:textId="77777777" w:rsidR="004F5C50" w:rsidRPr="00091392" w:rsidRDefault="004F5C50" w:rsidP="002133DC">
            <w:pPr>
              <w:tabs>
                <w:tab w:val="left" w:pos="567"/>
                <w:tab w:val="left" w:pos="737"/>
                <w:tab w:val="left" w:pos="1474"/>
              </w:tabs>
              <w:ind w:right="114"/>
              <w:jc w:val="right"/>
              <w:rPr>
                <w:color w:val="000000"/>
              </w:rPr>
            </w:pPr>
            <w:r w:rsidRPr="00091392">
              <w:rPr>
                <w:color w:val="000000"/>
              </w:rPr>
              <w:t>−0.5</w:t>
            </w:r>
          </w:p>
        </w:tc>
        <w:tc>
          <w:tcPr>
            <w:tcW w:w="2105" w:type="dxa"/>
            <w:hideMark/>
          </w:tcPr>
          <w:p w14:paraId="7C6459D7" w14:textId="77777777" w:rsidR="004F5C50" w:rsidRPr="00091392" w:rsidRDefault="004F5C50" w:rsidP="002133DC">
            <w:pPr>
              <w:tabs>
                <w:tab w:val="left" w:pos="567"/>
                <w:tab w:val="left" w:pos="737"/>
                <w:tab w:val="left" w:pos="1474"/>
              </w:tabs>
              <w:ind w:left="112"/>
              <w:rPr>
                <w:color w:val="000000"/>
              </w:rPr>
            </w:pPr>
            <w:r w:rsidRPr="00091392">
              <w:rPr>
                <w:color w:val="000000"/>
              </w:rPr>
              <w:t>dB(W/40 kHz)</w:t>
            </w:r>
          </w:p>
        </w:tc>
      </w:tr>
    </w:tbl>
    <w:p w14:paraId="59A8122F" w14:textId="77777777" w:rsidR="004F5C50" w:rsidRPr="00091392" w:rsidRDefault="004F5C50" w:rsidP="004F5C50">
      <w:pPr>
        <w:spacing w:before="0"/>
      </w:pPr>
    </w:p>
    <w:p w14:paraId="1FCE81DF" w14:textId="77777777" w:rsidR="004F5C50" w:rsidRPr="00091392" w:rsidRDefault="004F5C50" w:rsidP="004F5C50">
      <w:r w:rsidRPr="00091392">
        <w:t>2</w:t>
      </w:r>
      <w:r w:rsidRPr="00091392">
        <w:tab/>
        <w:t>the Radiocommunication Bureau shall not make any examination or finding with respect to compliance with this Annex under either Article 9 or 11.</w:t>
      </w:r>
    </w:p>
    <w:p w14:paraId="505917F6" w14:textId="77777777" w:rsidR="004F5C50" w:rsidRPr="00091392" w:rsidRDefault="004F5C50" w:rsidP="004F5C50">
      <w:pPr>
        <w:pStyle w:val="AnnexNo"/>
      </w:pPr>
      <w:bookmarkStart w:id="32" w:name="_Toc119922769"/>
      <w:r w:rsidRPr="00091392">
        <w:t xml:space="preserve">Annex </w:t>
      </w:r>
      <w:r w:rsidRPr="00091392">
        <w:rPr>
          <w:lang w:eastAsia="ko-KR"/>
        </w:rPr>
        <w:t>4</w:t>
      </w:r>
      <w:r w:rsidRPr="00091392">
        <w:t xml:space="preserve"> to draft new Resolution </w:t>
      </w:r>
      <w:r w:rsidR="004F6AF4" w:rsidRPr="00091392">
        <w:rPr>
          <w:lang w:eastAsia="zh-CN"/>
        </w:rPr>
        <w:t>[</w:t>
      </w:r>
      <w:r w:rsidR="004F6AF4" w:rsidRPr="00091392">
        <w:t>EUR-</w:t>
      </w:r>
      <w:r w:rsidR="004F6AF4" w:rsidRPr="00091392">
        <w:rPr>
          <w:lang w:eastAsia="zh-CN"/>
        </w:rPr>
        <w:t>A115</w:t>
      </w:r>
      <w:r w:rsidR="004F6AF4" w:rsidRPr="00091392">
        <w:t>-ESIM-13GHZ</w:t>
      </w:r>
      <w:r w:rsidR="004F6AF4" w:rsidRPr="00091392">
        <w:rPr>
          <w:lang w:eastAsia="zh-CN"/>
        </w:rPr>
        <w:t xml:space="preserve">] </w:t>
      </w:r>
      <w:r w:rsidRPr="00091392">
        <w:t>(WRC</w:t>
      </w:r>
      <w:r w:rsidRPr="00091392">
        <w:noBreakHyphen/>
        <w:t>23)</w:t>
      </w:r>
      <w:bookmarkEnd w:id="32"/>
    </w:p>
    <w:p w14:paraId="04F90AF1" w14:textId="77777777" w:rsidR="004F5C50" w:rsidRPr="00091392" w:rsidRDefault="004F5C50" w:rsidP="004F5C50">
      <w:pPr>
        <w:pStyle w:val="Annextitle"/>
        <w:rPr>
          <w:lang w:eastAsia="ko-KR"/>
        </w:rPr>
      </w:pPr>
      <w:bookmarkStart w:id="33" w:name="_Hlk130482521"/>
      <w:r w:rsidRPr="00091392">
        <w:rPr>
          <w:lang w:eastAsia="ko-KR"/>
        </w:rPr>
        <w:t xml:space="preserve">Methodology </w:t>
      </w:r>
      <w:r w:rsidR="00995242" w:rsidRPr="00091392">
        <w:rPr>
          <w:lang w:eastAsia="ko-KR"/>
        </w:rPr>
        <w:t>for</w:t>
      </w:r>
      <w:r w:rsidRPr="00091392">
        <w:rPr>
          <w:lang w:eastAsia="ko-KR"/>
        </w:rPr>
        <w:t xml:space="preserve"> </w:t>
      </w:r>
      <w:r w:rsidRPr="00091392">
        <w:t>examin</w:t>
      </w:r>
      <w:r w:rsidR="00995242" w:rsidRPr="00091392">
        <w:t xml:space="preserve">ing the compliance of an aeronautical earth station </w:t>
      </w:r>
      <w:r w:rsidR="002E5FA9" w:rsidRPr="00091392">
        <w:t>in motion</w:t>
      </w:r>
      <w:r w:rsidR="00CF381B" w:rsidRPr="00091392">
        <w:t xml:space="preserve"> </w:t>
      </w:r>
      <w:r w:rsidR="00CF381B" w:rsidRPr="00091392">
        <w:rPr>
          <w:lang w:eastAsia="ko-KR"/>
        </w:rPr>
        <w:t>(</w:t>
      </w:r>
      <w:r w:rsidRPr="00091392">
        <w:rPr>
          <w:lang w:eastAsia="ko-KR"/>
        </w:rPr>
        <w:t>A</w:t>
      </w:r>
      <w:r w:rsidRPr="00091392">
        <w:rPr>
          <w:lang w:eastAsia="ko-KR"/>
        </w:rPr>
        <w:noBreakHyphen/>
        <w:t>ESIM</w:t>
      </w:r>
      <w:r w:rsidR="00CF381B" w:rsidRPr="00091392">
        <w:rPr>
          <w:lang w:eastAsia="ko-KR"/>
        </w:rPr>
        <w:t>)</w:t>
      </w:r>
      <w:r w:rsidRPr="00091392">
        <w:rPr>
          <w:lang w:eastAsia="ko-KR"/>
        </w:rPr>
        <w:t xml:space="preserve"> </w:t>
      </w:r>
      <w:r w:rsidR="00CF381B" w:rsidRPr="00091392">
        <w:rPr>
          <w:lang w:eastAsia="ko-KR"/>
        </w:rPr>
        <w:t xml:space="preserve">communicating with geostationary space stations in the fixed-satellite service in the 12.75-13.25 GHz </w:t>
      </w:r>
      <w:r w:rsidR="00EC1D83" w:rsidRPr="00091392">
        <w:rPr>
          <w:lang w:eastAsia="ko-KR"/>
        </w:rPr>
        <w:t xml:space="preserve">frequency </w:t>
      </w:r>
      <w:r w:rsidR="00CF381B" w:rsidRPr="00091392">
        <w:rPr>
          <w:lang w:eastAsia="ko-KR"/>
        </w:rPr>
        <w:t>band</w:t>
      </w:r>
      <w:r w:rsidR="00EC1D83" w:rsidRPr="00091392">
        <w:rPr>
          <w:lang w:eastAsia="ko-KR"/>
        </w:rPr>
        <w:t xml:space="preserve"> </w:t>
      </w:r>
      <w:r w:rsidRPr="00091392">
        <w:rPr>
          <w:lang w:eastAsia="ko-KR"/>
        </w:rPr>
        <w:t xml:space="preserve">with </w:t>
      </w:r>
      <w:r w:rsidR="002E5FA9" w:rsidRPr="00091392">
        <w:rPr>
          <w:lang w:eastAsia="zh-CN"/>
        </w:rPr>
        <w:t xml:space="preserve">a set of pre-established </w:t>
      </w:r>
      <w:r w:rsidRPr="00091392">
        <w:rPr>
          <w:lang w:eastAsia="ko-KR"/>
        </w:rPr>
        <w:t>pfd limits in Part II of Annex 2</w:t>
      </w:r>
      <w:r w:rsidR="002E5FA9" w:rsidRPr="00091392">
        <w:t xml:space="preserve"> on the Earth’s surface</w:t>
      </w:r>
    </w:p>
    <w:bookmarkEnd w:id="33"/>
    <w:p w14:paraId="61257978" w14:textId="77777777" w:rsidR="00700CF9" w:rsidRPr="00091392" w:rsidRDefault="00700CF9" w:rsidP="00700CF9">
      <w:pPr>
        <w:pStyle w:val="Titre1"/>
      </w:pPr>
      <w:r w:rsidRPr="00091392">
        <w:t>1</w:t>
      </w:r>
      <w:r w:rsidRPr="00091392">
        <w:tab/>
        <w:t>Overview</w:t>
      </w:r>
    </w:p>
    <w:p w14:paraId="75B1DA17" w14:textId="77777777" w:rsidR="00700CF9" w:rsidRPr="00091392" w:rsidRDefault="00700CF9" w:rsidP="00700CF9">
      <w:pPr>
        <w:jc w:val="both"/>
      </w:pPr>
      <w:r w:rsidRPr="00091392">
        <w:rPr>
          <w:lang w:eastAsia="zh-CN"/>
        </w:rPr>
        <w:t>The methodology below is a functional description to conduct examination of A-ESIM operating with GSO satellite networks and their conformity with power-flux density limits specified in Part II of Annex 2.</w:t>
      </w:r>
    </w:p>
    <w:p w14:paraId="43089AF8" w14:textId="77777777" w:rsidR="00700CF9" w:rsidRPr="00091392" w:rsidRDefault="00700CF9" w:rsidP="00700CF9">
      <w:pPr>
        <w:pStyle w:val="Titre1"/>
      </w:pPr>
      <w:r w:rsidRPr="00091392">
        <w:t>2</w:t>
      </w:r>
      <w:r w:rsidRPr="00091392">
        <w:tab/>
        <w:t>A-ESIM parameters required for the examination</w:t>
      </w:r>
    </w:p>
    <w:p w14:paraId="3C2DE440" w14:textId="77777777" w:rsidR="00700CF9" w:rsidRPr="00091392" w:rsidRDefault="00700CF9" w:rsidP="00700CF9">
      <w:pPr>
        <w:jc w:val="both"/>
        <w:rPr>
          <w:lang w:eastAsia="zh-CN"/>
        </w:rPr>
      </w:pPr>
      <w:r w:rsidRPr="00091392">
        <w:rPr>
          <w:lang w:eastAsia="zh-CN"/>
        </w:rPr>
        <w:t>To conduct the relevant examination of A-ESIM and their conformity with respect to the pfd limits, the following parameters are required:</w:t>
      </w:r>
    </w:p>
    <w:p w14:paraId="479A4204" w14:textId="77777777" w:rsidR="00700CF9" w:rsidRPr="00091392" w:rsidRDefault="00700CF9" w:rsidP="00700CF9">
      <w:pPr>
        <w:pStyle w:val="enumlev1"/>
      </w:pPr>
      <w:r w:rsidRPr="00091392">
        <w:lastRenderedPageBreak/>
        <w:t>‒</w:t>
      </w:r>
      <w:r w:rsidRPr="00091392">
        <w:tab/>
        <w:t>Satellite network name</w:t>
      </w:r>
    </w:p>
    <w:p w14:paraId="03E37A55" w14:textId="77777777" w:rsidR="00DA0E80" w:rsidRPr="00091392" w:rsidRDefault="00DA0E80" w:rsidP="00DA0E80">
      <w:pPr>
        <w:pStyle w:val="enumlev1"/>
      </w:pPr>
      <w:r w:rsidRPr="00091392">
        <w:t>‒</w:t>
      </w:r>
      <w:r w:rsidRPr="00091392">
        <w:tab/>
        <w:t>GSO satellite longitude</w:t>
      </w:r>
    </w:p>
    <w:p w14:paraId="48D8D16A" w14:textId="77777777" w:rsidR="00DA0E80" w:rsidRPr="00091392" w:rsidRDefault="00DA0E80" w:rsidP="00DA0E80">
      <w:pPr>
        <w:pStyle w:val="enumlev1"/>
      </w:pPr>
      <w:r w:rsidRPr="00091392">
        <w:t>‒</w:t>
      </w:r>
      <w:r w:rsidRPr="00091392">
        <w:tab/>
        <w:t>GSO service area latitude bounds</w:t>
      </w:r>
    </w:p>
    <w:p w14:paraId="40E6B4BC" w14:textId="77777777" w:rsidR="00DA0E80" w:rsidRPr="00091392" w:rsidRDefault="00DA0E80" w:rsidP="00DA0E80">
      <w:pPr>
        <w:pStyle w:val="enumlev1"/>
      </w:pPr>
      <w:r w:rsidRPr="00091392">
        <w:t>‒</w:t>
      </w:r>
      <w:r w:rsidRPr="00091392">
        <w:tab/>
        <w:t>GSO service area longitude bounds</w:t>
      </w:r>
    </w:p>
    <w:p w14:paraId="6DB07958" w14:textId="77777777" w:rsidR="00700CF9" w:rsidRPr="00091392" w:rsidRDefault="00700CF9" w:rsidP="00700CF9">
      <w:pPr>
        <w:pStyle w:val="enumlev1"/>
      </w:pPr>
      <w:bookmarkStart w:id="34" w:name="_Hlk139893960"/>
      <w:r w:rsidRPr="00091392">
        <w:t>‒</w:t>
      </w:r>
      <w:r w:rsidRPr="00091392">
        <w:tab/>
        <w:t>A-ESIM peak antenna gain</w:t>
      </w:r>
      <w:bookmarkEnd w:id="34"/>
    </w:p>
    <w:p w14:paraId="262C1823" w14:textId="77777777" w:rsidR="00700CF9" w:rsidRPr="00091392" w:rsidRDefault="00700CF9" w:rsidP="00700CF9">
      <w:pPr>
        <w:pStyle w:val="enumlev1"/>
      </w:pPr>
      <w:r w:rsidRPr="00091392">
        <w:t>‒</w:t>
      </w:r>
      <w:r w:rsidRPr="00091392">
        <w:tab/>
        <w:t>A-ESIM minimum elevation</w:t>
      </w:r>
    </w:p>
    <w:p w14:paraId="04A6B13D" w14:textId="77777777" w:rsidR="00700CF9" w:rsidRPr="00091392" w:rsidRDefault="00700CF9" w:rsidP="00700CF9">
      <w:pPr>
        <w:pStyle w:val="enumlev1"/>
      </w:pPr>
      <w:r w:rsidRPr="00091392">
        <w:t>‒</w:t>
      </w:r>
      <w:r w:rsidRPr="00091392">
        <w:tab/>
        <w:t>A-ESIM power density and bandwidth as given in Table 1</w:t>
      </w:r>
    </w:p>
    <w:p w14:paraId="09EA1F52" w14:textId="77777777" w:rsidR="00700CF9" w:rsidRPr="00091392" w:rsidRDefault="00700CF9" w:rsidP="00700CF9">
      <w:pPr>
        <w:pStyle w:val="enumlev1"/>
        <w:rPr>
          <w:lang w:eastAsia="zh-CN"/>
        </w:rPr>
      </w:pPr>
      <w:r w:rsidRPr="00091392">
        <w:t>‒</w:t>
      </w:r>
      <w:r w:rsidRPr="00091392">
        <w:tab/>
        <w:t>Fuselage attenuation mask expressed as a function of the angle below the horizon of the A-ESIM</w:t>
      </w:r>
      <w:r w:rsidRPr="00091392">
        <w:rPr>
          <w:lang w:eastAsia="zh-CN"/>
        </w:rPr>
        <w:t xml:space="preserve"> based on ITU-R </w:t>
      </w:r>
      <w:r w:rsidR="00EC1D83" w:rsidRPr="00091392">
        <w:rPr>
          <w:lang w:eastAsia="zh-CN"/>
        </w:rPr>
        <w:t>R</w:t>
      </w:r>
      <w:r w:rsidRPr="00091392">
        <w:rPr>
          <w:lang w:eastAsia="zh-CN"/>
        </w:rPr>
        <w:t xml:space="preserve">eports or </w:t>
      </w:r>
      <w:r w:rsidR="00EC1D83" w:rsidRPr="00091392">
        <w:rPr>
          <w:lang w:eastAsia="zh-CN"/>
        </w:rPr>
        <w:t>R</w:t>
      </w:r>
      <w:r w:rsidRPr="00091392">
        <w:rPr>
          <w:lang w:eastAsia="zh-CN"/>
        </w:rPr>
        <w:t>ecommendations.</w:t>
      </w:r>
    </w:p>
    <w:p w14:paraId="75C03C11" w14:textId="77777777" w:rsidR="00700CF9" w:rsidRPr="00091392" w:rsidRDefault="00700CF9" w:rsidP="00700CF9">
      <w:pPr>
        <w:pStyle w:val="Titre1"/>
      </w:pPr>
      <w:r w:rsidRPr="00091392">
        <w:t>3</w:t>
      </w:r>
      <w:r w:rsidRPr="00091392">
        <w:tab/>
        <w:t xml:space="preserve">Examination methodology </w:t>
      </w:r>
    </w:p>
    <w:p w14:paraId="6ACD499D" w14:textId="77777777" w:rsidR="00700CF9" w:rsidRPr="00091392" w:rsidRDefault="00700CF9" w:rsidP="00700CF9">
      <w:pPr>
        <w:pStyle w:val="Titre2"/>
      </w:pPr>
      <w:r w:rsidRPr="00091392">
        <w:t>3.1</w:t>
      </w:r>
      <w:r w:rsidRPr="00091392">
        <w:tab/>
        <w:t>Introduction</w:t>
      </w:r>
    </w:p>
    <w:p w14:paraId="608E0C89" w14:textId="77777777" w:rsidR="00700CF9" w:rsidRPr="00091392" w:rsidRDefault="00700CF9" w:rsidP="00700CF9">
      <w:pPr>
        <w:jc w:val="both"/>
      </w:pPr>
      <w:r w:rsidRPr="00091392">
        <w:t xml:space="preserve">An A-ESIM can operate at different locations defined by latitude, longitude and altitude. This methodology determines the maximum allowable Power </w:t>
      </w:r>
      <w:proofErr w:type="spellStart"/>
      <w:r w:rsidRPr="00091392">
        <w:t>P</w:t>
      </w:r>
      <w:r w:rsidRPr="00091392">
        <w:rPr>
          <w:vertAlign w:val="subscript"/>
        </w:rPr>
        <w:t>j</w:t>
      </w:r>
      <w:proofErr w:type="spellEnd"/>
      <w:r w:rsidRPr="00091392" w:rsidDel="009549EB">
        <w:t xml:space="preserve"> </w:t>
      </w:r>
      <w:r w:rsidRPr="00091392">
        <w:t>for</w:t>
      </w:r>
      <w:r w:rsidRPr="00091392" w:rsidDel="00157511">
        <w:t xml:space="preserve"> </w:t>
      </w:r>
      <w:r w:rsidRPr="00091392">
        <w:t xml:space="preserve">an A-ESIM transmitter communicating with a GSO FSS satellite to ensure compliance with the pre-established pfd limits to protect terrestrial services, at all positions, for a defined set of altitude ranges. The methodology derives the </w:t>
      </w:r>
      <w:proofErr w:type="spellStart"/>
      <w:r w:rsidRPr="00091392">
        <w:t>P</w:t>
      </w:r>
      <w:r w:rsidRPr="00091392">
        <w:rPr>
          <w:vertAlign w:val="subscript"/>
        </w:rPr>
        <w:t>j</w:t>
      </w:r>
      <w:proofErr w:type="spellEnd"/>
      <w:r w:rsidRPr="00091392">
        <w:rPr>
          <w:vertAlign w:val="subscript"/>
        </w:rPr>
        <w:t xml:space="preserve"> </w:t>
      </w:r>
      <w:r w:rsidRPr="00091392">
        <w:t>taking into account the relevant loss and attenuation in the geometry considered.</w:t>
      </w:r>
    </w:p>
    <w:p w14:paraId="4483D164" w14:textId="77777777" w:rsidR="00700CF9" w:rsidRPr="00091392" w:rsidRDefault="00700CF9" w:rsidP="00700CF9">
      <w:pPr>
        <w:jc w:val="both"/>
        <w:rPr>
          <w:lang w:val="en-US"/>
        </w:rPr>
      </w:pPr>
      <w:r w:rsidRPr="00091392">
        <w:t xml:space="preserve">The methodology then compares the computed </w:t>
      </w:r>
      <w:proofErr w:type="spellStart"/>
      <w:r w:rsidRPr="00091392">
        <w:t>P</w:t>
      </w:r>
      <w:r w:rsidRPr="00091392">
        <w:rPr>
          <w:vertAlign w:val="subscript"/>
        </w:rPr>
        <w:t>j</w:t>
      </w:r>
      <w:proofErr w:type="spellEnd"/>
      <w:r w:rsidRPr="00091392">
        <w:t xml:space="preserve"> with the range of notified power for the A-ESIM emission. The minimum and the maximum powers values of the emission</w:t>
      </w:r>
      <w:r w:rsidRPr="00091392" w:rsidDel="005B3CDA">
        <w:t xml:space="preserve"> </w:t>
      </w:r>
      <m:oMath>
        <m:sSub>
          <m:sSubPr>
            <m:ctrlPr>
              <w:rPr>
                <w:rFonts w:ascii="Cambria Math" w:hAnsi="Cambria Math" w:cs="Calibri"/>
                <w:sz w:val="22"/>
                <w:szCs w:val="22"/>
              </w:rPr>
            </m:ctrlPr>
          </m:sSubPr>
          <m:e>
            <m:r>
              <w:rPr>
                <w:rFonts w:ascii="Cambria Math" w:hAnsi="Cambria Math"/>
              </w:rPr>
              <m:t>P</m:t>
            </m:r>
          </m:e>
          <m:sub>
            <m:r>
              <m:rPr>
                <m:sty m:val="p"/>
              </m:rPr>
              <w:rPr>
                <w:rFonts w:ascii="Cambria Math" w:hAnsi="Cambria Math"/>
              </w:rPr>
              <m:t>min⁡</m:t>
            </m:r>
            <m:r>
              <w:rPr>
                <w:rFonts w:ascii="Cambria Math" w:hAnsi="Cambria Math"/>
              </w:rPr>
              <m:t>_emission,j</m:t>
            </m:r>
          </m:sub>
        </m:sSub>
      </m:oMath>
      <w:r w:rsidRPr="00091392">
        <w:rPr>
          <w:sz w:val="22"/>
          <w:szCs w:val="22"/>
        </w:rPr>
        <w:t xml:space="preserve"> and </w:t>
      </w:r>
      <m:oMath>
        <m:sSub>
          <m:sSubPr>
            <m:ctrlPr>
              <w:rPr>
                <w:rFonts w:ascii="Cambria Math" w:hAnsi="Cambria Math" w:cs="Calibri"/>
                <w:sz w:val="22"/>
                <w:szCs w:val="22"/>
              </w:rPr>
            </m:ctrlPr>
          </m:sSubPr>
          <m:e>
            <m:r>
              <w:rPr>
                <w:rFonts w:ascii="Cambria Math" w:hAnsi="Cambria Math"/>
              </w:rPr>
              <m:t>P</m:t>
            </m:r>
          </m:e>
          <m:sub>
            <m:r>
              <m:rPr>
                <m:sty m:val="p"/>
              </m:rPr>
              <w:rPr>
                <w:rFonts w:ascii="Cambria Math" w:hAnsi="Cambria Math"/>
              </w:rPr>
              <m:t>max⁡</m:t>
            </m:r>
            <m:r>
              <w:rPr>
                <w:rFonts w:ascii="Cambria Math" w:hAnsi="Cambria Math"/>
              </w:rPr>
              <m:t>_emission,j</m:t>
            </m:r>
          </m:sub>
        </m:sSub>
      </m:oMath>
      <w:r w:rsidRPr="00091392">
        <w:rPr>
          <w:sz w:val="22"/>
          <w:szCs w:val="22"/>
        </w:rPr>
        <w:t xml:space="preserve"> </w:t>
      </w:r>
      <w:r w:rsidRPr="00091392">
        <w:t>of the A-ESIM</w:t>
      </w:r>
      <w:r w:rsidRPr="00091392" w:rsidDel="009549EB">
        <w:t xml:space="preserve"> </w:t>
      </w:r>
      <w:r w:rsidRPr="00091392">
        <w:t>are calculated from the data included in the Appendix 4 Notification information of the GSO satellite network with which the A-ESIM communicates and from the A</w:t>
      </w:r>
      <w:r w:rsidRPr="00091392">
        <w:noBreakHyphen/>
        <w:t>ESIM characteristics</w:t>
      </w:r>
      <w:r w:rsidRPr="00091392">
        <w:rPr>
          <w:lang w:val="en-US"/>
        </w:rPr>
        <w:t>.</w:t>
      </w:r>
    </w:p>
    <w:p w14:paraId="1004B934" w14:textId="77777777" w:rsidR="00700CF9" w:rsidRPr="00091392" w:rsidRDefault="00700CF9" w:rsidP="00700CF9">
      <w:pPr>
        <w:jc w:val="both"/>
      </w:pPr>
      <w:r w:rsidRPr="00091392">
        <w:t xml:space="preserve">A-ESIM are evaluated over a number of predefined altitude ranges in order to establish a number of </w:t>
      </w:r>
      <w:proofErr w:type="spellStart"/>
      <w:r w:rsidRPr="00091392">
        <w:t>P</w:t>
      </w:r>
      <w:r w:rsidRPr="00091392">
        <w:rPr>
          <w:vertAlign w:val="subscript"/>
        </w:rPr>
        <w:t>j</w:t>
      </w:r>
      <w:proofErr w:type="spellEnd"/>
      <w:r w:rsidRPr="00091392">
        <w:rPr>
          <w:vertAlign w:val="subscript"/>
        </w:rPr>
        <w:t xml:space="preserve"> </w:t>
      </w:r>
      <w:r w:rsidRPr="00091392">
        <w:t xml:space="preserve">levels.  </w:t>
      </w:r>
    </w:p>
    <w:p w14:paraId="2041CB7F" w14:textId="77777777" w:rsidR="00700CF9" w:rsidRPr="00091392" w:rsidRDefault="00700CF9" w:rsidP="00700CF9">
      <w:pPr>
        <w:jc w:val="both"/>
      </w:pPr>
      <w:r w:rsidRPr="00091392">
        <w:t xml:space="preserve">An examination by the Bureau should apply this methodology for the defined altitude range, to determine whether the A-ESIM operating under a given GSO satellite network complies with the pre-established pfd limits  to protect terrestrial services.  </w:t>
      </w:r>
    </w:p>
    <w:p w14:paraId="1728852E" w14:textId="77777777" w:rsidR="00700CF9" w:rsidRPr="00091392" w:rsidRDefault="00700CF9" w:rsidP="00700CF9">
      <w:pPr>
        <w:pStyle w:val="Titre2"/>
      </w:pPr>
      <w:r w:rsidRPr="00091392">
        <w:t>3.2</w:t>
      </w:r>
      <w:r w:rsidRPr="00091392">
        <w:tab/>
        <w:t>Parameters and Geometry</w:t>
      </w:r>
    </w:p>
    <w:p w14:paraId="0889F87A" w14:textId="77777777" w:rsidR="00700CF9" w:rsidRPr="00091392" w:rsidRDefault="00700CF9" w:rsidP="00700CF9">
      <w:pPr>
        <w:jc w:val="both"/>
        <w:rPr>
          <w:caps/>
          <w:sz w:val="20"/>
        </w:rPr>
      </w:pPr>
      <w:r w:rsidRPr="00091392">
        <w:t xml:space="preserve">Considering a hypothetical GSO FSS network, Table 1 below provides an example of emissions that are included in one Group transmitting in the 12.75-13.25 GHz </w:t>
      </w:r>
      <w:r w:rsidR="00EC1D83" w:rsidRPr="00091392">
        <w:t xml:space="preserve">frequency </w:t>
      </w:r>
      <w:r w:rsidRPr="00091392">
        <w:t>band. Tables 2 to 4 provide additional assumptions and Figure 1 illustrates the geometry involved in the examination.</w:t>
      </w:r>
    </w:p>
    <w:p w14:paraId="300E0DBA" w14:textId="77777777" w:rsidR="00700CF9" w:rsidRPr="00091392" w:rsidRDefault="00700CF9" w:rsidP="00700CF9">
      <w:pPr>
        <w:pStyle w:val="TableNo"/>
      </w:pPr>
      <w:r w:rsidRPr="00091392">
        <w:t>TABLE 1</w:t>
      </w:r>
    </w:p>
    <w:p w14:paraId="26317542" w14:textId="77777777" w:rsidR="00700CF9" w:rsidRPr="00091392" w:rsidRDefault="00700CF9" w:rsidP="00700CF9">
      <w:pPr>
        <w:pStyle w:val="Tabletitle"/>
      </w:pPr>
      <w:r w:rsidRPr="00091392">
        <w:t>Example of a Group of A-ESIM emissions</w:t>
      </w:r>
      <w:r w:rsidRPr="00091392">
        <w:br/>
        <w:t>(with reference to relevant RR Appendix 4 data fields)</w:t>
      </w:r>
    </w:p>
    <w:tbl>
      <w:tblPr>
        <w:tblW w:w="9642" w:type="dxa"/>
        <w:jc w:val="center"/>
        <w:tblLook w:val="04A0" w:firstRow="1" w:lastRow="0" w:firstColumn="1" w:lastColumn="0" w:noHBand="0" w:noVBand="1"/>
      </w:tblPr>
      <w:tblGrid>
        <w:gridCol w:w="1435"/>
        <w:gridCol w:w="1553"/>
        <w:gridCol w:w="1813"/>
        <w:gridCol w:w="2377"/>
        <w:gridCol w:w="2464"/>
      </w:tblGrid>
      <w:tr w:rsidR="00700CF9" w:rsidRPr="00091392" w14:paraId="56670BFD" w14:textId="77777777" w:rsidTr="00B67D45">
        <w:trPr>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526C32E7" w14:textId="77777777" w:rsidR="00700CF9" w:rsidRPr="00091392" w:rsidRDefault="00700CF9" w:rsidP="00B67D45">
            <w:pPr>
              <w:pStyle w:val="Tablehead"/>
              <w:rPr>
                <w:rFonts w:cstheme="minorBidi"/>
              </w:rPr>
            </w:pPr>
            <w:r w:rsidRPr="00091392">
              <w:t>Emission n.</w:t>
            </w:r>
          </w:p>
        </w:tc>
        <w:tc>
          <w:tcPr>
            <w:tcW w:w="1553" w:type="dxa"/>
            <w:tcBorders>
              <w:top w:val="single" w:sz="4" w:space="0" w:color="auto"/>
              <w:left w:val="single" w:sz="4" w:space="0" w:color="auto"/>
              <w:bottom w:val="single" w:sz="4" w:space="0" w:color="auto"/>
              <w:right w:val="single" w:sz="4" w:space="0" w:color="auto"/>
            </w:tcBorders>
            <w:hideMark/>
          </w:tcPr>
          <w:p w14:paraId="1BE99E2A" w14:textId="77777777" w:rsidR="00700CF9" w:rsidRPr="00091392" w:rsidRDefault="00700CF9" w:rsidP="00B67D45">
            <w:pPr>
              <w:pStyle w:val="Tablehead"/>
              <w:rPr>
                <w:rFonts w:cstheme="minorBidi"/>
              </w:rPr>
            </w:pPr>
            <w:r w:rsidRPr="00091392">
              <w:t>C7a</w:t>
            </w:r>
            <w:r w:rsidRPr="00091392">
              <w:br/>
              <w:t>Designation of emission</w:t>
            </w:r>
          </w:p>
        </w:tc>
        <w:tc>
          <w:tcPr>
            <w:tcW w:w="1813" w:type="dxa"/>
            <w:tcBorders>
              <w:top w:val="single" w:sz="4" w:space="0" w:color="auto"/>
              <w:left w:val="single" w:sz="4" w:space="0" w:color="auto"/>
              <w:bottom w:val="single" w:sz="4" w:space="0" w:color="auto"/>
              <w:right w:val="single" w:sz="4" w:space="0" w:color="auto"/>
            </w:tcBorders>
            <w:hideMark/>
          </w:tcPr>
          <w:p w14:paraId="6C65675B" w14:textId="77777777" w:rsidR="00700CF9" w:rsidRPr="00091392" w:rsidRDefault="00700CF9" w:rsidP="00B67D45">
            <w:pPr>
              <w:pStyle w:val="Tablehead"/>
              <w:rPr>
                <w:rFonts w:cstheme="minorBidi"/>
              </w:rPr>
            </w:pPr>
            <w:proofErr w:type="spellStart"/>
            <w:r w:rsidRPr="00091392">
              <w:t>BW</w:t>
            </w:r>
            <w:r w:rsidRPr="00091392">
              <w:rPr>
                <w:vertAlign w:val="subscript"/>
              </w:rPr>
              <w:t>emission</w:t>
            </w:r>
            <w:proofErr w:type="spellEnd"/>
          </w:p>
          <w:p w14:paraId="093AED72" w14:textId="77777777" w:rsidR="00700CF9" w:rsidRPr="00091392" w:rsidRDefault="00700CF9" w:rsidP="00B67D45">
            <w:pPr>
              <w:pStyle w:val="Tablehead"/>
              <w:rPr>
                <w:rFonts w:cstheme="minorBidi"/>
              </w:rPr>
            </w:pPr>
            <w:r w:rsidRPr="00091392">
              <w:t>MHz</w:t>
            </w:r>
          </w:p>
        </w:tc>
        <w:tc>
          <w:tcPr>
            <w:tcW w:w="2377" w:type="dxa"/>
            <w:tcBorders>
              <w:top w:val="single" w:sz="4" w:space="0" w:color="auto"/>
              <w:left w:val="single" w:sz="4" w:space="0" w:color="auto"/>
              <w:bottom w:val="single" w:sz="4" w:space="0" w:color="auto"/>
              <w:right w:val="single" w:sz="4" w:space="0" w:color="auto"/>
            </w:tcBorders>
            <w:vAlign w:val="center"/>
            <w:hideMark/>
          </w:tcPr>
          <w:p w14:paraId="34B3EABB" w14:textId="77777777" w:rsidR="00700CF9" w:rsidRPr="00091392" w:rsidRDefault="00700CF9" w:rsidP="00B67D45">
            <w:pPr>
              <w:pStyle w:val="Tablehead"/>
              <w:rPr>
                <w:rFonts w:cstheme="minorBidi"/>
              </w:rPr>
            </w:pPr>
            <w:r w:rsidRPr="00091392">
              <w:t>C8a3</w:t>
            </w:r>
            <w:r w:rsidRPr="00091392">
              <w:br/>
              <w:t xml:space="preserve">minimum power density </w:t>
            </w:r>
            <w:r w:rsidRPr="00091392">
              <w:br/>
              <w:t>dB(W/Hz)</w:t>
            </w:r>
          </w:p>
        </w:tc>
        <w:tc>
          <w:tcPr>
            <w:tcW w:w="2464" w:type="dxa"/>
            <w:tcBorders>
              <w:top w:val="single" w:sz="4" w:space="0" w:color="auto"/>
              <w:left w:val="single" w:sz="4" w:space="0" w:color="auto"/>
              <w:bottom w:val="single" w:sz="4" w:space="0" w:color="auto"/>
              <w:right w:val="single" w:sz="4" w:space="0" w:color="auto"/>
            </w:tcBorders>
            <w:vAlign w:val="center"/>
            <w:hideMark/>
          </w:tcPr>
          <w:p w14:paraId="7540EA3D" w14:textId="77777777" w:rsidR="00700CF9" w:rsidRPr="00091392" w:rsidRDefault="00700CF9" w:rsidP="00B67D45">
            <w:pPr>
              <w:pStyle w:val="Tablehead"/>
              <w:rPr>
                <w:rFonts w:cstheme="minorBidi"/>
              </w:rPr>
            </w:pPr>
            <w:r w:rsidRPr="00091392">
              <w:t>C8a2</w:t>
            </w:r>
            <w:r w:rsidRPr="00091392" w:rsidDel="00127D2F">
              <w:t xml:space="preserve"> </w:t>
            </w:r>
            <w:r w:rsidRPr="00091392">
              <w:br/>
              <w:t xml:space="preserve">Maximum power density </w:t>
            </w:r>
            <w:r w:rsidRPr="00091392">
              <w:br/>
              <w:t>dB(W/Hz)</w:t>
            </w:r>
          </w:p>
        </w:tc>
      </w:tr>
      <w:tr w:rsidR="00700CF9" w:rsidRPr="00091392" w14:paraId="014063DF" w14:textId="77777777" w:rsidTr="00B67D45">
        <w:trPr>
          <w:jc w:val="center"/>
        </w:trPr>
        <w:tc>
          <w:tcPr>
            <w:tcW w:w="1435" w:type="dxa"/>
            <w:tcBorders>
              <w:top w:val="single" w:sz="4" w:space="0" w:color="auto"/>
              <w:left w:val="single" w:sz="4" w:space="0" w:color="auto"/>
              <w:bottom w:val="single" w:sz="4" w:space="0" w:color="auto"/>
              <w:right w:val="single" w:sz="4" w:space="0" w:color="auto"/>
            </w:tcBorders>
            <w:hideMark/>
          </w:tcPr>
          <w:p w14:paraId="4A43BD0E" w14:textId="77777777" w:rsidR="00700CF9" w:rsidRPr="00091392" w:rsidRDefault="00700CF9" w:rsidP="00B67D45">
            <w:pPr>
              <w:pStyle w:val="Tabletext"/>
              <w:jc w:val="center"/>
            </w:pPr>
            <w:r w:rsidRPr="00091392">
              <w:t>1</w:t>
            </w:r>
          </w:p>
        </w:tc>
        <w:tc>
          <w:tcPr>
            <w:tcW w:w="1553" w:type="dxa"/>
            <w:tcBorders>
              <w:top w:val="single" w:sz="4" w:space="0" w:color="auto"/>
              <w:left w:val="single" w:sz="4" w:space="0" w:color="auto"/>
              <w:bottom w:val="single" w:sz="4" w:space="0" w:color="auto"/>
              <w:right w:val="single" w:sz="4" w:space="0" w:color="auto"/>
            </w:tcBorders>
            <w:hideMark/>
          </w:tcPr>
          <w:p w14:paraId="23B89B41" w14:textId="77777777" w:rsidR="00700CF9" w:rsidRPr="00091392" w:rsidRDefault="00700CF9" w:rsidP="00B67D45">
            <w:pPr>
              <w:pStyle w:val="Tabletext"/>
              <w:jc w:val="center"/>
            </w:pPr>
            <w:r w:rsidRPr="00091392">
              <w:t>6M00G7W--</w:t>
            </w:r>
          </w:p>
        </w:tc>
        <w:tc>
          <w:tcPr>
            <w:tcW w:w="1813" w:type="dxa"/>
            <w:tcBorders>
              <w:top w:val="single" w:sz="4" w:space="0" w:color="auto"/>
              <w:left w:val="single" w:sz="4" w:space="0" w:color="auto"/>
              <w:bottom w:val="single" w:sz="4" w:space="0" w:color="auto"/>
              <w:right w:val="single" w:sz="4" w:space="0" w:color="auto"/>
            </w:tcBorders>
            <w:hideMark/>
          </w:tcPr>
          <w:p w14:paraId="7C28C5EE" w14:textId="77777777" w:rsidR="00700CF9" w:rsidRPr="00091392" w:rsidRDefault="00700CF9" w:rsidP="00B67D45">
            <w:pPr>
              <w:pStyle w:val="Tabletext"/>
              <w:jc w:val="center"/>
            </w:pPr>
            <w:r w:rsidRPr="00091392">
              <w:t>6.0</w:t>
            </w:r>
          </w:p>
        </w:tc>
        <w:tc>
          <w:tcPr>
            <w:tcW w:w="2377" w:type="dxa"/>
            <w:tcBorders>
              <w:top w:val="single" w:sz="4" w:space="0" w:color="auto"/>
              <w:left w:val="single" w:sz="4" w:space="0" w:color="auto"/>
              <w:bottom w:val="single" w:sz="4" w:space="0" w:color="auto"/>
              <w:right w:val="single" w:sz="4" w:space="0" w:color="auto"/>
            </w:tcBorders>
            <w:hideMark/>
          </w:tcPr>
          <w:p w14:paraId="433E39F1" w14:textId="77777777" w:rsidR="00700CF9" w:rsidRPr="00091392" w:rsidRDefault="00700CF9" w:rsidP="00B67D45">
            <w:pPr>
              <w:pStyle w:val="Tabletext"/>
              <w:jc w:val="center"/>
            </w:pPr>
            <w:r w:rsidRPr="00091392">
              <w:t>-69.7</w:t>
            </w:r>
          </w:p>
        </w:tc>
        <w:tc>
          <w:tcPr>
            <w:tcW w:w="2464" w:type="dxa"/>
            <w:tcBorders>
              <w:top w:val="single" w:sz="4" w:space="0" w:color="auto"/>
              <w:left w:val="single" w:sz="4" w:space="0" w:color="auto"/>
              <w:bottom w:val="single" w:sz="4" w:space="0" w:color="auto"/>
              <w:right w:val="single" w:sz="4" w:space="0" w:color="auto"/>
            </w:tcBorders>
            <w:hideMark/>
          </w:tcPr>
          <w:p w14:paraId="45419D67" w14:textId="77777777" w:rsidR="00700CF9" w:rsidRPr="00091392" w:rsidRDefault="00700CF9" w:rsidP="00B67D45">
            <w:pPr>
              <w:pStyle w:val="Tabletext"/>
              <w:jc w:val="center"/>
            </w:pPr>
            <w:r w:rsidRPr="00091392">
              <w:t>-66.0</w:t>
            </w:r>
          </w:p>
        </w:tc>
      </w:tr>
    </w:tbl>
    <w:p w14:paraId="1E440142" w14:textId="77777777" w:rsidR="00700CF9" w:rsidRPr="00091392" w:rsidRDefault="00700CF9" w:rsidP="00700CF9">
      <w:pPr>
        <w:pStyle w:val="TableNo"/>
      </w:pPr>
      <w:r w:rsidRPr="00091392">
        <w:lastRenderedPageBreak/>
        <w:t>TABLE 2</w:t>
      </w:r>
    </w:p>
    <w:p w14:paraId="31F11101" w14:textId="77777777" w:rsidR="00700CF9" w:rsidRPr="00091392" w:rsidRDefault="00700CF9" w:rsidP="00700CF9">
      <w:pPr>
        <w:pStyle w:val="Tabletitle"/>
      </w:pPr>
      <w:r w:rsidRPr="00091392">
        <w:t>Additional example assumptions</w:t>
      </w:r>
    </w:p>
    <w:tbl>
      <w:tblPr>
        <w:tblW w:w="9720" w:type="dxa"/>
        <w:jc w:val="center"/>
        <w:tblLook w:val="04A0" w:firstRow="1" w:lastRow="0" w:firstColumn="1" w:lastColumn="0" w:noHBand="0" w:noVBand="1"/>
      </w:tblPr>
      <w:tblGrid>
        <w:gridCol w:w="954"/>
        <w:gridCol w:w="3881"/>
        <w:gridCol w:w="1441"/>
        <w:gridCol w:w="1944"/>
        <w:gridCol w:w="1500"/>
      </w:tblGrid>
      <w:tr w:rsidR="00700CF9" w:rsidRPr="00091392" w14:paraId="11938C83" w14:textId="77777777" w:rsidTr="00B67D45">
        <w:trPr>
          <w:cantSplit/>
          <w:tblHeader/>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0826120B" w14:textId="77777777" w:rsidR="00700CF9" w:rsidRPr="00091392" w:rsidRDefault="00700CF9" w:rsidP="00B67D45">
            <w:pPr>
              <w:pStyle w:val="Tablehead"/>
              <w:rPr>
                <w:rFonts w:cstheme="minorBidi"/>
              </w:rPr>
            </w:pPr>
            <w:r w:rsidRPr="00091392">
              <w:t>ID</w:t>
            </w:r>
          </w:p>
        </w:tc>
        <w:tc>
          <w:tcPr>
            <w:tcW w:w="3881" w:type="dxa"/>
            <w:tcBorders>
              <w:top w:val="single" w:sz="4" w:space="0" w:color="auto"/>
              <w:left w:val="single" w:sz="4" w:space="0" w:color="auto"/>
              <w:bottom w:val="single" w:sz="4" w:space="0" w:color="auto"/>
              <w:right w:val="single" w:sz="4" w:space="0" w:color="auto"/>
            </w:tcBorders>
            <w:vAlign w:val="center"/>
            <w:hideMark/>
          </w:tcPr>
          <w:p w14:paraId="378EF472" w14:textId="77777777" w:rsidR="00700CF9" w:rsidRPr="00091392" w:rsidRDefault="00700CF9" w:rsidP="00B67D45">
            <w:pPr>
              <w:pStyle w:val="Tablehead"/>
              <w:rPr>
                <w:rFonts w:cstheme="minorBidi"/>
              </w:rPr>
            </w:pPr>
            <w:r w:rsidRPr="00091392">
              <w:t>Parameter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2447D57" w14:textId="77777777" w:rsidR="00700CF9" w:rsidRPr="00091392" w:rsidRDefault="00700CF9" w:rsidP="00B67D45">
            <w:pPr>
              <w:pStyle w:val="Tablehead"/>
              <w:rPr>
                <w:rFonts w:cstheme="minorBidi"/>
              </w:rPr>
            </w:pPr>
            <w:r w:rsidRPr="00091392">
              <w:t>Notation</w:t>
            </w:r>
          </w:p>
        </w:tc>
        <w:tc>
          <w:tcPr>
            <w:tcW w:w="1944" w:type="dxa"/>
            <w:tcBorders>
              <w:top w:val="single" w:sz="4" w:space="0" w:color="auto"/>
              <w:left w:val="single" w:sz="4" w:space="0" w:color="auto"/>
              <w:bottom w:val="single" w:sz="4" w:space="0" w:color="auto"/>
              <w:right w:val="single" w:sz="4" w:space="0" w:color="auto"/>
            </w:tcBorders>
            <w:vAlign w:val="center"/>
            <w:hideMark/>
          </w:tcPr>
          <w:p w14:paraId="18892C27" w14:textId="77777777" w:rsidR="00700CF9" w:rsidRPr="00091392" w:rsidRDefault="00700CF9" w:rsidP="00B67D45">
            <w:pPr>
              <w:pStyle w:val="Tablehead"/>
              <w:rPr>
                <w:rFonts w:cstheme="minorBidi"/>
              </w:rPr>
            </w:pPr>
            <w:r w:rsidRPr="00091392">
              <w:t>Value</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16F9AD3" w14:textId="77777777" w:rsidR="00700CF9" w:rsidRPr="00091392" w:rsidRDefault="00700CF9" w:rsidP="00B67D45">
            <w:pPr>
              <w:pStyle w:val="Tablehead"/>
              <w:rPr>
                <w:rFonts w:cstheme="minorBidi"/>
              </w:rPr>
            </w:pPr>
            <w:r w:rsidRPr="00091392">
              <w:t>Unit</w:t>
            </w:r>
          </w:p>
        </w:tc>
      </w:tr>
      <w:tr w:rsidR="00700CF9" w:rsidRPr="00091392" w14:paraId="088E6875" w14:textId="77777777" w:rsidTr="00B67D45">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64823ABB" w14:textId="77777777" w:rsidR="00700CF9" w:rsidRPr="00091392" w:rsidRDefault="00700CF9" w:rsidP="00B67D45">
            <w:pPr>
              <w:pStyle w:val="Tabletext"/>
            </w:pPr>
            <w:r w:rsidRPr="00091392">
              <w:t>1</w:t>
            </w:r>
          </w:p>
        </w:tc>
        <w:tc>
          <w:tcPr>
            <w:tcW w:w="3881" w:type="dxa"/>
            <w:tcBorders>
              <w:top w:val="single" w:sz="4" w:space="0" w:color="auto"/>
              <w:left w:val="single" w:sz="4" w:space="0" w:color="auto"/>
              <w:bottom w:val="single" w:sz="4" w:space="0" w:color="auto"/>
              <w:right w:val="single" w:sz="4" w:space="0" w:color="auto"/>
            </w:tcBorders>
            <w:vAlign w:val="center"/>
            <w:hideMark/>
          </w:tcPr>
          <w:p w14:paraId="7313FA29" w14:textId="77777777" w:rsidR="00700CF9" w:rsidRPr="00091392" w:rsidRDefault="00700CF9" w:rsidP="00B67D45">
            <w:pPr>
              <w:pStyle w:val="Tabletext"/>
            </w:pPr>
            <w:r w:rsidRPr="00091392">
              <w:t>Frequency assignment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070FC1E" w14:textId="77777777" w:rsidR="00700CF9" w:rsidRPr="00091392" w:rsidRDefault="00700CF9" w:rsidP="00B67D45">
            <w:pPr>
              <w:pStyle w:val="Tabletext"/>
              <w:jc w:val="center"/>
              <w:rPr>
                <w:i/>
                <w:iCs/>
              </w:rPr>
            </w:pPr>
            <w:r w:rsidRPr="00091392">
              <w:rPr>
                <w:i/>
                <w:iCs/>
              </w:rPr>
              <w:t>f</w:t>
            </w:r>
          </w:p>
        </w:tc>
        <w:tc>
          <w:tcPr>
            <w:tcW w:w="1944" w:type="dxa"/>
            <w:tcBorders>
              <w:top w:val="single" w:sz="4" w:space="0" w:color="auto"/>
              <w:left w:val="single" w:sz="4" w:space="0" w:color="auto"/>
              <w:bottom w:val="single" w:sz="4" w:space="0" w:color="auto"/>
              <w:right w:val="single" w:sz="4" w:space="0" w:color="auto"/>
            </w:tcBorders>
            <w:vAlign w:val="center"/>
            <w:hideMark/>
          </w:tcPr>
          <w:p w14:paraId="6984E33D" w14:textId="77777777" w:rsidR="00700CF9" w:rsidRPr="00091392" w:rsidRDefault="00700CF9" w:rsidP="00B67D45">
            <w:pPr>
              <w:pStyle w:val="Tabletext"/>
              <w:jc w:val="center"/>
            </w:pPr>
            <w:r w:rsidRPr="00091392">
              <w:t>13</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A0E7AEC" w14:textId="77777777" w:rsidR="00700CF9" w:rsidRPr="00091392" w:rsidRDefault="00700CF9" w:rsidP="00B67D45">
            <w:pPr>
              <w:pStyle w:val="Tabletext"/>
              <w:jc w:val="center"/>
            </w:pPr>
            <w:r w:rsidRPr="00091392">
              <w:t>GHz</w:t>
            </w:r>
          </w:p>
        </w:tc>
      </w:tr>
      <w:tr w:rsidR="00700CF9" w:rsidRPr="00091392" w14:paraId="6D140333" w14:textId="77777777" w:rsidTr="00B67D45">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5A4A173C" w14:textId="77777777" w:rsidR="00700CF9" w:rsidRPr="00091392" w:rsidRDefault="00700CF9" w:rsidP="00B67D45">
            <w:pPr>
              <w:pStyle w:val="Tabletext"/>
            </w:pPr>
            <w:r w:rsidRPr="00091392">
              <w:t>2</w:t>
            </w:r>
          </w:p>
        </w:tc>
        <w:tc>
          <w:tcPr>
            <w:tcW w:w="3881" w:type="dxa"/>
            <w:tcBorders>
              <w:top w:val="single" w:sz="4" w:space="0" w:color="auto"/>
              <w:left w:val="single" w:sz="4" w:space="0" w:color="auto"/>
              <w:bottom w:val="single" w:sz="4" w:space="0" w:color="auto"/>
              <w:right w:val="single" w:sz="4" w:space="0" w:color="auto"/>
            </w:tcBorders>
            <w:vAlign w:val="center"/>
            <w:hideMark/>
          </w:tcPr>
          <w:p w14:paraId="676A449E" w14:textId="77777777" w:rsidR="00700CF9" w:rsidRPr="00091392" w:rsidRDefault="00700CF9" w:rsidP="00B67D45">
            <w:pPr>
              <w:pStyle w:val="Tabletext"/>
            </w:pPr>
            <w:r w:rsidRPr="00091392">
              <w:t>Reference bandwidth of pfd mask</w:t>
            </w:r>
          </w:p>
        </w:tc>
        <w:tc>
          <w:tcPr>
            <w:tcW w:w="1441" w:type="dxa"/>
            <w:tcBorders>
              <w:top w:val="single" w:sz="4" w:space="0" w:color="auto"/>
              <w:left w:val="single" w:sz="4" w:space="0" w:color="auto"/>
              <w:bottom w:val="single" w:sz="4" w:space="0" w:color="auto"/>
              <w:right w:val="single" w:sz="4" w:space="0" w:color="auto"/>
            </w:tcBorders>
            <w:vAlign w:val="center"/>
            <w:hideMark/>
          </w:tcPr>
          <w:p w14:paraId="72D749D8" w14:textId="77777777" w:rsidR="00700CF9" w:rsidRPr="00091392" w:rsidRDefault="00700CF9" w:rsidP="00B67D45">
            <w:pPr>
              <w:pStyle w:val="Tabletext"/>
              <w:jc w:val="center"/>
              <w:rPr>
                <w:i/>
                <w:iCs/>
              </w:rPr>
            </w:pPr>
            <w:proofErr w:type="spellStart"/>
            <w:r w:rsidRPr="00091392">
              <w:rPr>
                <w:i/>
                <w:iCs/>
              </w:rPr>
              <w:t>BW</w:t>
            </w:r>
            <w:r w:rsidRPr="00091392">
              <w:rPr>
                <w:i/>
                <w:iCs/>
                <w:vertAlign w:val="subscript"/>
              </w:rPr>
              <w:t>Ref</w:t>
            </w:r>
            <w:proofErr w:type="spellEnd"/>
          </w:p>
        </w:tc>
        <w:tc>
          <w:tcPr>
            <w:tcW w:w="1944" w:type="dxa"/>
            <w:tcBorders>
              <w:top w:val="single" w:sz="4" w:space="0" w:color="auto"/>
              <w:left w:val="single" w:sz="4" w:space="0" w:color="auto"/>
              <w:bottom w:val="single" w:sz="4" w:space="0" w:color="auto"/>
              <w:right w:val="single" w:sz="4" w:space="0" w:color="auto"/>
            </w:tcBorders>
            <w:vAlign w:val="center"/>
            <w:hideMark/>
          </w:tcPr>
          <w:p w14:paraId="4838EB9D" w14:textId="77777777" w:rsidR="00700CF9" w:rsidRPr="00091392" w:rsidRDefault="00700CF9" w:rsidP="00B67D45">
            <w:pPr>
              <w:pStyle w:val="Tabletext"/>
              <w:jc w:val="center"/>
            </w:pPr>
            <w:r w:rsidRPr="00091392">
              <w:t>1.0 or 14.0, depending on the altitude under examination</w:t>
            </w:r>
          </w:p>
        </w:tc>
        <w:tc>
          <w:tcPr>
            <w:tcW w:w="1500" w:type="dxa"/>
            <w:tcBorders>
              <w:top w:val="single" w:sz="4" w:space="0" w:color="auto"/>
              <w:left w:val="single" w:sz="4" w:space="0" w:color="auto"/>
              <w:bottom w:val="single" w:sz="4" w:space="0" w:color="auto"/>
              <w:right w:val="single" w:sz="4" w:space="0" w:color="auto"/>
            </w:tcBorders>
            <w:vAlign w:val="center"/>
            <w:hideMark/>
          </w:tcPr>
          <w:p w14:paraId="4AB3C186" w14:textId="77777777" w:rsidR="00700CF9" w:rsidRPr="00091392" w:rsidRDefault="00700CF9" w:rsidP="00B67D45">
            <w:pPr>
              <w:pStyle w:val="Tabletext"/>
              <w:jc w:val="center"/>
            </w:pPr>
            <w:r w:rsidRPr="00091392">
              <w:t>MHz</w:t>
            </w:r>
          </w:p>
        </w:tc>
      </w:tr>
      <w:tr w:rsidR="00700CF9" w:rsidRPr="00091392" w14:paraId="3CE19E67" w14:textId="77777777" w:rsidTr="00B67D45">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33CBAD58" w14:textId="77777777" w:rsidR="00700CF9" w:rsidRPr="00091392" w:rsidRDefault="00700CF9" w:rsidP="00B67D45">
            <w:pPr>
              <w:pStyle w:val="Tabletext"/>
            </w:pPr>
            <w:r w:rsidRPr="00091392">
              <w:t>6</w:t>
            </w:r>
          </w:p>
        </w:tc>
        <w:tc>
          <w:tcPr>
            <w:tcW w:w="3881" w:type="dxa"/>
            <w:tcBorders>
              <w:top w:val="single" w:sz="4" w:space="0" w:color="auto"/>
              <w:left w:val="single" w:sz="4" w:space="0" w:color="auto"/>
              <w:bottom w:val="single" w:sz="4" w:space="0" w:color="auto"/>
              <w:right w:val="single" w:sz="4" w:space="0" w:color="auto"/>
            </w:tcBorders>
            <w:vAlign w:val="center"/>
            <w:hideMark/>
          </w:tcPr>
          <w:p w14:paraId="27C5DF83" w14:textId="77777777" w:rsidR="00700CF9" w:rsidRPr="00091392" w:rsidRDefault="00700CF9" w:rsidP="00B67D45">
            <w:pPr>
              <w:pStyle w:val="Tabletext"/>
            </w:pPr>
            <w:r w:rsidRPr="00091392">
              <w:t>A-ESIM antenna peak gain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D1C768F" w14:textId="77777777" w:rsidR="00700CF9" w:rsidRPr="00091392" w:rsidRDefault="00700CF9" w:rsidP="00B67D45">
            <w:pPr>
              <w:pStyle w:val="Tabletext"/>
              <w:jc w:val="center"/>
              <w:rPr>
                <w:i/>
                <w:iCs/>
              </w:rPr>
            </w:pPr>
            <w:proofErr w:type="spellStart"/>
            <w:r w:rsidRPr="00091392">
              <w:rPr>
                <w:i/>
                <w:iCs/>
              </w:rPr>
              <w:t>G</w:t>
            </w:r>
            <w:r w:rsidRPr="00091392">
              <w:rPr>
                <w:i/>
                <w:iCs/>
                <w:vertAlign w:val="subscript"/>
              </w:rPr>
              <w:t>max</w:t>
            </w:r>
            <w:proofErr w:type="spellEnd"/>
          </w:p>
        </w:tc>
        <w:tc>
          <w:tcPr>
            <w:tcW w:w="1944" w:type="dxa"/>
            <w:tcBorders>
              <w:top w:val="single" w:sz="4" w:space="0" w:color="auto"/>
              <w:left w:val="single" w:sz="4" w:space="0" w:color="auto"/>
              <w:bottom w:val="single" w:sz="4" w:space="0" w:color="auto"/>
              <w:right w:val="single" w:sz="4" w:space="0" w:color="auto"/>
            </w:tcBorders>
            <w:vAlign w:val="center"/>
            <w:hideMark/>
          </w:tcPr>
          <w:p w14:paraId="77FD4135" w14:textId="77777777" w:rsidR="00700CF9" w:rsidRPr="00091392" w:rsidRDefault="00700CF9" w:rsidP="00B67D45">
            <w:pPr>
              <w:pStyle w:val="Tabletext"/>
              <w:jc w:val="center"/>
            </w:pPr>
            <w:r w:rsidRPr="00091392">
              <w:t>36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49BB98CC" w14:textId="77777777" w:rsidR="00700CF9" w:rsidRPr="00091392" w:rsidRDefault="00700CF9" w:rsidP="00B67D45">
            <w:pPr>
              <w:pStyle w:val="Tabletext"/>
              <w:jc w:val="center"/>
            </w:pPr>
            <w:proofErr w:type="spellStart"/>
            <w:r w:rsidRPr="00091392">
              <w:t>dBi</w:t>
            </w:r>
            <w:proofErr w:type="spellEnd"/>
          </w:p>
        </w:tc>
      </w:tr>
      <w:tr w:rsidR="00700CF9" w:rsidRPr="00091392" w14:paraId="2341D9E5" w14:textId="77777777" w:rsidTr="00B67D45">
        <w:trPr>
          <w:cantSplit/>
          <w:jc w:val="center"/>
        </w:trPr>
        <w:tc>
          <w:tcPr>
            <w:tcW w:w="954" w:type="dxa"/>
            <w:tcBorders>
              <w:top w:val="single" w:sz="4" w:space="0" w:color="auto"/>
              <w:left w:val="single" w:sz="4" w:space="0" w:color="auto"/>
              <w:bottom w:val="single" w:sz="4" w:space="0" w:color="auto"/>
              <w:right w:val="single" w:sz="4" w:space="0" w:color="auto"/>
            </w:tcBorders>
            <w:vAlign w:val="center"/>
            <w:hideMark/>
          </w:tcPr>
          <w:p w14:paraId="3686BC85" w14:textId="77777777" w:rsidR="00700CF9" w:rsidRPr="00091392" w:rsidRDefault="00700CF9" w:rsidP="00B67D45">
            <w:pPr>
              <w:pStyle w:val="Tabletext"/>
            </w:pPr>
            <w:r w:rsidRPr="00091392">
              <w:t>7</w:t>
            </w:r>
          </w:p>
        </w:tc>
        <w:tc>
          <w:tcPr>
            <w:tcW w:w="3881" w:type="dxa"/>
            <w:tcBorders>
              <w:top w:val="single" w:sz="4" w:space="0" w:color="auto"/>
              <w:left w:val="single" w:sz="4" w:space="0" w:color="auto"/>
              <w:bottom w:val="single" w:sz="4" w:space="0" w:color="auto"/>
              <w:right w:val="single" w:sz="4" w:space="0" w:color="auto"/>
            </w:tcBorders>
            <w:vAlign w:val="center"/>
            <w:hideMark/>
          </w:tcPr>
          <w:p w14:paraId="69FB11C1" w14:textId="77777777" w:rsidR="00700CF9" w:rsidRPr="00091392" w:rsidRDefault="00700CF9" w:rsidP="00B67D45">
            <w:pPr>
              <w:pStyle w:val="Tabletext"/>
              <w:rPr>
                <w:lang w:val="it-IT"/>
              </w:rPr>
            </w:pPr>
            <w:r w:rsidRPr="00091392">
              <w:rPr>
                <w:lang w:val="it-IT"/>
              </w:rPr>
              <w:t>A-ESIM antenna gain pattern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5FE51857" w14:textId="77777777" w:rsidR="00700CF9" w:rsidRPr="00091392" w:rsidRDefault="00700CF9" w:rsidP="00B67D45">
            <w:pPr>
              <w:pStyle w:val="Tabletext"/>
              <w:jc w:val="center"/>
            </w:pPr>
            <w:r w:rsidRPr="00091392">
              <w:t>-</w:t>
            </w:r>
          </w:p>
        </w:tc>
        <w:tc>
          <w:tcPr>
            <w:tcW w:w="3444" w:type="dxa"/>
            <w:gridSpan w:val="2"/>
            <w:tcBorders>
              <w:top w:val="single" w:sz="4" w:space="0" w:color="auto"/>
              <w:left w:val="single" w:sz="4" w:space="0" w:color="auto"/>
              <w:bottom w:val="single" w:sz="4" w:space="0" w:color="auto"/>
              <w:right w:val="single" w:sz="4" w:space="0" w:color="auto"/>
            </w:tcBorders>
            <w:vAlign w:val="center"/>
            <w:hideMark/>
          </w:tcPr>
          <w:p w14:paraId="72E3ABC7" w14:textId="77777777" w:rsidR="00700CF9" w:rsidRPr="00091392" w:rsidRDefault="00700CF9" w:rsidP="00B67D45">
            <w:pPr>
              <w:pStyle w:val="Tabletext"/>
              <w:jc w:val="center"/>
            </w:pPr>
            <w:r w:rsidRPr="00091392">
              <w:t>As per Recommendation ITU-R S.580</w:t>
            </w:r>
            <w:r w:rsidRPr="00091392">
              <w:br/>
              <w:t>(see C.10.d.5.a)</w:t>
            </w:r>
          </w:p>
        </w:tc>
      </w:tr>
    </w:tbl>
    <w:p w14:paraId="3050EF8C" w14:textId="77777777" w:rsidR="00700CF9" w:rsidRPr="00091392" w:rsidRDefault="00700CF9" w:rsidP="00700CF9">
      <w:pPr>
        <w:pStyle w:val="TableNo"/>
      </w:pPr>
      <w:r w:rsidRPr="00091392">
        <w:t>TABLE 3</w:t>
      </w:r>
    </w:p>
    <w:p w14:paraId="2C02A108" w14:textId="77777777" w:rsidR="00700CF9" w:rsidRPr="00091392" w:rsidRDefault="00700CF9" w:rsidP="00700CF9">
      <w:pPr>
        <w:pStyle w:val="Tabletitle"/>
      </w:pPr>
      <w:r w:rsidRPr="00091392">
        <w:t>Additional assumptions defined in the methodology</w:t>
      </w:r>
    </w:p>
    <w:tbl>
      <w:tblPr>
        <w:tblW w:w="9720" w:type="dxa"/>
        <w:jc w:val="center"/>
        <w:tblLook w:val="04A0" w:firstRow="1" w:lastRow="0" w:firstColumn="1" w:lastColumn="0" w:noHBand="0" w:noVBand="1"/>
      </w:tblPr>
      <w:tblGrid>
        <w:gridCol w:w="704"/>
        <w:gridCol w:w="4123"/>
        <w:gridCol w:w="1441"/>
        <w:gridCol w:w="1817"/>
        <w:gridCol w:w="1635"/>
      </w:tblGrid>
      <w:tr w:rsidR="00AC674A" w:rsidRPr="00091392" w14:paraId="1A1F0AFB" w14:textId="77777777" w:rsidTr="00B67D45">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7BE87B35" w14:textId="77777777" w:rsidR="00700CF9" w:rsidRPr="00091392" w:rsidRDefault="00700CF9" w:rsidP="00B67D45">
            <w:pPr>
              <w:pStyle w:val="Tablehead"/>
              <w:rPr>
                <w:rFonts w:cstheme="minorBidi"/>
              </w:rPr>
            </w:pPr>
            <w:r w:rsidRPr="00091392">
              <w:t>ID</w:t>
            </w:r>
          </w:p>
        </w:tc>
        <w:tc>
          <w:tcPr>
            <w:tcW w:w="4123" w:type="dxa"/>
            <w:tcBorders>
              <w:top w:val="single" w:sz="4" w:space="0" w:color="auto"/>
              <w:left w:val="single" w:sz="4" w:space="0" w:color="auto"/>
              <w:bottom w:val="single" w:sz="4" w:space="0" w:color="auto"/>
              <w:right w:val="single" w:sz="4" w:space="0" w:color="auto"/>
            </w:tcBorders>
            <w:vAlign w:val="center"/>
            <w:hideMark/>
          </w:tcPr>
          <w:p w14:paraId="20CB8F26" w14:textId="77777777" w:rsidR="00700CF9" w:rsidRPr="00091392" w:rsidRDefault="00700CF9" w:rsidP="00B67D45">
            <w:pPr>
              <w:pStyle w:val="Tablehead"/>
              <w:rPr>
                <w:rFonts w:cstheme="minorBidi"/>
              </w:rPr>
            </w:pPr>
            <w:r w:rsidRPr="00091392">
              <w:t>Parameter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C3F780D" w14:textId="77777777" w:rsidR="00700CF9" w:rsidRPr="00091392" w:rsidRDefault="00700CF9" w:rsidP="00B67D45">
            <w:pPr>
              <w:pStyle w:val="Tablehead"/>
              <w:rPr>
                <w:rFonts w:cstheme="minorBidi"/>
              </w:rPr>
            </w:pPr>
            <w:r w:rsidRPr="00091392">
              <w:t>Notation</w:t>
            </w:r>
          </w:p>
        </w:tc>
        <w:tc>
          <w:tcPr>
            <w:tcW w:w="1817" w:type="dxa"/>
            <w:tcBorders>
              <w:top w:val="single" w:sz="4" w:space="0" w:color="auto"/>
              <w:left w:val="single" w:sz="4" w:space="0" w:color="auto"/>
              <w:bottom w:val="single" w:sz="4" w:space="0" w:color="auto"/>
              <w:right w:val="single" w:sz="4" w:space="0" w:color="auto"/>
            </w:tcBorders>
            <w:vAlign w:val="center"/>
            <w:hideMark/>
          </w:tcPr>
          <w:p w14:paraId="69ED5CFE" w14:textId="77777777" w:rsidR="00700CF9" w:rsidRPr="00091392" w:rsidRDefault="00700CF9" w:rsidP="00B67D45">
            <w:pPr>
              <w:pStyle w:val="Tablehead"/>
              <w:rPr>
                <w:rFonts w:cstheme="minorBidi"/>
              </w:rPr>
            </w:pPr>
            <w:r w:rsidRPr="00091392">
              <w:t>Value</w:t>
            </w:r>
          </w:p>
        </w:tc>
        <w:tc>
          <w:tcPr>
            <w:tcW w:w="1635" w:type="dxa"/>
            <w:tcBorders>
              <w:top w:val="single" w:sz="4" w:space="0" w:color="auto"/>
              <w:left w:val="single" w:sz="4" w:space="0" w:color="auto"/>
              <w:bottom w:val="single" w:sz="4" w:space="0" w:color="auto"/>
              <w:right w:val="single" w:sz="4" w:space="0" w:color="auto"/>
            </w:tcBorders>
            <w:vAlign w:val="center"/>
            <w:hideMark/>
          </w:tcPr>
          <w:p w14:paraId="5215670C" w14:textId="77777777" w:rsidR="00700CF9" w:rsidRPr="00091392" w:rsidRDefault="00700CF9" w:rsidP="00B67D45">
            <w:pPr>
              <w:pStyle w:val="Tablehead"/>
              <w:rPr>
                <w:rFonts w:cstheme="minorBidi"/>
              </w:rPr>
            </w:pPr>
            <w:r w:rsidRPr="00091392">
              <w:t>Unit</w:t>
            </w:r>
          </w:p>
        </w:tc>
      </w:tr>
      <w:tr w:rsidR="00AC674A" w:rsidRPr="00091392" w14:paraId="2299D969" w14:textId="77777777" w:rsidTr="00B67D45">
        <w:trPr>
          <w:jc w:val="center"/>
        </w:trPr>
        <w:tc>
          <w:tcPr>
            <w:tcW w:w="704" w:type="dxa"/>
            <w:tcBorders>
              <w:top w:val="single" w:sz="4" w:space="0" w:color="auto"/>
              <w:left w:val="single" w:sz="4" w:space="0" w:color="auto"/>
              <w:bottom w:val="single" w:sz="4" w:space="0" w:color="auto"/>
              <w:right w:val="single" w:sz="4" w:space="0" w:color="auto"/>
            </w:tcBorders>
          </w:tcPr>
          <w:p w14:paraId="33F50DEF" w14:textId="77777777" w:rsidR="00700CF9" w:rsidRPr="00091392" w:rsidRDefault="00700CF9" w:rsidP="00B67D45">
            <w:pPr>
              <w:pStyle w:val="Tabletext"/>
              <w:jc w:val="center"/>
            </w:pPr>
            <w:r w:rsidRPr="00091392">
              <w:t>8</w:t>
            </w:r>
          </w:p>
        </w:tc>
        <w:tc>
          <w:tcPr>
            <w:tcW w:w="4123" w:type="dxa"/>
            <w:tcBorders>
              <w:top w:val="single" w:sz="4" w:space="0" w:color="auto"/>
              <w:left w:val="single" w:sz="4" w:space="0" w:color="auto"/>
              <w:bottom w:val="single" w:sz="4" w:space="0" w:color="auto"/>
              <w:right w:val="single" w:sz="4" w:space="0" w:color="auto"/>
            </w:tcBorders>
          </w:tcPr>
          <w:p w14:paraId="5B245FFE" w14:textId="77777777" w:rsidR="00700CF9" w:rsidRPr="00091392" w:rsidRDefault="00700CF9" w:rsidP="00B67D45">
            <w:pPr>
              <w:pStyle w:val="Tabletext"/>
            </w:pPr>
            <w:r w:rsidRPr="00091392">
              <w:t>A-ESIM minimum elevation angle towards GSO satellite</w:t>
            </w:r>
          </w:p>
        </w:tc>
        <w:tc>
          <w:tcPr>
            <w:tcW w:w="1441" w:type="dxa"/>
            <w:tcBorders>
              <w:top w:val="single" w:sz="4" w:space="0" w:color="auto"/>
              <w:left w:val="single" w:sz="4" w:space="0" w:color="auto"/>
              <w:bottom w:val="single" w:sz="4" w:space="0" w:color="auto"/>
              <w:right w:val="single" w:sz="4" w:space="0" w:color="auto"/>
            </w:tcBorders>
          </w:tcPr>
          <w:p w14:paraId="1D8368C5" w14:textId="77777777" w:rsidR="00700CF9" w:rsidRPr="00091392" w:rsidDel="00353958" w:rsidRDefault="00700CF9" w:rsidP="00B67D45">
            <w:pPr>
              <w:pStyle w:val="Tabletext"/>
              <w:jc w:val="center"/>
              <w:rPr>
                <w:i/>
                <w:iCs/>
              </w:rPr>
            </w:pPr>
            <w:r w:rsidRPr="00091392">
              <w:rPr>
                <w:i/>
                <w:iCs/>
              </w:rPr>
              <w:t>ε</w:t>
            </w:r>
          </w:p>
        </w:tc>
        <w:tc>
          <w:tcPr>
            <w:tcW w:w="1817" w:type="dxa"/>
            <w:tcBorders>
              <w:top w:val="single" w:sz="4" w:space="0" w:color="auto"/>
              <w:left w:val="single" w:sz="4" w:space="0" w:color="auto"/>
              <w:bottom w:val="single" w:sz="4" w:space="0" w:color="auto"/>
              <w:right w:val="single" w:sz="4" w:space="0" w:color="auto"/>
            </w:tcBorders>
            <w:vAlign w:val="center"/>
          </w:tcPr>
          <w:p w14:paraId="55570AB5" w14:textId="77777777" w:rsidR="00700CF9" w:rsidRPr="00AF2D12" w:rsidDel="00353958" w:rsidRDefault="002E5FA9" w:rsidP="00B67D45">
            <w:pPr>
              <w:pStyle w:val="Tabletext"/>
              <w:jc w:val="center"/>
              <w:rPr>
                <w:rFonts w:eastAsia="Batang"/>
                <w:lang w:val="fr-FR" w:eastAsia="ko-KR"/>
              </w:rPr>
            </w:pPr>
            <w:proofErr w:type="gramStart"/>
            <w:r w:rsidRPr="00AF2D12">
              <w:rPr>
                <w:rFonts w:eastAsia="Batang"/>
                <w:lang w:val="fr-FR" w:eastAsia="ko-KR"/>
              </w:rPr>
              <w:t>max(</w:t>
            </w:r>
            <w:proofErr w:type="gramEnd"/>
            <w:r w:rsidRPr="00AF2D12">
              <w:rPr>
                <w:rFonts w:eastAsia="Batang"/>
                <w:lang w:val="fr-FR" w:eastAsia="ko-KR"/>
              </w:rPr>
              <w:t>10</w:t>
            </w:r>
            <w:r w:rsidRPr="00AF2D12">
              <w:rPr>
                <w:lang w:val="fr-FR"/>
              </w:rPr>
              <w:t>°</w:t>
            </w:r>
            <w:r w:rsidRPr="00AF2D12">
              <w:rPr>
                <w:rFonts w:eastAsia="Batang"/>
                <w:lang w:val="fr-FR" w:eastAsia="ko-KR"/>
              </w:rPr>
              <w:t xml:space="preserve">, </w:t>
            </w:r>
            <w:r w:rsidR="00700CF9" w:rsidRPr="00AF2D12">
              <w:rPr>
                <w:rFonts w:eastAsia="Batang"/>
                <w:lang w:val="fr-FR" w:eastAsia="ko-KR"/>
              </w:rPr>
              <w:t>RR Appendix 4 C.10.d.</w:t>
            </w:r>
            <w:r w:rsidRPr="00AF2D12">
              <w:rPr>
                <w:rFonts w:eastAsia="Batang"/>
                <w:lang w:val="fr-FR" w:eastAsia="ko-KR"/>
              </w:rPr>
              <w:t>X)</w:t>
            </w:r>
          </w:p>
        </w:tc>
        <w:tc>
          <w:tcPr>
            <w:tcW w:w="1635" w:type="dxa"/>
            <w:tcBorders>
              <w:top w:val="single" w:sz="4" w:space="0" w:color="auto"/>
              <w:left w:val="single" w:sz="4" w:space="0" w:color="auto"/>
              <w:bottom w:val="single" w:sz="4" w:space="0" w:color="auto"/>
              <w:right w:val="single" w:sz="4" w:space="0" w:color="auto"/>
            </w:tcBorders>
            <w:vAlign w:val="center"/>
          </w:tcPr>
          <w:p w14:paraId="0742A3FD" w14:textId="77777777" w:rsidR="00700CF9" w:rsidRPr="00091392" w:rsidDel="00404B7D" w:rsidRDefault="00700CF9" w:rsidP="00B67D45">
            <w:pPr>
              <w:pStyle w:val="Tabletext"/>
              <w:jc w:val="center"/>
            </w:pPr>
            <w:r w:rsidRPr="00091392">
              <w:t>degrees</w:t>
            </w:r>
          </w:p>
        </w:tc>
      </w:tr>
      <w:tr w:rsidR="00AC674A" w:rsidRPr="00091392" w14:paraId="39B77CB2" w14:textId="77777777" w:rsidTr="00B67D45">
        <w:trPr>
          <w:jc w:val="center"/>
        </w:trPr>
        <w:tc>
          <w:tcPr>
            <w:tcW w:w="704" w:type="dxa"/>
            <w:tcBorders>
              <w:top w:val="single" w:sz="4" w:space="0" w:color="auto"/>
              <w:left w:val="single" w:sz="4" w:space="0" w:color="auto"/>
              <w:bottom w:val="single" w:sz="4" w:space="0" w:color="auto"/>
              <w:right w:val="single" w:sz="4" w:space="0" w:color="auto"/>
            </w:tcBorders>
            <w:hideMark/>
          </w:tcPr>
          <w:p w14:paraId="033642FA" w14:textId="77777777" w:rsidR="00700CF9" w:rsidRPr="00091392" w:rsidRDefault="00700CF9" w:rsidP="00B67D45">
            <w:pPr>
              <w:pStyle w:val="Tabletext"/>
              <w:jc w:val="center"/>
            </w:pPr>
            <w:r w:rsidRPr="00091392">
              <w:t>9</w:t>
            </w:r>
          </w:p>
        </w:tc>
        <w:tc>
          <w:tcPr>
            <w:tcW w:w="4123" w:type="dxa"/>
            <w:tcBorders>
              <w:top w:val="single" w:sz="4" w:space="0" w:color="auto"/>
              <w:left w:val="single" w:sz="4" w:space="0" w:color="auto"/>
              <w:bottom w:val="single" w:sz="4" w:space="0" w:color="auto"/>
              <w:right w:val="single" w:sz="4" w:space="0" w:color="auto"/>
            </w:tcBorders>
            <w:hideMark/>
          </w:tcPr>
          <w:p w14:paraId="53B41C47" w14:textId="77777777" w:rsidR="00700CF9" w:rsidRPr="00091392" w:rsidRDefault="00700CF9" w:rsidP="00B67D45">
            <w:pPr>
              <w:pStyle w:val="Tabletext"/>
            </w:pPr>
            <w:r w:rsidRPr="00091392">
              <w:t>Atmospheric attenuation</w:t>
            </w:r>
          </w:p>
        </w:tc>
        <w:tc>
          <w:tcPr>
            <w:tcW w:w="1441" w:type="dxa"/>
            <w:tcBorders>
              <w:top w:val="single" w:sz="4" w:space="0" w:color="auto"/>
              <w:left w:val="single" w:sz="4" w:space="0" w:color="auto"/>
              <w:bottom w:val="single" w:sz="4" w:space="0" w:color="auto"/>
              <w:right w:val="single" w:sz="4" w:space="0" w:color="auto"/>
            </w:tcBorders>
            <w:hideMark/>
          </w:tcPr>
          <w:p w14:paraId="3FADB71F" w14:textId="77777777" w:rsidR="00700CF9" w:rsidRPr="00091392" w:rsidRDefault="00700CF9" w:rsidP="00B67D45">
            <w:pPr>
              <w:pStyle w:val="Tabletext"/>
              <w:jc w:val="center"/>
              <w:rPr>
                <w:i/>
                <w:iCs/>
              </w:rPr>
            </w:pPr>
            <w:proofErr w:type="spellStart"/>
            <w:r w:rsidRPr="00091392">
              <w:rPr>
                <w:i/>
                <w:iCs/>
              </w:rPr>
              <w:t>L</w:t>
            </w:r>
            <w:r w:rsidRPr="00091392">
              <w:rPr>
                <w:i/>
                <w:iCs/>
                <w:vertAlign w:val="subscript"/>
              </w:rPr>
              <w:t>atm</w:t>
            </w:r>
            <w:proofErr w:type="spellEnd"/>
          </w:p>
        </w:tc>
        <w:tc>
          <w:tcPr>
            <w:tcW w:w="1817" w:type="dxa"/>
            <w:tcBorders>
              <w:top w:val="single" w:sz="4" w:space="0" w:color="auto"/>
              <w:left w:val="single" w:sz="4" w:space="0" w:color="auto"/>
              <w:bottom w:val="single" w:sz="4" w:space="0" w:color="auto"/>
              <w:right w:val="single" w:sz="4" w:space="0" w:color="auto"/>
            </w:tcBorders>
            <w:hideMark/>
          </w:tcPr>
          <w:p w14:paraId="0656FD40" w14:textId="77777777" w:rsidR="00700CF9" w:rsidRPr="00091392" w:rsidRDefault="00700CF9" w:rsidP="00B67D45">
            <w:pPr>
              <w:pStyle w:val="Tabletext"/>
              <w:jc w:val="center"/>
            </w:pPr>
            <w:r w:rsidRPr="00091392">
              <w:t xml:space="preserve"> Computed with Rec. ITU-R P.676 (see NOTE below)</w:t>
            </w:r>
          </w:p>
        </w:tc>
        <w:tc>
          <w:tcPr>
            <w:tcW w:w="1635" w:type="dxa"/>
            <w:tcBorders>
              <w:top w:val="single" w:sz="4" w:space="0" w:color="auto"/>
              <w:left w:val="single" w:sz="4" w:space="0" w:color="auto"/>
              <w:bottom w:val="single" w:sz="4" w:space="0" w:color="auto"/>
              <w:right w:val="single" w:sz="4" w:space="0" w:color="auto"/>
            </w:tcBorders>
            <w:hideMark/>
          </w:tcPr>
          <w:p w14:paraId="523E43AF" w14:textId="77777777" w:rsidR="00700CF9" w:rsidRPr="00091392" w:rsidRDefault="00700CF9" w:rsidP="00B67D45">
            <w:pPr>
              <w:pStyle w:val="Tabletext"/>
              <w:jc w:val="center"/>
            </w:pPr>
            <w:r w:rsidRPr="00091392">
              <w:t>dB</w:t>
            </w:r>
          </w:p>
        </w:tc>
      </w:tr>
      <w:tr w:rsidR="00AC674A" w:rsidRPr="00091392" w14:paraId="660BB248" w14:textId="77777777" w:rsidTr="00B67D45">
        <w:trPr>
          <w:jc w:val="center"/>
        </w:trPr>
        <w:tc>
          <w:tcPr>
            <w:tcW w:w="704" w:type="dxa"/>
            <w:tcBorders>
              <w:top w:val="single" w:sz="4" w:space="0" w:color="auto"/>
              <w:left w:val="single" w:sz="4" w:space="0" w:color="auto"/>
              <w:bottom w:val="single" w:sz="4" w:space="0" w:color="auto"/>
              <w:right w:val="single" w:sz="4" w:space="0" w:color="auto"/>
            </w:tcBorders>
          </w:tcPr>
          <w:p w14:paraId="4F3796A0" w14:textId="77777777" w:rsidR="00700CF9" w:rsidRPr="00091392" w:rsidRDefault="00700CF9" w:rsidP="00B67D45">
            <w:pPr>
              <w:pStyle w:val="Tabletext"/>
              <w:jc w:val="center"/>
            </w:pPr>
            <w:r w:rsidRPr="00091392">
              <w:t>10</w:t>
            </w:r>
          </w:p>
        </w:tc>
        <w:tc>
          <w:tcPr>
            <w:tcW w:w="4123" w:type="dxa"/>
            <w:tcBorders>
              <w:top w:val="single" w:sz="4" w:space="0" w:color="auto"/>
              <w:left w:val="single" w:sz="4" w:space="0" w:color="auto"/>
              <w:bottom w:val="single" w:sz="4" w:space="0" w:color="auto"/>
              <w:right w:val="single" w:sz="4" w:space="0" w:color="auto"/>
            </w:tcBorders>
          </w:tcPr>
          <w:p w14:paraId="229A496D" w14:textId="77777777" w:rsidR="00700CF9" w:rsidRPr="00091392" w:rsidRDefault="00700CF9" w:rsidP="00B67D45">
            <w:pPr>
              <w:pStyle w:val="Tabletext"/>
            </w:pPr>
            <w:r w:rsidRPr="00091392">
              <w:t>Angle of arrival of the incident wave on the Earth’s surface</w:t>
            </w:r>
          </w:p>
        </w:tc>
        <w:tc>
          <w:tcPr>
            <w:tcW w:w="1441" w:type="dxa"/>
            <w:tcBorders>
              <w:top w:val="single" w:sz="4" w:space="0" w:color="auto"/>
              <w:left w:val="single" w:sz="4" w:space="0" w:color="auto"/>
              <w:bottom w:val="single" w:sz="4" w:space="0" w:color="auto"/>
              <w:right w:val="single" w:sz="4" w:space="0" w:color="auto"/>
            </w:tcBorders>
          </w:tcPr>
          <w:p w14:paraId="13FF9126" w14:textId="77777777" w:rsidR="00700CF9" w:rsidRPr="00091392" w:rsidRDefault="00700CF9" w:rsidP="00B67D45">
            <w:pPr>
              <w:pStyle w:val="Tabletext"/>
              <w:jc w:val="center"/>
            </w:pPr>
            <m:oMathPara>
              <m:oMath>
                <m:r>
                  <w:rPr>
                    <w:rFonts w:ascii="Cambria Math" w:hAnsi="Cambria Math"/>
                  </w:rPr>
                  <m:t>δ</m:t>
                </m:r>
              </m:oMath>
            </m:oMathPara>
          </w:p>
        </w:tc>
        <w:tc>
          <w:tcPr>
            <w:tcW w:w="1817" w:type="dxa"/>
            <w:tcBorders>
              <w:top w:val="single" w:sz="4" w:space="0" w:color="auto"/>
              <w:left w:val="single" w:sz="4" w:space="0" w:color="auto"/>
              <w:bottom w:val="single" w:sz="4" w:space="0" w:color="auto"/>
              <w:right w:val="single" w:sz="4" w:space="0" w:color="auto"/>
            </w:tcBorders>
            <w:vAlign w:val="center"/>
          </w:tcPr>
          <w:p w14:paraId="4E701B45" w14:textId="77777777" w:rsidR="00700CF9" w:rsidRPr="00091392" w:rsidRDefault="00700CF9" w:rsidP="00B67D45">
            <w:pPr>
              <w:pStyle w:val="Tabletext"/>
              <w:jc w:val="center"/>
            </w:pPr>
            <w:r w:rsidRPr="00091392">
              <w:t xml:space="preserve">Specified by the pre-established sets of </w:t>
            </w:r>
            <w:r w:rsidR="00EC1D83" w:rsidRPr="00091392">
              <w:t>pfd</w:t>
            </w:r>
            <w:r w:rsidRPr="00091392">
              <w:t xml:space="preserve"> limits, variable from 0° to 90°</w:t>
            </w:r>
          </w:p>
        </w:tc>
        <w:tc>
          <w:tcPr>
            <w:tcW w:w="1635" w:type="dxa"/>
            <w:tcBorders>
              <w:top w:val="single" w:sz="4" w:space="0" w:color="auto"/>
              <w:left w:val="single" w:sz="4" w:space="0" w:color="auto"/>
              <w:bottom w:val="single" w:sz="4" w:space="0" w:color="auto"/>
              <w:right w:val="single" w:sz="4" w:space="0" w:color="auto"/>
            </w:tcBorders>
            <w:vAlign w:val="center"/>
          </w:tcPr>
          <w:p w14:paraId="3DD3164F" w14:textId="77777777" w:rsidR="00700CF9" w:rsidRPr="00091392" w:rsidRDefault="00700CF9" w:rsidP="00B67D45">
            <w:pPr>
              <w:pStyle w:val="Tabletext"/>
              <w:jc w:val="center"/>
            </w:pPr>
            <w:proofErr w:type="spellStart"/>
            <w:r w:rsidRPr="00091392">
              <w:t>deg</w:t>
            </w:r>
            <w:proofErr w:type="spellEnd"/>
          </w:p>
        </w:tc>
      </w:tr>
      <w:tr w:rsidR="00AC674A" w:rsidRPr="00091392" w14:paraId="50899B64" w14:textId="77777777" w:rsidTr="00B67D45">
        <w:trPr>
          <w:jc w:val="center"/>
        </w:trPr>
        <w:tc>
          <w:tcPr>
            <w:tcW w:w="704" w:type="dxa"/>
            <w:tcBorders>
              <w:top w:val="single" w:sz="4" w:space="0" w:color="auto"/>
              <w:left w:val="single" w:sz="4" w:space="0" w:color="auto"/>
              <w:bottom w:val="single" w:sz="4" w:space="0" w:color="auto"/>
              <w:right w:val="single" w:sz="4" w:space="0" w:color="auto"/>
            </w:tcBorders>
            <w:hideMark/>
          </w:tcPr>
          <w:p w14:paraId="69C36F56" w14:textId="77777777" w:rsidR="00700CF9" w:rsidRPr="00091392" w:rsidRDefault="00700CF9" w:rsidP="00B67D45">
            <w:pPr>
              <w:pStyle w:val="Tabletext"/>
              <w:jc w:val="center"/>
            </w:pPr>
            <w:r w:rsidRPr="00091392">
              <w:t>11</w:t>
            </w:r>
          </w:p>
        </w:tc>
        <w:tc>
          <w:tcPr>
            <w:tcW w:w="4123" w:type="dxa"/>
            <w:tcBorders>
              <w:top w:val="single" w:sz="4" w:space="0" w:color="auto"/>
              <w:left w:val="single" w:sz="4" w:space="0" w:color="auto"/>
              <w:bottom w:val="single" w:sz="4" w:space="0" w:color="auto"/>
              <w:right w:val="single" w:sz="4" w:space="0" w:color="auto"/>
            </w:tcBorders>
            <w:hideMark/>
          </w:tcPr>
          <w:p w14:paraId="099327C3" w14:textId="77777777" w:rsidR="00700CF9" w:rsidRPr="00091392" w:rsidRDefault="00700CF9" w:rsidP="00B67D45">
            <w:pPr>
              <w:pStyle w:val="Tabletext"/>
            </w:pPr>
            <w:r w:rsidRPr="00091392">
              <w:t>Minimum examination altitude</w:t>
            </w:r>
          </w:p>
        </w:tc>
        <w:tc>
          <w:tcPr>
            <w:tcW w:w="1441" w:type="dxa"/>
            <w:tcBorders>
              <w:top w:val="single" w:sz="4" w:space="0" w:color="auto"/>
              <w:left w:val="single" w:sz="4" w:space="0" w:color="auto"/>
              <w:bottom w:val="single" w:sz="4" w:space="0" w:color="auto"/>
              <w:right w:val="single" w:sz="4" w:space="0" w:color="auto"/>
            </w:tcBorders>
            <w:hideMark/>
          </w:tcPr>
          <w:p w14:paraId="6D691E6E" w14:textId="77777777" w:rsidR="00700CF9" w:rsidRPr="00091392" w:rsidRDefault="00700CF9" w:rsidP="00B67D45">
            <w:pPr>
              <w:pStyle w:val="Tabletext"/>
              <w:jc w:val="center"/>
              <w:rPr>
                <w:i/>
                <w:iCs/>
              </w:rPr>
            </w:pPr>
            <w:proofErr w:type="spellStart"/>
            <w:r w:rsidRPr="00091392">
              <w:rPr>
                <w:i/>
                <w:iCs/>
              </w:rPr>
              <w:t>H</w:t>
            </w:r>
            <w:r w:rsidRPr="00091392">
              <w:rPr>
                <w:i/>
                <w:iCs/>
                <w:vertAlign w:val="subscript"/>
              </w:rPr>
              <w:t>min</w:t>
            </w:r>
            <w:proofErr w:type="spellEnd"/>
          </w:p>
        </w:tc>
        <w:tc>
          <w:tcPr>
            <w:tcW w:w="1817" w:type="dxa"/>
            <w:tcBorders>
              <w:top w:val="single" w:sz="4" w:space="0" w:color="auto"/>
              <w:left w:val="single" w:sz="4" w:space="0" w:color="auto"/>
              <w:bottom w:val="single" w:sz="4" w:space="0" w:color="auto"/>
              <w:right w:val="single" w:sz="4" w:space="0" w:color="auto"/>
            </w:tcBorders>
            <w:vAlign w:val="center"/>
            <w:hideMark/>
          </w:tcPr>
          <w:p w14:paraId="74C163CF" w14:textId="77777777" w:rsidR="00700CF9" w:rsidRPr="00091392" w:rsidRDefault="00700CF9" w:rsidP="00B67D45">
            <w:pPr>
              <w:pStyle w:val="Tabletext"/>
              <w:jc w:val="center"/>
            </w:pPr>
            <w:r w:rsidRPr="00091392">
              <w:t>0.01</w:t>
            </w:r>
          </w:p>
        </w:tc>
        <w:tc>
          <w:tcPr>
            <w:tcW w:w="1635" w:type="dxa"/>
            <w:tcBorders>
              <w:top w:val="single" w:sz="4" w:space="0" w:color="auto"/>
              <w:left w:val="single" w:sz="4" w:space="0" w:color="auto"/>
              <w:bottom w:val="single" w:sz="4" w:space="0" w:color="auto"/>
              <w:right w:val="single" w:sz="4" w:space="0" w:color="auto"/>
            </w:tcBorders>
            <w:vAlign w:val="center"/>
            <w:hideMark/>
          </w:tcPr>
          <w:p w14:paraId="3A1EF429" w14:textId="77777777" w:rsidR="00700CF9" w:rsidRPr="00091392" w:rsidRDefault="00700CF9" w:rsidP="00B67D45">
            <w:pPr>
              <w:pStyle w:val="Tabletext"/>
              <w:jc w:val="center"/>
            </w:pPr>
            <w:r w:rsidRPr="00091392">
              <w:t>km</w:t>
            </w:r>
          </w:p>
        </w:tc>
      </w:tr>
      <w:tr w:rsidR="00AC674A" w:rsidRPr="00091392" w14:paraId="1B371D79" w14:textId="77777777" w:rsidTr="00B67D45">
        <w:trPr>
          <w:jc w:val="center"/>
        </w:trPr>
        <w:tc>
          <w:tcPr>
            <w:tcW w:w="704" w:type="dxa"/>
            <w:tcBorders>
              <w:top w:val="single" w:sz="4" w:space="0" w:color="auto"/>
              <w:left w:val="single" w:sz="4" w:space="0" w:color="auto"/>
              <w:bottom w:val="single" w:sz="4" w:space="0" w:color="auto"/>
              <w:right w:val="single" w:sz="4" w:space="0" w:color="auto"/>
            </w:tcBorders>
            <w:hideMark/>
          </w:tcPr>
          <w:p w14:paraId="4A1B24A4" w14:textId="77777777" w:rsidR="00700CF9" w:rsidRPr="00091392" w:rsidRDefault="00700CF9" w:rsidP="00B67D45">
            <w:pPr>
              <w:pStyle w:val="Tabletext"/>
              <w:jc w:val="center"/>
            </w:pPr>
            <w:r w:rsidRPr="00091392">
              <w:t>12</w:t>
            </w:r>
          </w:p>
        </w:tc>
        <w:tc>
          <w:tcPr>
            <w:tcW w:w="4123" w:type="dxa"/>
            <w:tcBorders>
              <w:top w:val="single" w:sz="4" w:space="0" w:color="auto"/>
              <w:left w:val="single" w:sz="4" w:space="0" w:color="auto"/>
              <w:bottom w:val="single" w:sz="4" w:space="0" w:color="auto"/>
              <w:right w:val="single" w:sz="4" w:space="0" w:color="auto"/>
            </w:tcBorders>
            <w:hideMark/>
          </w:tcPr>
          <w:p w14:paraId="0E599534" w14:textId="77777777" w:rsidR="00700CF9" w:rsidRPr="00091392" w:rsidRDefault="00700CF9" w:rsidP="00B67D45">
            <w:pPr>
              <w:pStyle w:val="Tabletext"/>
            </w:pPr>
            <w:r w:rsidRPr="00091392">
              <w:t>Maximum examination altitude</w:t>
            </w:r>
          </w:p>
        </w:tc>
        <w:tc>
          <w:tcPr>
            <w:tcW w:w="1441" w:type="dxa"/>
            <w:tcBorders>
              <w:top w:val="single" w:sz="4" w:space="0" w:color="auto"/>
              <w:left w:val="single" w:sz="4" w:space="0" w:color="auto"/>
              <w:bottom w:val="single" w:sz="4" w:space="0" w:color="auto"/>
              <w:right w:val="single" w:sz="4" w:space="0" w:color="auto"/>
            </w:tcBorders>
            <w:hideMark/>
          </w:tcPr>
          <w:p w14:paraId="1DBD9567" w14:textId="77777777" w:rsidR="00700CF9" w:rsidRPr="00091392" w:rsidRDefault="00700CF9" w:rsidP="00B67D45">
            <w:pPr>
              <w:pStyle w:val="Tabletext"/>
              <w:jc w:val="center"/>
              <w:rPr>
                <w:i/>
                <w:iCs/>
              </w:rPr>
            </w:pPr>
            <w:proofErr w:type="spellStart"/>
            <w:r w:rsidRPr="00091392">
              <w:rPr>
                <w:i/>
                <w:iCs/>
              </w:rPr>
              <w:t>H</w:t>
            </w:r>
            <w:r w:rsidRPr="00091392">
              <w:rPr>
                <w:i/>
                <w:iCs/>
                <w:vertAlign w:val="subscript"/>
              </w:rPr>
              <w:t>max</w:t>
            </w:r>
            <w:proofErr w:type="spellEnd"/>
          </w:p>
        </w:tc>
        <w:tc>
          <w:tcPr>
            <w:tcW w:w="1817" w:type="dxa"/>
            <w:tcBorders>
              <w:top w:val="single" w:sz="4" w:space="0" w:color="auto"/>
              <w:left w:val="single" w:sz="4" w:space="0" w:color="auto"/>
              <w:bottom w:val="single" w:sz="4" w:space="0" w:color="auto"/>
              <w:right w:val="single" w:sz="4" w:space="0" w:color="auto"/>
            </w:tcBorders>
            <w:vAlign w:val="center"/>
            <w:hideMark/>
          </w:tcPr>
          <w:p w14:paraId="0D195C06" w14:textId="77777777" w:rsidR="00700CF9" w:rsidRPr="00091392" w:rsidRDefault="00700CF9" w:rsidP="00B67D45">
            <w:pPr>
              <w:pStyle w:val="Tabletext"/>
              <w:jc w:val="center"/>
            </w:pPr>
            <w:r w:rsidRPr="00091392">
              <w:t>15.0</w:t>
            </w:r>
          </w:p>
        </w:tc>
        <w:tc>
          <w:tcPr>
            <w:tcW w:w="1635" w:type="dxa"/>
            <w:tcBorders>
              <w:top w:val="single" w:sz="4" w:space="0" w:color="auto"/>
              <w:left w:val="single" w:sz="4" w:space="0" w:color="auto"/>
              <w:bottom w:val="single" w:sz="4" w:space="0" w:color="auto"/>
              <w:right w:val="single" w:sz="4" w:space="0" w:color="auto"/>
            </w:tcBorders>
            <w:vAlign w:val="center"/>
            <w:hideMark/>
          </w:tcPr>
          <w:p w14:paraId="20EC1039" w14:textId="77777777" w:rsidR="00700CF9" w:rsidRPr="00091392" w:rsidRDefault="00700CF9" w:rsidP="00B67D45">
            <w:pPr>
              <w:pStyle w:val="Tabletext"/>
              <w:jc w:val="center"/>
            </w:pPr>
            <w:r w:rsidRPr="00091392">
              <w:t>km</w:t>
            </w:r>
          </w:p>
        </w:tc>
      </w:tr>
      <w:tr w:rsidR="00AC674A" w:rsidRPr="00091392" w14:paraId="76ADBA57" w14:textId="77777777" w:rsidTr="00B67D45">
        <w:trPr>
          <w:jc w:val="center"/>
        </w:trPr>
        <w:tc>
          <w:tcPr>
            <w:tcW w:w="704" w:type="dxa"/>
            <w:tcBorders>
              <w:top w:val="single" w:sz="4" w:space="0" w:color="auto"/>
              <w:left w:val="single" w:sz="4" w:space="0" w:color="auto"/>
              <w:bottom w:val="single" w:sz="4" w:space="0" w:color="auto"/>
              <w:right w:val="single" w:sz="4" w:space="0" w:color="auto"/>
            </w:tcBorders>
            <w:hideMark/>
          </w:tcPr>
          <w:p w14:paraId="2C72585D" w14:textId="77777777" w:rsidR="00700CF9" w:rsidRPr="00091392" w:rsidRDefault="00700CF9" w:rsidP="00B67D45">
            <w:pPr>
              <w:pStyle w:val="Tabletext"/>
              <w:jc w:val="center"/>
            </w:pPr>
            <w:r w:rsidRPr="00091392">
              <w:t>13</w:t>
            </w:r>
          </w:p>
        </w:tc>
        <w:tc>
          <w:tcPr>
            <w:tcW w:w="4123" w:type="dxa"/>
            <w:tcBorders>
              <w:top w:val="single" w:sz="4" w:space="0" w:color="auto"/>
              <w:left w:val="single" w:sz="4" w:space="0" w:color="auto"/>
              <w:bottom w:val="single" w:sz="4" w:space="0" w:color="auto"/>
              <w:right w:val="single" w:sz="4" w:space="0" w:color="auto"/>
            </w:tcBorders>
            <w:hideMark/>
          </w:tcPr>
          <w:p w14:paraId="39B4C479" w14:textId="77777777" w:rsidR="00700CF9" w:rsidRPr="00091392" w:rsidRDefault="00700CF9" w:rsidP="00B67D45">
            <w:pPr>
              <w:pStyle w:val="Tabletext"/>
            </w:pPr>
            <w:r w:rsidRPr="00091392">
              <w:t>Examination altitude spacing</w:t>
            </w:r>
            <w:r w:rsidRPr="00091392">
              <w:rPr>
                <w:rStyle w:val="Appelnotedebasdep"/>
              </w:rPr>
              <w:footnoteReference w:id="10"/>
            </w:r>
          </w:p>
        </w:tc>
        <w:tc>
          <w:tcPr>
            <w:tcW w:w="1441" w:type="dxa"/>
            <w:tcBorders>
              <w:top w:val="single" w:sz="4" w:space="0" w:color="auto"/>
              <w:left w:val="single" w:sz="4" w:space="0" w:color="auto"/>
              <w:bottom w:val="single" w:sz="4" w:space="0" w:color="auto"/>
              <w:right w:val="single" w:sz="4" w:space="0" w:color="auto"/>
            </w:tcBorders>
            <w:hideMark/>
          </w:tcPr>
          <w:p w14:paraId="66E223E1" w14:textId="77777777" w:rsidR="00700CF9" w:rsidRPr="00091392" w:rsidRDefault="00700CF9" w:rsidP="00B67D45">
            <w:pPr>
              <w:pStyle w:val="Tabletext"/>
              <w:jc w:val="center"/>
              <w:rPr>
                <w:i/>
                <w:iCs/>
              </w:rPr>
            </w:pPr>
            <w:proofErr w:type="spellStart"/>
            <w:r w:rsidRPr="00091392">
              <w:rPr>
                <w:i/>
                <w:iCs/>
              </w:rPr>
              <w:t>H</w:t>
            </w:r>
            <w:r w:rsidRPr="00091392">
              <w:rPr>
                <w:i/>
                <w:iCs/>
                <w:vertAlign w:val="subscript"/>
              </w:rPr>
              <w:t>step</w:t>
            </w:r>
            <w:proofErr w:type="spellEnd"/>
          </w:p>
        </w:tc>
        <w:tc>
          <w:tcPr>
            <w:tcW w:w="1817" w:type="dxa"/>
            <w:tcBorders>
              <w:top w:val="single" w:sz="4" w:space="0" w:color="auto"/>
              <w:left w:val="single" w:sz="4" w:space="0" w:color="auto"/>
              <w:bottom w:val="single" w:sz="4" w:space="0" w:color="auto"/>
              <w:right w:val="single" w:sz="4" w:space="0" w:color="auto"/>
            </w:tcBorders>
            <w:vAlign w:val="center"/>
            <w:hideMark/>
          </w:tcPr>
          <w:p w14:paraId="0C876B59" w14:textId="77777777" w:rsidR="00700CF9" w:rsidRPr="00091392" w:rsidRDefault="00700CF9" w:rsidP="00B67D45">
            <w:pPr>
              <w:pStyle w:val="Tabletext"/>
              <w:jc w:val="center"/>
            </w:pPr>
            <w:r w:rsidRPr="00091392">
              <w:t>1.0</w:t>
            </w:r>
          </w:p>
        </w:tc>
        <w:tc>
          <w:tcPr>
            <w:tcW w:w="1635" w:type="dxa"/>
            <w:tcBorders>
              <w:top w:val="single" w:sz="4" w:space="0" w:color="auto"/>
              <w:left w:val="single" w:sz="4" w:space="0" w:color="auto"/>
              <w:bottom w:val="single" w:sz="4" w:space="0" w:color="auto"/>
              <w:right w:val="single" w:sz="4" w:space="0" w:color="auto"/>
            </w:tcBorders>
            <w:vAlign w:val="center"/>
            <w:hideMark/>
          </w:tcPr>
          <w:p w14:paraId="422DEB6E" w14:textId="77777777" w:rsidR="00700CF9" w:rsidRPr="00091392" w:rsidRDefault="00700CF9" w:rsidP="00B67D45">
            <w:pPr>
              <w:pStyle w:val="Tabletext"/>
              <w:jc w:val="center"/>
            </w:pPr>
            <w:r w:rsidRPr="00091392">
              <w:t>km</w:t>
            </w:r>
          </w:p>
        </w:tc>
      </w:tr>
      <w:tr w:rsidR="00AC674A" w:rsidRPr="00091392" w14:paraId="74DDA6AE" w14:textId="77777777" w:rsidTr="00B67D45">
        <w:trPr>
          <w:jc w:val="center"/>
        </w:trPr>
        <w:tc>
          <w:tcPr>
            <w:tcW w:w="704" w:type="dxa"/>
            <w:tcBorders>
              <w:top w:val="single" w:sz="4" w:space="0" w:color="auto"/>
              <w:left w:val="single" w:sz="4" w:space="0" w:color="auto"/>
              <w:bottom w:val="single" w:sz="4" w:space="0" w:color="auto"/>
              <w:right w:val="single" w:sz="4" w:space="0" w:color="auto"/>
            </w:tcBorders>
          </w:tcPr>
          <w:p w14:paraId="01D2A494" w14:textId="77777777" w:rsidR="00700CF9" w:rsidRPr="00091392" w:rsidRDefault="00700CF9" w:rsidP="00B67D45">
            <w:pPr>
              <w:pStyle w:val="Tabletext"/>
              <w:jc w:val="center"/>
            </w:pPr>
            <w:r w:rsidRPr="00091392">
              <w:t>14</w:t>
            </w:r>
          </w:p>
        </w:tc>
        <w:tc>
          <w:tcPr>
            <w:tcW w:w="4123" w:type="dxa"/>
            <w:tcBorders>
              <w:top w:val="single" w:sz="4" w:space="0" w:color="auto"/>
              <w:left w:val="single" w:sz="4" w:space="0" w:color="auto"/>
              <w:bottom w:val="single" w:sz="4" w:space="0" w:color="auto"/>
              <w:right w:val="single" w:sz="4" w:space="0" w:color="auto"/>
            </w:tcBorders>
          </w:tcPr>
          <w:p w14:paraId="090076BE" w14:textId="77777777" w:rsidR="00700CF9" w:rsidRPr="00091392" w:rsidRDefault="00700CF9" w:rsidP="00B67D45">
            <w:pPr>
              <w:pStyle w:val="Tabletext"/>
            </w:pPr>
            <w:bookmarkStart w:id="35" w:name="_Hlk98344843"/>
            <w:r w:rsidRPr="00091392">
              <w:t>Fuselage attenuation</w:t>
            </w:r>
            <w:bookmarkEnd w:id="35"/>
          </w:p>
        </w:tc>
        <w:tc>
          <w:tcPr>
            <w:tcW w:w="1441" w:type="dxa"/>
            <w:tcBorders>
              <w:top w:val="single" w:sz="4" w:space="0" w:color="auto"/>
              <w:left w:val="single" w:sz="4" w:space="0" w:color="auto"/>
              <w:bottom w:val="single" w:sz="4" w:space="0" w:color="auto"/>
              <w:right w:val="single" w:sz="4" w:space="0" w:color="auto"/>
            </w:tcBorders>
          </w:tcPr>
          <w:p w14:paraId="71D81A9C" w14:textId="77777777" w:rsidR="00700CF9" w:rsidRPr="00091392" w:rsidRDefault="00700CF9" w:rsidP="00B67D45">
            <w:pPr>
              <w:pStyle w:val="Tabletext"/>
              <w:jc w:val="center"/>
              <w:rPr>
                <w:i/>
                <w:iCs/>
              </w:rPr>
            </w:pPr>
            <w:proofErr w:type="spellStart"/>
            <w:r w:rsidRPr="00091392">
              <w:rPr>
                <w:i/>
                <w:iCs/>
              </w:rPr>
              <w:t>L</w:t>
            </w:r>
            <w:r w:rsidRPr="00091392">
              <w:rPr>
                <w:i/>
                <w:iCs/>
                <w:vertAlign w:val="subscript"/>
              </w:rPr>
              <w:t>f</w:t>
            </w:r>
            <w:proofErr w:type="spellEnd"/>
          </w:p>
        </w:tc>
        <w:tc>
          <w:tcPr>
            <w:tcW w:w="1817" w:type="dxa"/>
            <w:tcBorders>
              <w:top w:val="single" w:sz="4" w:space="0" w:color="auto"/>
              <w:left w:val="single" w:sz="4" w:space="0" w:color="auto"/>
              <w:bottom w:val="single" w:sz="4" w:space="0" w:color="auto"/>
              <w:right w:val="single" w:sz="4" w:space="0" w:color="auto"/>
            </w:tcBorders>
            <w:vAlign w:val="center"/>
          </w:tcPr>
          <w:p w14:paraId="0A81BD5D" w14:textId="77777777" w:rsidR="00700CF9" w:rsidRPr="00091392" w:rsidRDefault="00700CF9" w:rsidP="00B67D45">
            <w:pPr>
              <w:pStyle w:val="Tabletext"/>
              <w:jc w:val="center"/>
            </w:pPr>
            <w:bookmarkStart w:id="36" w:name="_Hlk98344861"/>
            <w:r w:rsidRPr="00091392">
              <w:t>Computed based on ITU-R Reports or Recommendations</w:t>
            </w:r>
            <w:bookmarkEnd w:id="36"/>
            <w:r w:rsidRPr="00091392">
              <w:t xml:space="preserve"> (see Table 4)</w:t>
            </w:r>
          </w:p>
        </w:tc>
        <w:tc>
          <w:tcPr>
            <w:tcW w:w="1635" w:type="dxa"/>
            <w:tcBorders>
              <w:top w:val="single" w:sz="4" w:space="0" w:color="auto"/>
              <w:left w:val="single" w:sz="4" w:space="0" w:color="auto"/>
              <w:bottom w:val="single" w:sz="4" w:space="0" w:color="auto"/>
              <w:right w:val="single" w:sz="4" w:space="0" w:color="auto"/>
            </w:tcBorders>
            <w:vAlign w:val="center"/>
          </w:tcPr>
          <w:p w14:paraId="2E4A564D" w14:textId="77777777" w:rsidR="00700CF9" w:rsidRPr="00091392" w:rsidRDefault="00700CF9" w:rsidP="00B67D45">
            <w:pPr>
              <w:pStyle w:val="Tabletext"/>
              <w:jc w:val="center"/>
            </w:pPr>
            <w:r w:rsidRPr="00091392">
              <w:t>dB</w:t>
            </w:r>
          </w:p>
        </w:tc>
      </w:tr>
    </w:tbl>
    <w:p w14:paraId="765051D3" w14:textId="77777777" w:rsidR="00700CF9" w:rsidRPr="00091392" w:rsidRDefault="00700CF9" w:rsidP="00700CF9">
      <w:pPr>
        <w:pStyle w:val="Tablefin"/>
      </w:pPr>
    </w:p>
    <w:p w14:paraId="02600C29" w14:textId="77777777" w:rsidR="00700CF9" w:rsidRPr="00091392" w:rsidRDefault="00700CF9" w:rsidP="00700CF9">
      <w:pPr>
        <w:pStyle w:val="Note"/>
      </w:pPr>
      <w:r w:rsidRPr="00091392">
        <w:t>NOTE</w:t>
      </w:r>
      <w:r w:rsidRPr="00091392">
        <w:rPr>
          <w:b/>
          <w:bCs/>
        </w:rPr>
        <w:t>:</w:t>
      </w:r>
      <w:r w:rsidRPr="00091392">
        <w:t xml:space="preserve"> </w:t>
      </w:r>
      <w:r w:rsidRPr="00091392">
        <w:rPr>
          <w:szCs w:val="24"/>
        </w:rPr>
        <w:t>The atmospheric attenuation is computed with Recommendation ITU-R P.676, with the mean annual global reference atmosphere as defined in Recommendation ITU-R P.835</w:t>
      </w:r>
      <w:r w:rsidR="00EC1D83" w:rsidRPr="00091392">
        <w:rPr>
          <w:szCs w:val="24"/>
        </w:rPr>
        <w:t>.</w:t>
      </w:r>
      <w:r w:rsidRPr="00091392">
        <w:rPr>
          <w:szCs w:val="24"/>
        </w:rPr>
        <w:t xml:space="preserve"> </w:t>
      </w:r>
    </w:p>
    <w:p w14:paraId="39BF21CA" w14:textId="77777777" w:rsidR="00700CF9" w:rsidRPr="00091392" w:rsidRDefault="00700CF9" w:rsidP="00700CF9">
      <w:pPr>
        <w:pStyle w:val="TableNo"/>
      </w:pPr>
      <w:r w:rsidRPr="00091392">
        <w:lastRenderedPageBreak/>
        <w:t>Figure 1</w:t>
      </w:r>
    </w:p>
    <w:p w14:paraId="74801241" w14:textId="77777777" w:rsidR="00700CF9" w:rsidRPr="00091392" w:rsidRDefault="00700CF9" w:rsidP="00700CF9">
      <w:pPr>
        <w:pStyle w:val="Figuretitle"/>
      </w:pPr>
      <w:r w:rsidRPr="00091392">
        <w:t>Geometry for the examination of compliance for two different A-ESIM altitudes</w:t>
      </w:r>
    </w:p>
    <w:p w14:paraId="70495094" w14:textId="77777777" w:rsidR="00700CF9" w:rsidRPr="00091392" w:rsidRDefault="00700CF9" w:rsidP="00700CF9">
      <w:r w:rsidRPr="00091392">
        <w:rPr>
          <w:noProof/>
          <w:lang w:val="en-US"/>
        </w:rPr>
        <w:drawing>
          <wp:inline distT="0" distB="0" distL="0" distR="0" wp14:anchorId="1F0F76AF" wp14:editId="2F48E580">
            <wp:extent cx="5391150" cy="2095500"/>
            <wp:effectExtent l="0" t="0" r="0" b="0"/>
            <wp:docPr id="1" name="Image 2"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 2" descr="Diagram&#10;&#10;Description automatically generated"/>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095500"/>
                    </a:xfrm>
                    <a:prstGeom prst="rect">
                      <a:avLst/>
                    </a:prstGeom>
                    <a:noFill/>
                    <a:ln>
                      <a:noFill/>
                    </a:ln>
                  </pic:spPr>
                </pic:pic>
              </a:graphicData>
            </a:graphic>
          </wp:inline>
        </w:drawing>
      </w:r>
    </w:p>
    <w:p w14:paraId="47A53F77" w14:textId="77777777" w:rsidR="00700CF9" w:rsidRPr="00091392" w:rsidRDefault="00700CF9" w:rsidP="00700CF9">
      <w:pPr>
        <w:pStyle w:val="TableNo"/>
      </w:pPr>
      <w:r w:rsidRPr="00091392">
        <w:t>TABLE 4</w:t>
      </w:r>
    </w:p>
    <w:p w14:paraId="2980A241" w14:textId="77777777" w:rsidR="00700CF9" w:rsidRPr="00091392" w:rsidRDefault="00700CF9" w:rsidP="00700CF9">
      <w:pPr>
        <w:pStyle w:val="Tabletitle"/>
      </w:pPr>
      <w:r w:rsidRPr="00091392">
        <w:t xml:space="preserve">Fuselage Attenuation Model </w:t>
      </w:r>
    </w:p>
    <w:tbl>
      <w:tblPr>
        <w:tblW w:w="0" w:type="auto"/>
        <w:jc w:val="center"/>
        <w:tblLook w:val="04A0" w:firstRow="1" w:lastRow="0" w:firstColumn="1" w:lastColumn="0" w:noHBand="0" w:noVBand="1"/>
      </w:tblPr>
      <w:tblGrid>
        <w:gridCol w:w="2880"/>
        <w:gridCol w:w="810"/>
        <w:gridCol w:w="720"/>
        <w:gridCol w:w="1710"/>
      </w:tblGrid>
      <w:tr w:rsidR="00700CF9" w:rsidRPr="00091392" w14:paraId="252CDB76" w14:textId="77777777" w:rsidTr="00B67D45">
        <w:trPr>
          <w:jc w:val="center"/>
        </w:trPr>
        <w:tc>
          <w:tcPr>
            <w:tcW w:w="2880" w:type="dxa"/>
            <w:tcBorders>
              <w:top w:val="single" w:sz="4" w:space="0" w:color="auto"/>
              <w:left w:val="single" w:sz="4" w:space="0" w:color="auto"/>
              <w:bottom w:val="single" w:sz="4" w:space="0" w:color="auto"/>
              <w:right w:val="single" w:sz="4" w:space="0" w:color="auto"/>
            </w:tcBorders>
            <w:hideMark/>
          </w:tcPr>
          <w:p w14:paraId="46DD7247" w14:textId="77777777" w:rsidR="00700CF9" w:rsidRPr="00091392" w:rsidRDefault="00582474" w:rsidP="00B67D45">
            <w:pPr>
              <w:pStyle w:val="Tabletext"/>
            </w:pPr>
            <m:oMathPara>
              <m:oMathParaPr>
                <m:jc m:val="left"/>
              </m:oMathParaPr>
              <m:oMath>
                <m:sSub>
                  <m:sSubPr>
                    <m:ctrlPr>
                      <w:rPr>
                        <w:rFonts w:ascii="Cambria Math" w:hAnsi="Cambria Math"/>
                      </w:rPr>
                    </m:ctrlPr>
                  </m:sSubPr>
                  <m:e>
                    <m:r>
                      <w:rPr>
                        <w:rFonts w:ascii="Cambria Math" w:hAnsi="Cambria Math"/>
                      </w:rPr>
                      <m:t>L</m:t>
                    </m:r>
                  </m:e>
                  <m:sub>
                    <m:r>
                      <w:rPr>
                        <w:rFonts w:ascii="Cambria Math" w:hAnsi="Cambria Math"/>
                      </w:rPr>
                      <m:t>fuse</m:t>
                    </m:r>
                  </m:sub>
                </m:sSub>
                <m:d>
                  <m:dPr>
                    <m:ctrlPr>
                      <w:rPr>
                        <w:rFonts w:ascii="Cambria Math" w:hAnsi="Cambria Math"/>
                      </w:rPr>
                    </m:ctrlPr>
                  </m:dPr>
                  <m:e>
                    <m:r>
                      <w:rPr>
                        <w:rFonts w:ascii="Cambria Math" w:hAnsi="Cambria Math"/>
                      </w:rPr>
                      <m:t>γ</m:t>
                    </m:r>
                  </m:e>
                </m:d>
                <m:r>
                  <m:rPr>
                    <m:sty m:val="p"/>
                  </m:rPr>
                  <w:rPr>
                    <w:rFonts w:ascii="Cambria Math" w:hAnsi="Cambria Math"/>
                  </w:rPr>
                  <m:t>=3.5+0.25∙</m:t>
                </m:r>
                <m:r>
                  <w:rPr>
                    <w:rFonts w:ascii="Cambria Math" w:hAnsi="Cambria Math"/>
                  </w:rPr>
                  <m:t>γ</m:t>
                </m:r>
              </m:oMath>
            </m:oMathPara>
          </w:p>
        </w:tc>
        <w:tc>
          <w:tcPr>
            <w:tcW w:w="810" w:type="dxa"/>
            <w:tcBorders>
              <w:top w:val="single" w:sz="4" w:space="0" w:color="auto"/>
              <w:left w:val="single" w:sz="4" w:space="0" w:color="auto"/>
              <w:bottom w:val="single" w:sz="4" w:space="0" w:color="auto"/>
              <w:right w:val="single" w:sz="4" w:space="0" w:color="auto"/>
            </w:tcBorders>
            <w:hideMark/>
          </w:tcPr>
          <w:p w14:paraId="3875DF64" w14:textId="77777777" w:rsidR="00700CF9" w:rsidRPr="00091392" w:rsidRDefault="00700CF9" w:rsidP="00B67D45">
            <w:pPr>
              <w:pStyle w:val="Tabletext"/>
              <w:jc w:val="center"/>
            </w:pPr>
            <w:r w:rsidRPr="00091392">
              <w:t>dB</w:t>
            </w:r>
          </w:p>
        </w:tc>
        <w:tc>
          <w:tcPr>
            <w:tcW w:w="720" w:type="dxa"/>
            <w:tcBorders>
              <w:top w:val="single" w:sz="4" w:space="0" w:color="auto"/>
              <w:left w:val="single" w:sz="4" w:space="0" w:color="auto"/>
              <w:bottom w:val="single" w:sz="4" w:space="0" w:color="auto"/>
              <w:right w:val="single" w:sz="4" w:space="0" w:color="auto"/>
            </w:tcBorders>
            <w:hideMark/>
          </w:tcPr>
          <w:p w14:paraId="1D07D1C0" w14:textId="77777777" w:rsidR="00700CF9" w:rsidRPr="00091392" w:rsidRDefault="00700CF9" w:rsidP="00B67D45">
            <w:pPr>
              <w:pStyle w:val="Tabletext"/>
              <w:jc w:val="center"/>
            </w:pPr>
            <w:r w:rsidRPr="00091392">
              <w:t>for</w:t>
            </w:r>
          </w:p>
        </w:tc>
        <w:tc>
          <w:tcPr>
            <w:tcW w:w="1710" w:type="dxa"/>
            <w:tcBorders>
              <w:top w:val="single" w:sz="4" w:space="0" w:color="auto"/>
              <w:left w:val="single" w:sz="4" w:space="0" w:color="auto"/>
              <w:bottom w:val="single" w:sz="4" w:space="0" w:color="auto"/>
              <w:right w:val="single" w:sz="4" w:space="0" w:color="auto"/>
            </w:tcBorders>
            <w:hideMark/>
          </w:tcPr>
          <w:p w14:paraId="50068518" w14:textId="77777777" w:rsidR="00700CF9" w:rsidRPr="00091392" w:rsidRDefault="00700CF9" w:rsidP="00B67D45">
            <w:pPr>
              <w:pStyle w:val="Tabletext"/>
            </w:pPr>
            <w:r w:rsidRPr="00091392">
              <w:t>0°≤ γ ≤ 10°</w:t>
            </w:r>
          </w:p>
        </w:tc>
      </w:tr>
      <w:tr w:rsidR="00700CF9" w:rsidRPr="00091392" w14:paraId="1909638C" w14:textId="77777777" w:rsidTr="00B67D45">
        <w:trPr>
          <w:jc w:val="center"/>
        </w:trPr>
        <w:tc>
          <w:tcPr>
            <w:tcW w:w="2880" w:type="dxa"/>
            <w:tcBorders>
              <w:top w:val="single" w:sz="4" w:space="0" w:color="auto"/>
              <w:left w:val="single" w:sz="4" w:space="0" w:color="auto"/>
              <w:bottom w:val="single" w:sz="4" w:space="0" w:color="auto"/>
              <w:right w:val="single" w:sz="4" w:space="0" w:color="auto"/>
            </w:tcBorders>
            <w:hideMark/>
          </w:tcPr>
          <w:p w14:paraId="44EC0D5E" w14:textId="77777777" w:rsidR="00700CF9" w:rsidRPr="00091392" w:rsidRDefault="00582474" w:rsidP="00B67D45">
            <w:pPr>
              <w:pStyle w:val="Tabletext"/>
            </w:pPr>
            <m:oMathPara>
              <m:oMathParaPr>
                <m:jc m:val="left"/>
              </m:oMathParaPr>
              <m:oMath>
                <m:sSub>
                  <m:sSubPr>
                    <m:ctrlPr>
                      <w:rPr>
                        <w:rFonts w:ascii="Cambria Math" w:hAnsi="Cambria Math"/>
                      </w:rPr>
                    </m:ctrlPr>
                  </m:sSubPr>
                  <m:e>
                    <m:r>
                      <w:rPr>
                        <w:rFonts w:ascii="Cambria Math" w:hAnsi="Cambria Math"/>
                      </w:rPr>
                      <m:t>L</m:t>
                    </m:r>
                  </m:e>
                  <m:sub>
                    <m:r>
                      <w:rPr>
                        <w:rFonts w:ascii="Cambria Math" w:hAnsi="Cambria Math"/>
                      </w:rPr>
                      <m:t>fuse</m:t>
                    </m:r>
                  </m:sub>
                </m:sSub>
                <m:d>
                  <m:dPr>
                    <m:ctrlPr>
                      <w:rPr>
                        <w:rFonts w:ascii="Cambria Math" w:hAnsi="Cambria Math"/>
                      </w:rPr>
                    </m:ctrlPr>
                  </m:dPr>
                  <m:e>
                    <m:r>
                      <w:rPr>
                        <w:rFonts w:ascii="Cambria Math" w:hAnsi="Cambria Math"/>
                      </w:rPr>
                      <m:t>γ</m:t>
                    </m:r>
                  </m:e>
                </m:d>
                <m:r>
                  <m:rPr>
                    <m:sty m:val="p"/>
                  </m:rPr>
                  <w:rPr>
                    <w:rFonts w:ascii="Cambria Math" w:hAnsi="Cambria Math"/>
                  </w:rPr>
                  <m:t>=-2+0.79∙</m:t>
                </m:r>
                <m:r>
                  <w:rPr>
                    <w:rFonts w:ascii="Cambria Math" w:hAnsi="Cambria Math"/>
                  </w:rPr>
                  <m:t>γ</m:t>
                </m:r>
              </m:oMath>
            </m:oMathPara>
          </w:p>
        </w:tc>
        <w:tc>
          <w:tcPr>
            <w:tcW w:w="810" w:type="dxa"/>
            <w:tcBorders>
              <w:top w:val="single" w:sz="4" w:space="0" w:color="auto"/>
              <w:left w:val="single" w:sz="4" w:space="0" w:color="auto"/>
              <w:bottom w:val="single" w:sz="4" w:space="0" w:color="auto"/>
              <w:right w:val="single" w:sz="4" w:space="0" w:color="auto"/>
            </w:tcBorders>
            <w:hideMark/>
          </w:tcPr>
          <w:p w14:paraId="2EC99E46" w14:textId="77777777" w:rsidR="00700CF9" w:rsidRPr="00091392" w:rsidRDefault="00700CF9" w:rsidP="00B67D45">
            <w:pPr>
              <w:pStyle w:val="Tabletext"/>
              <w:jc w:val="center"/>
            </w:pPr>
            <w:r w:rsidRPr="00091392">
              <w:t>dB</w:t>
            </w:r>
          </w:p>
        </w:tc>
        <w:tc>
          <w:tcPr>
            <w:tcW w:w="720" w:type="dxa"/>
            <w:tcBorders>
              <w:top w:val="single" w:sz="4" w:space="0" w:color="auto"/>
              <w:left w:val="single" w:sz="4" w:space="0" w:color="auto"/>
              <w:bottom w:val="single" w:sz="4" w:space="0" w:color="auto"/>
              <w:right w:val="single" w:sz="4" w:space="0" w:color="auto"/>
            </w:tcBorders>
            <w:hideMark/>
          </w:tcPr>
          <w:p w14:paraId="07C9B614" w14:textId="77777777" w:rsidR="00700CF9" w:rsidRPr="00091392" w:rsidRDefault="00700CF9" w:rsidP="00B67D45">
            <w:pPr>
              <w:pStyle w:val="Tabletext"/>
              <w:jc w:val="center"/>
            </w:pPr>
            <w:r w:rsidRPr="00091392">
              <w:t>for</w:t>
            </w:r>
          </w:p>
        </w:tc>
        <w:tc>
          <w:tcPr>
            <w:tcW w:w="1710" w:type="dxa"/>
            <w:tcBorders>
              <w:top w:val="single" w:sz="4" w:space="0" w:color="auto"/>
              <w:left w:val="single" w:sz="4" w:space="0" w:color="auto"/>
              <w:bottom w:val="single" w:sz="4" w:space="0" w:color="auto"/>
              <w:right w:val="single" w:sz="4" w:space="0" w:color="auto"/>
            </w:tcBorders>
            <w:hideMark/>
          </w:tcPr>
          <w:p w14:paraId="605ADE27" w14:textId="77777777" w:rsidR="00700CF9" w:rsidRPr="00091392" w:rsidRDefault="00700CF9" w:rsidP="00B67D45">
            <w:pPr>
              <w:pStyle w:val="Tabletext"/>
            </w:pPr>
            <w:r w:rsidRPr="00091392">
              <w:t>10°&lt; γ ≤ 34°</w:t>
            </w:r>
          </w:p>
        </w:tc>
      </w:tr>
      <w:tr w:rsidR="00700CF9" w:rsidRPr="00091392" w14:paraId="4889E630" w14:textId="77777777" w:rsidTr="00B67D45">
        <w:trPr>
          <w:jc w:val="center"/>
        </w:trPr>
        <w:tc>
          <w:tcPr>
            <w:tcW w:w="2880" w:type="dxa"/>
            <w:tcBorders>
              <w:top w:val="single" w:sz="4" w:space="0" w:color="auto"/>
              <w:left w:val="single" w:sz="4" w:space="0" w:color="auto"/>
              <w:bottom w:val="single" w:sz="4" w:space="0" w:color="auto"/>
              <w:right w:val="single" w:sz="4" w:space="0" w:color="auto"/>
            </w:tcBorders>
            <w:hideMark/>
          </w:tcPr>
          <w:p w14:paraId="183CC27C" w14:textId="77777777" w:rsidR="00700CF9" w:rsidRPr="00091392" w:rsidRDefault="00582474" w:rsidP="00B67D45">
            <w:pPr>
              <w:pStyle w:val="Tabletext"/>
            </w:pPr>
            <m:oMathPara>
              <m:oMathParaPr>
                <m:jc m:val="left"/>
              </m:oMathParaPr>
              <m:oMath>
                <m:sSub>
                  <m:sSubPr>
                    <m:ctrlPr>
                      <w:rPr>
                        <w:rFonts w:ascii="Cambria Math" w:hAnsi="Cambria Math"/>
                      </w:rPr>
                    </m:ctrlPr>
                  </m:sSubPr>
                  <m:e>
                    <m:r>
                      <w:rPr>
                        <w:rFonts w:ascii="Cambria Math" w:hAnsi="Cambria Math"/>
                      </w:rPr>
                      <m:t>L</m:t>
                    </m:r>
                  </m:e>
                  <m:sub>
                    <m:r>
                      <w:rPr>
                        <w:rFonts w:ascii="Cambria Math" w:hAnsi="Cambria Math"/>
                      </w:rPr>
                      <m:t>fuse</m:t>
                    </m:r>
                  </m:sub>
                </m:sSub>
                <m:d>
                  <m:dPr>
                    <m:ctrlPr>
                      <w:rPr>
                        <w:rFonts w:ascii="Cambria Math" w:hAnsi="Cambria Math"/>
                      </w:rPr>
                    </m:ctrlPr>
                  </m:dPr>
                  <m:e>
                    <m:r>
                      <w:rPr>
                        <w:rFonts w:ascii="Cambria Math" w:hAnsi="Cambria Math"/>
                      </w:rPr>
                      <m:t>γ</m:t>
                    </m:r>
                  </m:e>
                </m:d>
                <m:r>
                  <m:rPr>
                    <m:sty m:val="p"/>
                  </m:rPr>
                  <w:rPr>
                    <w:rFonts w:ascii="Cambria Math" w:hAnsi="Cambria Math"/>
                  </w:rPr>
                  <m:t>=3.75+0.625∙</m:t>
                </m:r>
                <m:r>
                  <w:rPr>
                    <w:rFonts w:ascii="Cambria Math" w:hAnsi="Cambria Math"/>
                  </w:rPr>
                  <m:t>γ</m:t>
                </m:r>
              </m:oMath>
            </m:oMathPara>
          </w:p>
        </w:tc>
        <w:tc>
          <w:tcPr>
            <w:tcW w:w="810" w:type="dxa"/>
            <w:tcBorders>
              <w:top w:val="single" w:sz="4" w:space="0" w:color="auto"/>
              <w:left w:val="single" w:sz="4" w:space="0" w:color="auto"/>
              <w:bottom w:val="single" w:sz="4" w:space="0" w:color="auto"/>
              <w:right w:val="single" w:sz="4" w:space="0" w:color="auto"/>
            </w:tcBorders>
            <w:hideMark/>
          </w:tcPr>
          <w:p w14:paraId="6DFDD39B" w14:textId="77777777" w:rsidR="00700CF9" w:rsidRPr="00091392" w:rsidRDefault="00700CF9" w:rsidP="00B67D45">
            <w:pPr>
              <w:pStyle w:val="Tabletext"/>
              <w:jc w:val="center"/>
            </w:pPr>
            <w:r w:rsidRPr="00091392">
              <w:t>dB</w:t>
            </w:r>
          </w:p>
        </w:tc>
        <w:tc>
          <w:tcPr>
            <w:tcW w:w="720" w:type="dxa"/>
            <w:tcBorders>
              <w:top w:val="single" w:sz="4" w:space="0" w:color="auto"/>
              <w:left w:val="single" w:sz="4" w:space="0" w:color="auto"/>
              <w:bottom w:val="single" w:sz="4" w:space="0" w:color="auto"/>
              <w:right w:val="single" w:sz="4" w:space="0" w:color="auto"/>
            </w:tcBorders>
            <w:hideMark/>
          </w:tcPr>
          <w:p w14:paraId="3DABC2DE" w14:textId="77777777" w:rsidR="00700CF9" w:rsidRPr="00091392" w:rsidRDefault="00700CF9" w:rsidP="00B67D45">
            <w:pPr>
              <w:pStyle w:val="Tabletext"/>
              <w:jc w:val="center"/>
            </w:pPr>
            <w:r w:rsidRPr="00091392">
              <w:t>for</w:t>
            </w:r>
          </w:p>
        </w:tc>
        <w:tc>
          <w:tcPr>
            <w:tcW w:w="1710" w:type="dxa"/>
            <w:tcBorders>
              <w:top w:val="single" w:sz="4" w:space="0" w:color="auto"/>
              <w:left w:val="single" w:sz="4" w:space="0" w:color="auto"/>
              <w:bottom w:val="single" w:sz="4" w:space="0" w:color="auto"/>
              <w:right w:val="single" w:sz="4" w:space="0" w:color="auto"/>
            </w:tcBorders>
            <w:hideMark/>
          </w:tcPr>
          <w:p w14:paraId="015F854F" w14:textId="77777777" w:rsidR="00700CF9" w:rsidRPr="00091392" w:rsidRDefault="00700CF9" w:rsidP="00B67D45">
            <w:pPr>
              <w:pStyle w:val="Tabletext"/>
            </w:pPr>
            <w:r w:rsidRPr="00091392">
              <w:t>34°&lt; γ ≤ 50°</w:t>
            </w:r>
          </w:p>
        </w:tc>
      </w:tr>
      <w:tr w:rsidR="00700CF9" w:rsidRPr="00091392" w14:paraId="2121ADD4" w14:textId="77777777" w:rsidTr="00B67D45">
        <w:trPr>
          <w:jc w:val="center"/>
        </w:trPr>
        <w:tc>
          <w:tcPr>
            <w:tcW w:w="2880" w:type="dxa"/>
            <w:tcBorders>
              <w:top w:val="single" w:sz="4" w:space="0" w:color="auto"/>
              <w:left w:val="single" w:sz="4" w:space="0" w:color="auto"/>
              <w:bottom w:val="single" w:sz="4" w:space="0" w:color="auto"/>
              <w:right w:val="single" w:sz="4" w:space="0" w:color="auto"/>
            </w:tcBorders>
            <w:hideMark/>
          </w:tcPr>
          <w:p w14:paraId="6D50AC02" w14:textId="77777777" w:rsidR="00700CF9" w:rsidRPr="00091392" w:rsidRDefault="00582474" w:rsidP="00B67D45">
            <w:pPr>
              <w:pStyle w:val="Tabletext"/>
            </w:pPr>
            <m:oMathPara>
              <m:oMathParaPr>
                <m:jc m:val="left"/>
              </m:oMathParaPr>
              <m:oMath>
                <m:sSub>
                  <m:sSubPr>
                    <m:ctrlPr>
                      <w:rPr>
                        <w:rFonts w:ascii="Cambria Math" w:hAnsi="Cambria Math"/>
                      </w:rPr>
                    </m:ctrlPr>
                  </m:sSubPr>
                  <m:e>
                    <m:r>
                      <w:rPr>
                        <w:rFonts w:ascii="Cambria Math" w:hAnsi="Cambria Math"/>
                      </w:rPr>
                      <m:t>L</m:t>
                    </m:r>
                  </m:e>
                  <m:sub>
                    <m:r>
                      <w:rPr>
                        <w:rFonts w:ascii="Cambria Math" w:hAnsi="Cambria Math"/>
                      </w:rPr>
                      <m:t>fuse</m:t>
                    </m:r>
                  </m:sub>
                </m:sSub>
                <m:d>
                  <m:dPr>
                    <m:ctrlPr>
                      <w:rPr>
                        <w:rFonts w:ascii="Cambria Math" w:hAnsi="Cambria Math"/>
                      </w:rPr>
                    </m:ctrlPr>
                  </m:dPr>
                  <m:e>
                    <m:r>
                      <w:rPr>
                        <w:rFonts w:ascii="Cambria Math" w:hAnsi="Cambria Math"/>
                      </w:rPr>
                      <m:t>γ</m:t>
                    </m:r>
                  </m:e>
                </m:d>
                <m:r>
                  <m:rPr>
                    <m:sty m:val="p"/>
                  </m:rPr>
                  <w:rPr>
                    <w:rFonts w:ascii="Cambria Math" w:hAnsi="Cambria Math"/>
                  </w:rPr>
                  <m:t>=35</m:t>
                </m:r>
              </m:oMath>
            </m:oMathPara>
          </w:p>
        </w:tc>
        <w:tc>
          <w:tcPr>
            <w:tcW w:w="810" w:type="dxa"/>
            <w:tcBorders>
              <w:top w:val="single" w:sz="4" w:space="0" w:color="auto"/>
              <w:left w:val="single" w:sz="4" w:space="0" w:color="auto"/>
              <w:bottom w:val="single" w:sz="4" w:space="0" w:color="auto"/>
              <w:right w:val="single" w:sz="4" w:space="0" w:color="auto"/>
            </w:tcBorders>
            <w:hideMark/>
          </w:tcPr>
          <w:p w14:paraId="4AE3B599" w14:textId="77777777" w:rsidR="00700CF9" w:rsidRPr="00091392" w:rsidRDefault="00700CF9" w:rsidP="00B67D45">
            <w:pPr>
              <w:pStyle w:val="Tabletext"/>
              <w:jc w:val="center"/>
            </w:pPr>
            <w:r w:rsidRPr="00091392">
              <w:t>dB</w:t>
            </w:r>
          </w:p>
        </w:tc>
        <w:tc>
          <w:tcPr>
            <w:tcW w:w="720" w:type="dxa"/>
            <w:tcBorders>
              <w:top w:val="single" w:sz="4" w:space="0" w:color="auto"/>
              <w:left w:val="single" w:sz="4" w:space="0" w:color="auto"/>
              <w:bottom w:val="single" w:sz="4" w:space="0" w:color="auto"/>
              <w:right w:val="single" w:sz="4" w:space="0" w:color="auto"/>
            </w:tcBorders>
            <w:hideMark/>
          </w:tcPr>
          <w:p w14:paraId="1CBA8594" w14:textId="77777777" w:rsidR="00700CF9" w:rsidRPr="00091392" w:rsidRDefault="00700CF9" w:rsidP="00B67D45">
            <w:pPr>
              <w:pStyle w:val="Tabletext"/>
              <w:jc w:val="center"/>
            </w:pPr>
            <w:r w:rsidRPr="00091392">
              <w:t>for</w:t>
            </w:r>
          </w:p>
        </w:tc>
        <w:tc>
          <w:tcPr>
            <w:tcW w:w="1710" w:type="dxa"/>
            <w:tcBorders>
              <w:top w:val="single" w:sz="4" w:space="0" w:color="auto"/>
              <w:left w:val="single" w:sz="4" w:space="0" w:color="auto"/>
              <w:bottom w:val="single" w:sz="4" w:space="0" w:color="auto"/>
              <w:right w:val="single" w:sz="4" w:space="0" w:color="auto"/>
            </w:tcBorders>
            <w:hideMark/>
          </w:tcPr>
          <w:p w14:paraId="3AA32DD2" w14:textId="77777777" w:rsidR="00700CF9" w:rsidRPr="00091392" w:rsidRDefault="00700CF9" w:rsidP="00B67D45">
            <w:pPr>
              <w:pStyle w:val="Tabletext"/>
            </w:pPr>
            <w:r w:rsidRPr="00091392">
              <w:t>50°&lt; γ ≤ 90°</w:t>
            </w:r>
          </w:p>
        </w:tc>
      </w:tr>
    </w:tbl>
    <w:p w14:paraId="24165E02" w14:textId="77777777" w:rsidR="00700CF9" w:rsidRPr="00091392" w:rsidRDefault="00700CF9" w:rsidP="00700CF9">
      <w:pPr>
        <w:pStyle w:val="Note"/>
      </w:pPr>
      <w:r w:rsidRPr="00091392">
        <w:t xml:space="preserve">Notes: </w:t>
      </w:r>
    </w:p>
    <w:p w14:paraId="09212ADA" w14:textId="77777777" w:rsidR="00700CF9" w:rsidRPr="00091392" w:rsidRDefault="00700CF9" w:rsidP="00700CF9">
      <w:pPr>
        <w:pStyle w:val="Note"/>
        <w:ind w:left="284" w:hanging="284"/>
        <w:jc w:val="both"/>
      </w:pPr>
      <w:r w:rsidRPr="00091392">
        <w:t>•</w:t>
      </w:r>
      <w:r w:rsidRPr="00091392">
        <w:tab/>
        <w:t>This fuselage attenuation model is based on measurements made at 14.2 GHz (see Figure 3.6-14 in Rep</w:t>
      </w:r>
      <w:r w:rsidR="00EC1D83" w:rsidRPr="00091392">
        <w:t>ort</w:t>
      </w:r>
      <w:r w:rsidRPr="00091392">
        <w:t> ITU-R M.2221-0)</w:t>
      </w:r>
    </w:p>
    <w:p w14:paraId="5875A28B" w14:textId="77777777" w:rsidR="00700CF9" w:rsidRPr="00091392" w:rsidRDefault="00700CF9" w:rsidP="00700CF9">
      <w:pPr>
        <w:pStyle w:val="Note"/>
        <w:tabs>
          <w:tab w:val="clear" w:pos="1134"/>
          <w:tab w:val="clear" w:pos="1871"/>
          <w:tab w:val="clear" w:pos="2268"/>
        </w:tabs>
        <w:ind w:left="284" w:hanging="284"/>
        <w:jc w:val="both"/>
      </w:pPr>
      <w:r w:rsidRPr="00091392">
        <w:tab/>
        <w:t>Tables 5A and Table 5B are taken from Part II of Annex 2. The reference bandwidth for the sets of pfd limits included in Table 5A and Table 5B are 1 MHz and 14 MHz, respectively.</w:t>
      </w:r>
    </w:p>
    <w:p w14:paraId="33E994ED" w14:textId="77777777" w:rsidR="00700CF9" w:rsidRPr="00091392" w:rsidRDefault="00700CF9" w:rsidP="00700CF9">
      <w:pPr>
        <w:pStyle w:val="TableNo"/>
      </w:pPr>
      <w:r w:rsidRPr="00091392">
        <w:t>TABLE 5A</w:t>
      </w:r>
    </w:p>
    <w:p w14:paraId="23030730" w14:textId="77777777" w:rsidR="00700CF9" w:rsidRPr="00091392" w:rsidRDefault="00700CF9" w:rsidP="00700CF9">
      <w:pPr>
        <w:pStyle w:val="Tabletitle"/>
      </w:pPr>
      <w:r w:rsidRPr="00091392">
        <w:t>Required conformance pfd mask for altitudes up to 3 km</w:t>
      </w:r>
    </w:p>
    <w:p w14:paraId="46379407" w14:textId="77777777" w:rsidR="00700CF9" w:rsidRPr="00091392" w:rsidRDefault="00700CF9" w:rsidP="00700CF9">
      <w:pPr>
        <w:pStyle w:val="enumlev1"/>
        <w:tabs>
          <w:tab w:val="clear" w:pos="1871"/>
          <w:tab w:val="clear" w:pos="2608"/>
          <w:tab w:val="clear" w:pos="3345"/>
          <w:tab w:val="left" w:pos="3686"/>
          <w:tab w:val="left" w:pos="6237"/>
          <w:tab w:val="right" w:pos="6999"/>
          <w:tab w:val="left" w:pos="7088"/>
          <w:tab w:val="left" w:pos="7371"/>
        </w:tabs>
        <w:rPr>
          <w:lang w:eastAsia="zh-CN"/>
        </w:rPr>
      </w:pPr>
      <w:r w:rsidRPr="00091392">
        <w:tab/>
      </w:r>
      <w:r w:rsidRPr="00091392">
        <w:rPr>
          <w:color w:val="000000"/>
          <w:szCs w:val="24"/>
        </w:rPr>
        <w:t xml:space="preserve">pfd(θ) = </w:t>
      </w:r>
      <w:r w:rsidRPr="00091392">
        <w:rPr>
          <w:lang w:eastAsia="zh-CN"/>
        </w:rPr>
        <w:t>−123.5</w:t>
      </w:r>
      <w:r w:rsidRPr="00091392">
        <w:rPr>
          <w:lang w:eastAsia="zh-CN"/>
        </w:rPr>
        <w:tab/>
        <w:t>dB(W/(m</w:t>
      </w:r>
      <w:r w:rsidRPr="00091392">
        <w:rPr>
          <w:vertAlign w:val="superscript"/>
          <w:lang w:eastAsia="zh-CN"/>
        </w:rPr>
        <w:t>2</w:t>
      </w:r>
      <w:r w:rsidRPr="00091392">
        <w:rPr>
          <w:lang w:eastAsia="zh-CN"/>
        </w:rPr>
        <w:t xml:space="preserve"> · MHz)) </w:t>
      </w:r>
      <w:r w:rsidRPr="00091392">
        <w:rPr>
          <w:lang w:eastAsia="zh-CN"/>
        </w:rPr>
        <w:tab/>
        <w:t>for</w:t>
      </w:r>
      <w:r w:rsidRPr="00091392">
        <w:rPr>
          <w:lang w:eastAsia="zh-CN"/>
        </w:rPr>
        <w:tab/>
      </w:r>
      <w:r w:rsidRPr="00091392">
        <w:rPr>
          <w:lang w:eastAsia="zh-CN"/>
        </w:rPr>
        <w:tab/>
      </w:r>
      <w:r w:rsidRPr="00091392">
        <w:rPr>
          <w:lang w:eastAsia="zh-CN"/>
        </w:rPr>
        <w:tab/>
        <w:t>θ ≤ 5°</w:t>
      </w:r>
    </w:p>
    <w:p w14:paraId="5D36B758" w14:textId="77777777" w:rsidR="00700CF9" w:rsidRPr="00091392" w:rsidRDefault="00700CF9" w:rsidP="00700CF9">
      <w:pPr>
        <w:pStyle w:val="enumlev1"/>
        <w:tabs>
          <w:tab w:val="clear" w:pos="1871"/>
          <w:tab w:val="clear" w:pos="2608"/>
          <w:tab w:val="clear" w:pos="3345"/>
          <w:tab w:val="left" w:pos="3686"/>
          <w:tab w:val="left" w:pos="6237"/>
          <w:tab w:val="right" w:pos="6999"/>
          <w:tab w:val="left" w:pos="7088"/>
          <w:tab w:val="left" w:pos="7371"/>
        </w:tabs>
        <w:rPr>
          <w:lang w:eastAsia="zh-CN"/>
        </w:rPr>
      </w:pPr>
      <w:r w:rsidRPr="00091392">
        <w:rPr>
          <w:lang w:eastAsia="zh-CN"/>
        </w:rPr>
        <w:tab/>
      </w:r>
      <w:r w:rsidRPr="00091392">
        <w:rPr>
          <w:color w:val="000000"/>
          <w:szCs w:val="24"/>
        </w:rPr>
        <w:t xml:space="preserve">pfd(θ) = </w:t>
      </w:r>
      <w:r w:rsidRPr="00091392">
        <w:rPr>
          <w:lang w:eastAsia="zh-CN"/>
        </w:rPr>
        <w:t>−128.5 + θ</w:t>
      </w:r>
      <w:r w:rsidRPr="00091392">
        <w:rPr>
          <w:lang w:eastAsia="zh-CN"/>
        </w:rPr>
        <w:tab/>
        <w:t>dB(W/(m</w:t>
      </w:r>
      <w:r w:rsidRPr="00091392">
        <w:rPr>
          <w:vertAlign w:val="superscript"/>
          <w:lang w:eastAsia="zh-CN"/>
        </w:rPr>
        <w:t>2</w:t>
      </w:r>
      <w:r w:rsidRPr="00091392">
        <w:rPr>
          <w:lang w:eastAsia="zh-CN"/>
        </w:rPr>
        <w:t xml:space="preserve"> · MHz)) </w:t>
      </w:r>
      <w:r w:rsidRPr="00091392">
        <w:rPr>
          <w:lang w:eastAsia="zh-CN"/>
        </w:rPr>
        <w:tab/>
        <w:t>for</w:t>
      </w:r>
      <w:r w:rsidRPr="00091392">
        <w:rPr>
          <w:lang w:eastAsia="zh-CN"/>
        </w:rPr>
        <w:tab/>
        <w:t xml:space="preserve"> 5</w:t>
      </w:r>
      <w:r w:rsidRPr="00091392">
        <w:rPr>
          <w:lang w:eastAsia="zh-CN"/>
        </w:rPr>
        <w:tab/>
        <w:t>&lt;</w:t>
      </w:r>
      <w:r w:rsidRPr="00091392">
        <w:rPr>
          <w:lang w:eastAsia="zh-CN"/>
        </w:rPr>
        <w:tab/>
        <w:t>θ ≤ 40°</w:t>
      </w:r>
    </w:p>
    <w:p w14:paraId="17248CE7" w14:textId="77777777" w:rsidR="00700CF9" w:rsidRPr="00091392" w:rsidRDefault="00700CF9" w:rsidP="00700CF9">
      <w:pPr>
        <w:pStyle w:val="enumlev1"/>
        <w:tabs>
          <w:tab w:val="clear" w:pos="1871"/>
          <w:tab w:val="clear" w:pos="2608"/>
          <w:tab w:val="clear" w:pos="3345"/>
          <w:tab w:val="left" w:pos="3686"/>
          <w:tab w:val="left" w:pos="6237"/>
          <w:tab w:val="right" w:pos="6999"/>
          <w:tab w:val="left" w:pos="7088"/>
          <w:tab w:val="left" w:pos="7371"/>
        </w:tabs>
        <w:rPr>
          <w:lang w:eastAsia="zh-CN"/>
        </w:rPr>
      </w:pPr>
      <w:r w:rsidRPr="00091392">
        <w:rPr>
          <w:lang w:eastAsia="zh-CN"/>
        </w:rPr>
        <w:tab/>
      </w:r>
      <w:r w:rsidRPr="00091392">
        <w:rPr>
          <w:color w:val="000000"/>
          <w:szCs w:val="24"/>
        </w:rPr>
        <w:t xml:space="preserve">pfd(θ) = </w:t>
      </w:r>
      <w:r w:rsidRPr="00091392">
        <w:rPr>
          <w:lang w:eastAsia="zh-CN"/>
        </w:rPr>
        <w:t>−88.5</w:t>
      </w:r>
      <w:r w:rsidRPr="00091392">
        <w:rPr>
          <w:lang w:eastAsia="zh-CN"/>
        </w:rPr>
        <w:tab/>
        <w:t>dB(W/(m</w:t>
      </w:r>
      <w:r w:rsidRPr="00091392">
        <w:rPr>
          <w:vertAlign w:val="superscript"/>
          <w:lang w:eastAsia="zh-CN"/>
        </w:rPr>
        <w:t>2</w:t>
      </w:r>
      <w:r w:rsidRPr="00091392">
        <w:rPr>
          <w:lang w:eastAsia="zh-CN"/>
        </w:rPr>
        <w:t xml:space="preserve"> · MHz)) </w:t>
      </w:r>
      <w:r w:rsidRPr="00091392">
        <w:rPr>
          <w:lang w:eastAsia="zh-CN"/>
        </w:rPr>
        <w:tab/>
        <w:t xml:space="preserve">for </w:t>
      </w:r>
      <w:r w:rsidRPr="00091392">
        <w:rPr>
          <w:lang w:eastAsia="zh-CN"/>
        </w:rPr>
        <w:tab/>
        <w:t>40</w:t>
      </w:r>
      <w:r w:rsidRPr="00091392">
        <w:rPr>
          <w:lang w:eastAsia="zh-CN"/>
        </w:rPr>
        <w:tab/>
        <w:t>&lt;</w:t>
      </w:r>
      <w:r w:rsidRPr="00091392">
        <w:rPr>
          <w:lang w:eastAsia="zh-CN"/>
        </w:rPr>
        <w:tab/>
        <w:t>θ ≤ 90°</w:t>
      </w:r>
    </w:p>
    <w:p w14:paraId="703E3CE7" w14:textId="77777777" w:rsidR="00700CF9" w:rsidRPr="00091392" w:rsidRDefault="00700CF9" w:rsidP="00700CF9">
      <w:pPr>
        <w:pStyle w:val="TableNo"/>
      </w:pPr>
      <w:r w:rsidRPr="00091392">
        <w:t>TABLE 5B</w:t>
      </w:r>
    </w:p>
    <w:p w14:paraId="1EB35298" w14:textId="77777777" w:rsidR="00700CF9" w:rsidRPr="00091392" w:rsidRDefault="00700CF9" w:rsidP="00700CF9">
      <w:pPr>
        <w:pStyle w:val="Tabletitle"/>
      </w:pPr>
      <w:r w:rsidRPr="00091392">
        <w:t>Required conformance pfd mask for altitudes above 3 km</w:t>
      </w:r>
    </w:p>
    <w:p w14:paraId="6074619D" w14:textId="77777777" w:rsidR="00700CF9" w:rsidRPr="00091392" w:rsidRDefault="00700CF9" w:rsidP="00700CF9">
      <w:pPr>
        <w:pStyle w:val="enumlev1"/>
        <w:tabs>
          <w:tab w:val="clear" w:pos="1871"/>
          <w:tab w:val="clear" w:pos="2608"/>
          <w:tab w:val="clear" w:pos="3345"/>
          <w:tab w:val="left" w:pos="3686"/>
          <w:tab w:val="left" w:pos="6237"/>
          <w:tab w:val="right" w:pos="6999"/>
          <w:tab w:val="left" w:pos="7088"/>
          <w:tab w:val="left" w:pos="7371"/>
        </w:tabs>
      </w:pPr>
      <w:r w:rsidRPr="00091392">
        <w:tab/>
        <w:t>pfd(θ) = −112</w:t>
      </w:r>
      <w:r w:rsidRPr="00091392">
        <w:tab/>
        <w:t>(dB(W/(m</w:t>
      </w:r>
      <w:r w:rsidRPr="00091392">
        <w:rPr>
          <w:vertAlign w:val="superscript"/>
        </w:rPr>
        <w:t>2</w:t>
      </w:r>
      <w:r w:rsidRPr="00091392">
        <w:t xml:space="preserve"> · 14 MHz))) </w:t>
      </w:r>
      <w:r w:rsidRPr="00091392">
        <w:tab/>
        <w:t>for</w:t>
      </w:r>
      <w:r w:rsidRPr="00091392">
        <w:tab/>
      </w:r>
      <w:r w:rsidRPr="00091392">
        <w:tab/>
      </w:r>
      <w:r w:rsidRPr="00091392">
        <w:tab/>
        <w:t>θ ≤ 5°</w:t>
      </w:r>
    </w:p>
    <w:p w14:paraId="6BD1C06A" w14:textId="77777777" w:rsidR="00700CF9" w:rsidRPr="00091392" w:rsidRDefault="00700CF9" w:rsidP="00700CF9">
      <w:pPr>
        <w:pStyle w:val="enumlev1"/>
        <w:tabs>
          <w:tab w:val="clear" w:pos="1871"/>
          <w:tab w:val="clear" w:pos="2608"/>
          <w:tab w:val="clear" w:pos="3345"/>
          <w:tab w:val="left" w:pos="3686"/>
          <w:tab w:val="left" w:pos="6237"/>
          <w:tab w:val="right" w:pos="6999"/>
          <w:tab w:val="left" w:pos="7088"/>
          <w:tab w:val="left" w:pos="7371"/>
        </w:tabs>
      </w:pPr>
      <w:r w:rsidRPr="00091392">
        <w:tab/>
        <w:t xml:space="preserve">pfd(θ) = −117 + θ </w:t>
      </w:r>
      <w:r w:rsidRPr="00091392">
        <w:tab/>
        <w:t>(dB(W/(m</w:t>
      </w:r>
      <w:r w:rsidRPr="00091392">
        <w:rPr>
          <w:vertAlign w:val="superscript"/>
        </w:rPr>
        <w:t>2</w:t>
      </w:r>
      <w:r w:rsidRPr="00091392">
        <w:t xml:space="preserve"> · 14 MHz))) </w:t>
      </w:r>
      <w:r w:rsidRPr="00091392">
        <w:tab/>
        <w:t xml:space="preserve">for </w:t>
      </w:r>
      <w:r w:rsidRPr="00091392">
        <w:tab/>
        <w:t>5</w:t>
      </w:r>
      <w:r w:rsidRPr="00091392">
        <w:tab/>
        <w:t>&lt;</w:t>
      </w:r>
      <w:r w:rsidRPr="00091392">
        <w:tab/>
        <w:t>θ ≤ 40°</w:t>
      </w:r>
    </w:p>
    <w:p w14:paraId="68CF906D" w14:textId="77777777" w:rsidR="00700CF9" w:rsidRPr="00091392" w:rsidRDefault="00700CF9" w:rsidP="00700CF9">
      <w:pPr>
        <w:pStyle w:val="enumlev1"/>
        <w:tabs>
          <w:tab w:val="clear" w:pos="1871"/>
          <w:tab w:val="clear" w:pos="2608"/>
          <w:tab w:val="clear" w:pos="3345"/>
          <w:tab w:val="left" w:pos="3686"/>
          <w:tab w:val="left" w:pos="6237"/>
          <w:tab w:val="right" w:pos="6999"/>
          <w:tab w:val="left" w:pos="7088"/>
          <w:tab w:val="left" w:pos="7371"/>
        </w:tabs>
      </w:pPr>
      <w:r w:rsidRPr="00091392">
        <w:tab/>
        <w:t>pfd(θ) = −77</w:t>
      </w:r>
      <w:r w:rsidRPr="00091392">
        <w:tab/>
        <w:t>(dB(W/(m</w:t>
      </w:r>
      <w:r w:rsidRPr="00091392">
        <w:rPr>
          <w:vertAlign w:val="superscript"/>
        </w:rPr>
        <w:t>2</w:t>
      </w:r>
      <w:r w:rsidRPr="00091392">
        <w:t> · 14 MHz))</w:t>
      </w:r>
      <w:r w:rsidRPr="00091392">
        <w:tab/>
        <w:t>for</w:t>
      </w:r>
      <w:r w:rsidRPr="00091392">
        <w:tab/>
        <w:t>40</w:t>
      </w:r>
      <w:r w:rsidRPr="00091392">
        <w:tab/>
        <w:t>&lt;</w:t>
      </w:r>
      <w:r w:rsidRPr="00091392">
        <w:tab/>
        <w:t>θ ≤ 90°</w:t>
      </w:r>
    </w:p>
    <w:p w14:paraId="44AB9E52" w14:textId="77777777" w:rsidR="00700CF9" w:rsidRPr="00091392" w:rsidRDefault="00700CF9" w:rsidP="00700CF9">
      <w:pPr>
        <w:pStyle w:val="Titre2"/>
      </w:pPr>
      <w:r w:rsidRPr="00091392">
        <w:lastRenderedPageBreak/>
        <w:t>3.3</w:t>
      </w:r>
      <w:r w:rsidRPr="00091392">
        <w:tab/>
        <w:t>Calculation Algorithm</w:t>
      </w:r>
    </w:p>
    <w:p w14:paraId="06E591B9" w14:textId="77777777" w:rsidR="00700CF9" w:rsidRPr="00091392" w:rsidRDefault="00700CF9" w:rsidP="00700CF9">
      <w:r w:rsidRPr="00091392">
        <w:t xml:space="preserve">This section includes a step-by-step description of how the examination methodology would be implemented.  </w:t>
      </w:r>
    </w:p>
    <w:p w14:paraId="30142932" w14:textId="77777777" w:rsidR="00700CF9" w:rsidRPr="00091392" w:rsidRDefault="00700CF9" w:rsidP="00700CF9">
      <w:pPr>
        <w:pStyle w:val="EditorsNote"/>
        <w:rPr>
          <w:b/>
          <w:bCs/>
        </w:rPr>
      </w:pPr>
      <w:r w:rsidRPr="00091392">
        <w:rPr>
          <w:b/>
          <w:bCs/>
        </w:rPr>
        <w:t>START</w:t>
      </w:r>
    </w:p>
    <w:p w14:paraId="107D257B" w14:textId="77777777" w:rsidR="00700CF9" w:rsidRPr="00091392" w:rsidRDefault="00700CF9" w:rsidP="00700CF9">
      <w:pPr>
        <w:pStyle w:val="enumlev1"/>
        <w:jc w:val="both"/>
      </w:pPr>
      <w:proofErr w:type="spellStart"/>
      <w:r w:rsidRPr="00091392">
        <w:t>i</w:t>
      </w:r>
      <w:proofErr w:type="spellEnd"/>
      <w:r w:rsidRPr="00091392">
        <w:t>)</w:t>
      </w:r>
      <w:r w:rsidRPr="00091392">
        <w:tab/>
        <w:t xml:space="preserve">For each A-ESIM altitude, it is necessary to generate as many </w:t>
      </w:r>
      <m:oMath>
        <m:sSub>
          <m:sSubPr>
            <m:ctrlPr>
              <w:rPr>
                <w:rFonts w:ascii="Cambria Math" w:hAnsi="Cambria Math"/>
                <w:i/>
              </w:rPr>
            </m:ctrlPr>
          </m:sSubPr>
          <m:e>
            <m:r>
              <m:rPr>
                <m:sty m:val="p"/>
              </m:rPr>
              <w:rPr>
                <w:rFonts w:ascii="Cambria Math" w:hAnsi="Cambria Math"/>
              </w:rPr>
              <m:t>δ</m:t>
            </m:r>
          </m:e>
          <m:sub>
            <m:r>
              <w:rPr>
                <w:rFonts w:ascii="Cambria Math" w:hAnsi="Cambria Math"/>
              </w:rPr>
              <m:t>n</m:t>
            </m:r>
          </m:sub>
        </m:sSub>
      </m:oMath>
      <w:r w:rsidRPr="00091392">
        <w:t xml:space="preserve"> angles (angle of arrival of the incident wave) as required in order to test the full compliance with the applicable set of pfd limits. The </w:t>
      </w:r>
      <w:r w:rsidRPr="00091392">
        <w:rPr>
          <w:i/>
          <w:iCs/>
        </w:rPr>
        <w:t>N</w:t>
      </w:r>
      <w:r w:rsidRPr="00091392">
        <w:t xml:space="preserve"> angles </w:t>
      </w:r>
      <m:oMath>
        <m:sSub>
          <m:sSubPr>
            <m:ctrlPr>
              <w:rPr>
                <w:rFonts w:ascii="Cambria Math" w:hAnsi="Cambria Math"/>
                <w:i/>
              </w:rPr>
            </m:ctrlPr>
          </m:sSubPr>
          <m:e>
            <m:r>
              <m:rPr>
                <m:sty m:val="p"/>
              </m:rPr>
              <w:rPr>
                <w:rFonts w:ascii="Cambria Math" w:hAnsi="Cambria Math"/>
              </w:rPr>
              <m:t>δ</m:t>
            </m:r>
          </m:e>
          <m:sub>
            <m:r>
              <w:rPr>
                <w:rFonts w:ascii="Cambria Math" w:hAnsi="Cambria Math"/>
              </w:rPr>
              <m:t>n</m:t>
            </m:r>
          </m:sub>
        </m:sSub>
      </m:oMath>
      <w:r w:rsidRPr="00091392">
        <w:t xml:space="preserve"> must be comprised between 0° and 90° and have a resolution compatible with the granularity of the pre-established pfd limits. Each of the angles </w:t>
      </w:r>
      <m:oMath>
        <m:sSub>
          <m:sSubPr>
            <m:ctrlPr>
              <w:rPr>
                <w:rFonts w:ascii="Cambria Math" w:hAnsi="Cambria Math"/>
                <w:i/>
              </w:rPr>
            </m:ctrlPr>
          </m:sSubPr>
          <m:e>
            <m:r>
              <w:rPr>
                <w:rFonts w:ascii="Cambria Math" w:hAnsi="Cambria Math"/>
              </w:rPr>
              <m:t>δ</m:t>
            </m:r>
          </m:e>
          <m:sub>
            <m:r>
              <w:rPr>
                <w:rFonts w:ascii="Cambria Math" w:hAnsi="Cambria Math"/>
              </w:rPr>
              <m:t>n</m:t>
            </m:r>
          </m:sub>
        </m:sSub>
      </m:oMath>
      <w:r w:rsidRPr="00091392">
        <w:rPr>
          <w:rFonts w:eastAsiaTheme="minorEastAsia"/>
        </w:rPr>
        <w:t xml:space="preserve"> will correspond to as many </w:t>
      </w:r>
      <w:r w:rsidRPr="00091392">
        <w:rPr>
          <w:rFonts w:eastAsiaTheme="minorEastAsia"/>
          <w:i/>
          <w:iCs/>
        </w:rPr>
        <w:t>N</w:t>
      </w:r>
      <w:r w:rsidRPr="00091392">
        <w:rPr>
          <w:rFonts w:eastAsiaTheme="minorEastAsia"/>
        </w:rPr>
        <w:t xml:space="preserve"> points on the ground.</w:t>
      </w:r>
    </w:p>
    <w:p w14:paraId="2C1389A5" w14:textId="77777777" w:rsidR="00700CF9" w:rsidRPr="00091392" w:rsidRDefault="00700CF9" w:rsidP="00700CF9">
      <w:pPr>
        <w:pStyle w:val="enumlev1"/>
      </w:pPr>
      <w:r w:rsidRPr="00091392">
        <w:t>ii)</w:t>
      </w:r>
      <w:r w:rsidRPr="00091392">
        <w:tab/>
        <w:t xml:space="preserve">For each altitude </w:t>
      </w:r>
      <w:proofErr w:type="spellStart"/>
      <w:r w:rsidRPr="00091392">
        <w:rPr>
          <w:i/>
          <w:iCs/>
        </w:rPr>
        <w:t>H</w:t>
      </w:r>
      <w:r w:rsidRPr="00091392">
        <w:rPr>
          <w:i/>
          <w:iCs/>
          <w:vertAlign w:val="subscript"/>
        </w:rPr>
        <w:t>j</w:t>
      </w:r>
      <w:proofErr w:type="spellEnd"/>
      <w:r w:rsidRPr="00091392">
        <w:rPr>
          <w:vertAlign w:val="subscript"/>
        </w:rPr>
        <w:t> </w:t>
      </w:r>
      <w:r w:rsidRPr="00091392">
        <w:t xml:space="preserve">= </w:t>
      </w:r>
      <w:proofErr w:type="spellStart"/>
      <w:r w:rsidRPr="00091392">
        <w:rPr>
          <w:i/>
          <w:iCs/>
        </w:rPr>
        <w:t>H</w:t>
      </w:r>
      <w:r w:rsidRPr="00091392">
        <w:rPr>
          <w:i/>
          <w:iCs/>
          <w:vertAlign w:val="subscript"/>
        </w:rPr>
        <w:t>min</w:t>
      </w:r>
      <w:proofErr w:type="spellEnd"/>
      <w:r w:rsidRPr="00091392">
        <w:t xml:space="preserve">, </w:t>
      </w:r>
      <w:proofErr w:type="spellStart"/>
      <w:r w:rsidRPr="00091392">
        <w:rPr>
          <w:i/>
          <w:iCs/>
        </w:rPr>
        <w:t>H</w:t>
      </w:r>
      <w:r w:rsidRPr="00091392">
        <w:rPr>
          <w:i/>
          <w:iCs/>
          <w:vertAlign w:val="subscript"/>
        </w:rPr>
        <w:t>min</w:t>
      </w:r>
      <w:proofErr w:type="spellEnd"/>
      <w:r w:rsidRPr="00091392">
        <w:rPr>
          <w:vertAlign w:val="subscript"/>
        </w:rPr>
        <w:t xml:space="preserve"> </w:t>
      </w:r>
      <w:r w:rsidRPr="00091392">
        <w:t xml:space="preserve">+ </w:t>
      </w:r>
      <w:proofErr w:type="spellStart"/>
      <w:r w:rsidRPr="00091392">
        <w:rPr>
          <w:i/>
          <w:iCs/>
        </w:rPr>
        <w:t>H</w:t>
      </w:r>
      <w:r w:rsidRPr="00091392">
        <w:rPr>
          <w:i/>
          <w:iCs/>
          <w:vertAlign w:val="subscript"/>
        </w:rPr>
        <w:t>step</w:t>
      </w:r>
      <w:proofErr w:type="spellEnd"/>
      <w:r w:rsidRPr="00091392">
        <w:t xml:space="preserve">, …, </w:t>
      </w:r>
      <w:proofErr w:type="spellStart"/>
      <w:r w:rsidRPr="00091392">
        <w:rPr>
          <w:i/>
          <w:iCs/>
        </w:rPr>
        <w:t>H</w:t>
      </w:r>
      <w:r w:rsidRPr="00091392">
        <w:rPr>
          <w:i/>
          <w:iCs/>
          <w:vertAlign w:val="subscript"/>
        </w:rPr>
        <w:t>max</w:t>
      </w:r>
      <w:proofErr w:type="spellEnd"/>
      <w:r w:rsidRPr="00091392">
        <w:t>:</w:t>
      </w:r>
    </w:p>
    <w:p w14:paraId="04944DFF" w14:textId="77777777" w:rsidR="00700CF9" w:rsidRPr="00091392" w:rsidRDefault="00700CF9" w:rsidP="00700CF9">
      <w:pPr>
        <w:pStyle w:val="enumlev2"/>
        <w:rPr>
          <w:vertAlign w:val="subscript"/>
        </w:rPr>
      </w:pPr>
      <w:r w:rsidRPr="00091392">
        <w:t>a)</w:t>
      </w:r>
      <w:r w:rsidRPr="00091392">
        <w:tab/>
        <w:t xml:space="preserve">set the altitude of the </w:t>
      </w:r>
      <w:r w:rsidRPr="00091392">
        <w:rPr>
          <w:i/>
          <w:iCs/>
        </w:rPr>
        <w:t>A_ESIM</w:t>
      </w:r>
      <w:r w:rsidRPr="00091392">
        <w:t xml:space="preserve"> to </w:t>
      </w:r>
      <w:proofErr w:type="spellStart"/>
      <w:r w:rsidRPr="00091392">
        <w:rPr>
          <w:i/>
          <w:iCs/>
        </w:rPr>
        <w:t>H</w:t>
      </w:r>
      <w:r w:rsidRPr="00091392">
        <w:rPr>
          <w:i/>
          <w:iCs/>
          <w:vertAlign w:val="subscript"/>
        </w:rPr>
        <w:t>j</w:t>
      </w:r>
      <w:proofErr w:type="spellEnd"/>
    </w:p>
    <w:p w14:paraId="4880D4F3" w14:textId="77777777" w:rsidR="00700CF9" w:rsidRPr="00091392" w:rsidRDefault="00700CF9" w:rsidP="00700CF9">
      <w:pPr>
        <w:pStyle w:val="enumlev2"/>
        <w:jc w:val="both"/>
      </w:pPr>
      <w:r w:rsidRPr="00091392">
        <w:t>b)</w:t>
      </w:r>
      <w:r w:rsidRPr="00091392">
        <w:tab/>
        <w:t xml:space="preserve">compute the angles below the horizon </w:t>
      </w:r>
      <m:oMath>
        <m:sSub>
          <m:sSubPr>
            <m:ctrlPr>
              <w:rPr>
                <w:rFonts w:ascii="Cambria Math" w:hAnsi="Cambria Math"/>
              </w:rPr>
            </m:ctrlPr>
          </m:sSubPr>
          <m:e>
            <m:r>
              <m:rPr>
                <m:sty m:val="p"/>
              </m:rPr>
              <w:rPr>
                <w:rFonts w:ascii="Cambria Math" w:hAnsi="Cambria Math"/>
              </w:rPr>
              <m:t>γ</m:t>
            </m:r>
          </m:e>
          <m:sub>
            <m:r>
              <w:rPr>
                <w:rFonts w:ascii="Cambria Math" w:hAnsi="Cambria Math"/>
              </w:rPr>
              <m:t>j,n</m:t>
            </m:r>
          </m:sub>
        </m:sSub>
      </m:oMath>
      <w:r w:rsidRPr="00091392">
        <w:t xml:space="preserve"> as seen from the A-ESIM for each of the </w:t>
      </w:r>
      <w:r w:rsidRPr="00091392">
        <w:rPr>
          <w:i/>
          <w:iCs/>
        </w:rPr>
        <w:t>N</w:t>
      </w:r>
      <w:r w:rsidRPr="00091392">
        <w:t xml:space="preserve"> angles </w:t>
      </w:r>
      <m:oMath>
        <m:sSub>
          <m:sSubPr>
            <m:ctrlPr>
              <w:rPr>
                <w:rFonts w:ascii="Cambria Math" w:hAnsi="Cambria Math"/>
                <w:i/>
              </w:rPr>
            </m:ctrlPr>
          </m:sSubPr>
          <m:e>
            <m:r>
              <w:rPr>
                <w:rFonts w:ascii="Cambria Math" w:hAnsi="Cambria Math"/>
              </w:rPr>
              <m:t>δ</m:t>
            </m:r>
          </m:e>
          <m:sub>
            <m:r>
              <w:rPr>
                <w:rFonts w:ascii="Cambria Math" w:hAnsi="Cambria Math"/>
              </w:rPr>
              <m:t>n</m:t>
            </m:r>
          </m:sub>
        </m:sSub>
      </m:oMath>
      <w:r w:rsidRPr="00091392">
        <w:t xml:space="preserve"> generated in i) using the following equation:</w:t>
      </w:r>
    </w:p>
    <w:p w14:paraId="117659A7" w14:textId="77777777" w:rsidR="00700CF9" w:rsidRPr="00091392" w:rsidRDefault="00700CF9" w:rsidP="00700CF9">
      <w:pPr>
        <w:pStyle w:val="Equation"/>
      </w:pPr>
      <w:r w:rsidRPr="00091392">
        <w:tab/>
      </w:r>
      <w:r w:rsidRPr="00091392">
        <w:tab/>
      </w:r>
      <m:oMath>
        <m:sSub>
          <m:sSubPr>
            <m:ctrlPr>
              <w:rPr>
                <w:rFonts w:ascii="Cambria Math" w:hAnsi="Cambria Math"/>
              </w:rPr>
            </m:ctrlPr>
          </m:sSubPr>
          <m:e>
            <m:r>
              <m:rPr>
                <m:sty m:val="p"/>
              </m:rPr>
              <w:rPr>
                <w:rFonts w:ascii="Cambria Math" w:hAnsi="Cambria Math"/>
              </w:rPr>
              <m:t>γ</m:t>
            </m:r>
          </m:e>
          <m:sub>
            <m:r>
              <w:rPr>
                <w:rFonts w:ascii="Cambria Math" w:hAnsi="Cambria Math"/>
              </w:rPr>
              <m:t>j,n</m:t>
            </m:r>
          </m:sub>
        </m:sSub>
        <m:r>
          <m:rPr>
            <m:sty m:val="p"/>
          </m:rPr>
          <w:rPr>
            <w:rFonts w:ascii="Cambria Math" w:hAnsi="Cambria Math"/>
          </w:rPr>
          <m:t>=arccos⁡</m:t>
        </m:r>
        <m:d>
          <m:dPr>
            <m:ctrlPr>
              <w:rPr>
                <w:rFonts w:ascii="Cambria Math" w:hAnsi="Cambria Math"/>
              </w:rPr>
            </m:ctrlPr>
          </m:dPr>
          <m:e>
            <m:f>
              <m:fPr>
                <m:ctrlPr>
                  <w:rPr>
                    <w:rFonts w:ascii="Cambria Math" w:hAnsi="Cambria Math"/>
                  </w:rPr>
                </m:ctrlPr>
              </m:fPr>
              <m:num>
                <m:func>
                  <m:funcPr>
                    <m:ctrlPr>
                      <w:rPr>
                        <w:rFonts w:ascii="Cambria Math" w:hAnsi="Cambria Math"/>
                      </w:rPr>
                    </m:ctrlPr>
                  </m:funcPr>
                  <m:fName>
                    <m:sSub>
                      <m:sSubPr>
                        <m:ctrlPr>
                          <w:rPr>
                            <w:rFonts w:ascii="Cambria Math" w:hAnsi="Cambria Math"/>
                          </w:rPr>
                        </m:ctrlPr>
                      </m:sSubPr>
                      <m:e>
                        <m:r>
                          <w:rPr>
                            <w:rFonts w:ascii="Cambria Math" w:hAnsi="Cambria Math"/>
                          </w:rPr>
                          <m:t>R</m:t>
                        </m:r>
                      </m:e>
                      <m:sub>
                        <m:r>
                          <w:rPr>
                            <w:rFonts w:ascii="Cambria Math" w:hAnsi="Cambria Math"/>
                          </w:rPr>
                          <m:t>e</m:t>
                        </m:r>
                      </m:sub>
                    </m:sSub>
                    <m:r>
                      <m:rPr>
                        <m:sty m:val="p"/>
                      </m:rPr>
                      <w:rPr>
                        <w:rFonts w:ascii="Cambria Math" w:hAnsi="Cambria Math"/>
                      </w:rPr>
                      <m:t>∙cos</m:t>
                    </m:r>
                  </m:fName>
                  <m:e>
                    <m:d>
                      <m:dPr>
                        <m:ctrlPr>
                          <w:rPr>
                            <w:rFonts w:ascii="Cambria Math" w:hAnsi="Cambria Math"/>
                          </w:rPr>
                        </m:ctrlPr>
                      </m:dPr>
                      <m:e>
                        <m:sSub>
                          <m:sSubPr>
                            <m:ctrlPr>
                              <w:rPr>
                                <w:rFonts w:ascii="Cambria Math" w:hAnsi="Cambria Math"/>
                              </w:rPr>
                            </m:ctrlPr>
                          </m:sSubPr>
                          <m:e>
                            <m:r>
                              <m:rPr>
                                <m:sty m:val="p"/>
                              </m:rPr>
                              <w:rPr>
                                <w:rFonts w:ascii="Cambria Math" w:hAnsi="Cambria Math"/>
                              </w:rPr>
                              <m:t>δ</m:t>
                            </m:r>
                          </m:e>
                          <m:sub>
                            <m:r>
                              <w:rPr>
                                <w:rFonts w:ascii="Cambria Math" w:hAnsi="Cambria Math"/>
                              </w:rPr>
                              <m:t>n</m:t>
                            </m:r>
                          </m:sub>
                        </m:sSub>
                      </m:e>
                    </m:d>
                  </m:e>
                </m:func>
              </m:num>
              <m:den>
                <m:d>
                  <m:dPr>
                    <m:ctrlPr>
                      <w:rPr>
                        <w:rFonts w:ascii="Cambria Math" w:hAnsi="Cambria Math"/>
                        <w:i/>
                      </w:rPr>
                    </m:ctrlPr>
                  </m:dPr>
                  <m:e>
                    <m:sSub>
                      <m:sSubPr>
                        <m:ctrlPr>
                          <w:rPr>
                            <w:rFonts w:ascii="Cambria Math" w:hAnsi="Cambria Math"/>
                          </w:rPr>
                        </m:ctrlPr>
                      </m:sSubPr>
                      <m:e>
                        <m:r>
                          <w:rPr>
                            <w:rFonts w:ascii="Cambria Math" w:hAnsi="Cambria Math"/>
                          </w:rPr>
                          <m:t>R</m:t>
                        </m:r>
                      </m:e>
                      <m:sub>
                        <m:r>
                          <w:rPr>
                            <w:rFonts w:ascii="Cambria Math" w:hAnsi="Cambria Math"/>
                          </w:rPr>
                          <m:t>e</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j</m:t>
                        </m:r>
                      </m:sub>
                    </m:sSub>
                  </m:e>
                </m:d>
              </m:den>
            </m:f>
          </m:e>
        </m:d>
      </m:oMath>
      <w:r w:rsidRPr="00091392">
        <w:tab/>
      </w:r>
      <w:r w:rsidRPr="00091392">
        <w:rPr>
          <w:rFonts w:eastAsia="SimSun"/>
        </w:rPr>
        <w:t>(2)</w:t>
      </w:r>
    </w:p>
    <w:p w14:paraId="045A1A50" w14:textId="77777777" w:rsidR="00700CF9" w:rsidRPr="00091392" w:rsidRDefault="00700CF9" w:rsidP="00700CF9">
      <w:pPr>
        <w:pStyle w:val="enumlev1"/>
      </w:pPr>
      <w:r w:rsidRPr="00091392">
        <w:tab/>
        <w:t xml:space="preserve">where </w:t>
      </w:r>
      <m:oMath>
        <m:sSub>
          <m:sSubPr>
            <m:ctrlPr>
              <w:rPr>
                <w:rFonts w:ascii="Cambria Math" w:hAnsi="Cambria Math"/>
              </w:rPr>
            </m:ctrlPr>
          </m:sSubPr>
          <m:e>
            <m:r>
              <w:rPr>
                <w:rFonts w:ascii="Cambria Math" w:hAnsi="Cambria Math"/>
              </w:rPr>
              <m:t>R</m:t>
            </m:r>
          </m:e>
          <m:sub>
            <m:r>
              <w:rPr>
                <w:rFonts w:ascii="Cambria Math" w:hAnsi="Cambria Math"/>
              </w:rPr>
              <m:t>e</m:t>
            </m:r>
          </m:sub>
        </m:sSub>
      </m:oMath>
      <w:r w:rsidRPr="00091392">
        <w:rPr>
          <w:rFonts w:eastAsiaTheme="minorEastAsia"/>
        </w:rPr>
        <w:t xml:space="preserve"> </w:t>
      </w:r>
      <w:r w:rsidRPr="00091392">
        <w:t>is the mean earth radius.</w:t>
      </w:r>
    </w:p>
    <w:p w14:paraId="0FB01CD9" w14:textId="77777777" w:rsidR="00700CF9" w:rsidRPr="00091392" w:rsidRDefault="00700CF9" w:rsidP="00700CF9">
      <w:pPr>
        <w:pStyle w:val="enumlev2"/>
        <w:jc w:val="both"/>
      </w:pPr>
      <w:r w:rsidRPr="00091392">
        <w:t>c)</w:t>
      </w:r>
      <w:r w:rsidRPr="00091392">
        <w:tab/>
        <w:t xml:space="preserve">Compute the distance </w:t>
      </w:r>
      <w:proofErr w:type="spellStart"/>
      <w:r w:rsidRPr="00091392">
        <w:rPr>
          <w:i/>
          <w:iCs/>
        </w:rPr>
        <w:t>D</w:t>
      </w:r>
      <w:r w:rsidRPr="00091392">
        <w:rPr>
          <w:i/>
          <w:iCs/>
          <w:vertAlign w:val="subscript"/>
        </w:rPr>
        <w:t>j,n</w:t>
      </w:r>
      <w:proofErr w:type="spellEnd"/>
      <w:r w:rsidRPr="00091392">
        <w:t xml:space="preserve">, in km, for </w:t>
      </w:r>
      <w:r w:rsidRPr="00091392">
        <w:rPr>
          <w:i/>
          <w:iCs/>
        </w:rPr>
        <w:t>n </w:t>
      </w:r>
      <w:r w:rsidRPr="00091392">
        <w:t xml:space="preserve">= </w:t>
      </w:r>
      <w:r w:rsidRPr="00091392">
        <w:rPr>
          <w:i/>
        </w:rPr>
        <w:t xml:space="preserve">1, …, </w:t>
      </w:r>
      <w:r w:rsidRPr="00091392">
        <w:rPr>
          <w:i/>
          <w:iCs/>
        </w:rPr>
        <w:t>N</w:t>
      </w:r>
      <w:r w:rsidRPr="00091392">
        <w:t xml:space="preserve"> between</w:t>
      </w:r>
      <w:r w:rsidRPr="00091392">
        <w:rPr>
          <w:rFonts w:eastAsiaTheme="minorEastAsia"/>
        </w:rPr>
        <w:t xml:space="preserve"> </w:t>
      </w:r>
      <w:r w:rsidRPr="00091392">
        <w:t>the A-ESIM and the tested point on the ground:</w:t>
      </w:r>
    </w:p>
    <w:p w14:paraId="724F63A1" w14:textId="77777777" w:rsidR="00700CF9" w:rsidRPr="00091392" w:rsidRDefault="00700CF9" w:rsidP="00700CF9">
      <w:pPr>
        <w:pStyle w:val="Equation"/>
      </w:pPr>
      <w:r w:rsidRPr="00091392">
        <w:tab/>
      </w:r>
      <w:r w:rsidRPr="00091392">
        <w:tab/>
      </w:r>
      <m:oMath>
        <m:sSub>
          <m:sSubPr>
            <m:ctrlPr>
              <w:rPr>
                <w:rFonts w:ascii="Cambria Math" w:hAnsi="Cambria Math"/>
              </w:rPr>
            </m:ctrlPr>
          </m:sSubPr>
          <m:e>
            <m:r>
              <w:rPr>
                <w:rFonts w:ascii="Cambria Math" w:hAnsi="Cambria Math"/>
              </w:rPr>
              <m:t>D</m:t>
            </m:r>
          </m:e>
          <m:sub>
            <m:r>
              <w:rPr>
                <w:rFonts w:ascii="Cambria Math" w:hAnsi="Cambria Math"/>
              </w:rPr>
              <m:t>j</m:t>
            </m:r>
            <m:r>
              <m:rPr>
                <m:sty m:val="p"/>
              </m:rPr>
              <w:rPr>
                <w:rFonts w:ascii="Cambria Math" w:hAnsi="Cambria Math"/>
              </w:rPr>
              <m:t>,</m:t>
            </m:r>
            <m:r>
              <w:rPr>
                <w:rFonts w:ascii="Cambria Math" w:hAnsi="Cambria Math"/>
              </w:rPr>
              <m:t>n</m:t>
            </m:r>
          </m:sub>
        </m:sSub>
        <m:r>
          <m:rPr>
            <m:sty m:val="p"/>
          </m:rPr>
          <w:rPr>
            <w:rFonts w:ascii="Cambria Math" w:hAnsi="Cambria Math"/>
          </w:rPr>
          <m:t>=</m:t>
        </m:r>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R</m:t>
                </m:r>
              </m:e>
              <m:sub>
                <m:r>
                  <w:rPr>
                    <w:rFonts w:ascii="Cambria Math" w:hAnsi="Cambria Math"/>
                  </w:rPr>
                  <m:t>e</m:t>
                </m:r>
              </m:sub>
              <m:sup>
                <m:r>
                  <m:rPr>
                    <m:sty m:val="p"/>
                  </m:rPr>
                  <w:rPr>
                    <w:rFonts w:ascii="Cambria Math" w:hAnsi="Cambria Math"/>
                  </w:rPr>
                  <m:t>2</m:t>
                </m:r>
              </m:sup>
            </m:sSubSup>
            <m:r>
              <m:rPr>
                <m:sty m:val="p"/>
              </m:rPr>
              <w:rPr>
                <w:rFonts w:ascii="Cambria Math" w:hAnsi="Cambria Math"/>
              </w:rPr>
              <m:t>+</m:t>
            </m:r>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e</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j</m:t>
                        </m:r>
                      </m:sub>
                    </m:sSub>
                  </m:e>
                </m:d>
              </m:e>
              <m:sup>
                <m:r>
                  <m:rPr>
                    <m:sty m:val="p"/>
                  </m:rPr>
                  <w:rPr>
                    <w:rFonts w:ascii="Cambria Math" w:hAnsi="Cambria Math"/>
                  </w:rPr>
                  <m:t>2</m:t>
                </m:r>
              </m:sup>
            </m:sSup>
            <m:r>
              <m:rPr>
                <m:sty m:val="p"/>
              </m:rPr>
              <w:rPr>
                <w:rFonts w:ascii="Cambria Math" w:hAnsi="Cambria Math"/>
              </w:rPr>
              <m:t xml:space="preserve">-2 </m:t>
            </m:r>
            <m:sSub>
              <m:sSubPr>
                <m:ctrlPr>
                  <w:rPr>
                    <w:rFonts w:ascii="Cambria Math" w:hAnsi="Cambria Math"/>
                  </w:rPr>
                </m:ctrlPr>
              </m:sSubPr>
              <m:e>
                <m:r>
                  <w:rPr>
                    <w:rFonts w:ascii="Cambria Math" w:hAnsi="Cambria Math"/>
                  </w:rPr>
                  <m:t>R</m:t>
                </m:r>
              </m:e>
              <m:sub>
                <m:r>
                  <w:rPr>
                    <w:rFonts w:ascii="Cambria Math" w:hAnsi="Cambria Math"/>
                  </w:rPr>
                  <m:t>e</m:t>
                </m:r>
              </m:sub>
            </m:sSub>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e</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j</m:t>
                    </m:r>
                  </m:sub>
                </m:sSub>
              </m:e>
            </m:d>
            <m:r>
              <m:rPr>
                <m:sty m:val="p"/>
              </m:rPr>
              <w:rPr>
                <w:rFonts w:ascii="Cambria Math" w:hAnsi="Cambria Math"/>
              </w:rPr>
              <m:t>cos⁡(</m:t>
            </m:r>
            <m:sSub>
              <m:sSubPr>
                <m:ctrlPr>
                  <w:rPr>
                    <w:rFonts w:ascii="Cambria Math" w:hAnsi="Cambria Math"/>
                  </w:rPr>
                </m:ctrlPr>
              </m:sSubPr>
              <m:e>
                <m:r>
                  <w:rPr>
                    <w:rFonts w:ascii="Cambria Math" w:hAnsi="Cambria Math"/>
                  </w:rPr>
                  <m:t>γ</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δ</m:t>
                </m:r>
              </m:e>
              <m:sub>
                <m:r>
                  <w:rPr>
                    <w:rFonts w:ascii="Cambria Math" w:hAnsi="Cambria Math"/>
                  </w:rPr>
                  <m:t>n</m:t>
                </m:r>
              </m:sub>
            </m:sSub>
            <m:r>
              <m:rPr>
                <m:sty m:val="p"/>
              </m:rPr>
              <w:rPr>
                <w:rFonts w:ascii="Cambria Math" w:hAnsi="Cambria Math"/>
              </w:rPr>
              <m:t>)</m:t>
            </m:r>
          </m:e>
        </m:rad>
      </m:oMath>
      <w:r w:rsidRPr="00091392">
        <w:tab/>
        <w:t>(3)</w:t>
      </w:r>
    </w:p>
    <w:p w14:paraId="6AAE1D88" w14:textId="77777777" w:rsidR="00700CF9" w:rsidRPr="00091392" w:rsidRDefault="00700CF9" w:rsidP="00700CF9">
      <w:pPr>
        <w:pStyle w:val="enumlev2"/>
      </w:pPr>
      <w:r w:rsidRPr="00091392">
        <w:t>d)</w:t>
      </w:r>
      <w:r w:rsidRPr="00091392">
        <w:tab/>
        <w:t xml:space="preserve">Compute the fuselage attenuation </w:t>
      </w:r>
      <w:proofErr w:type="spellStart"/>
      <w:r w:rsidRPr="00091392">
        <w:rPr>
          <w:i/>
          <w:iCs/>
        </w:rPr>
        <w:t>L</w:t>
      </w:r>
      <w:r w:rsidRPr="00091392">
        <w:rPr>
          <w:i/>
          <w:iCs/>
          <w:vertAlign w:val="subscript"/>
        </w:rPr>
        <w:t>f</w:t>
      </w:r>
      <w:proofErr w:type="spellEnd"/>
      <w:r w:rsidRPr="00091392">
        <w:rPr>
          <w:i/>
          <w:iCs/>
          <w:vertAlign w:val="subscript"/>
        </w:rPr>
        <w:t xml:space="preserve"> </w:t>
      </w:r>
      <w:proofErr w:type="spellStart"/>
      <w:r w:rsidRPr="00091392">
        <w:rPr>
          <w:i/>
          <w:iCs/>
          <w:vertAlign w:val="subscript"/>
        </w:rPr>
        <w:t>j,n</w:t>
      </w:r>
      <w:proofErr w:type="spellEnd"/>
      <w:r w:rsidRPr="00091392">
        <w:t xml:space="preserve"> (dB) with </w:t>
      </w:r>
      <w:r w:rsidRPr="00091392">
        <w:rPr>
          <w:i/>
          <w:iCs/>
        </w:rPr>
        <w:t>n</w:t>
      </w:r>
      <w:r w:rsidRPr="00091392">
        <w:t> = </w:t>
      </w:r>
      <w:r w:rsidRPr="00091392">
        <w:rPr>
          <w:i/>
        </w:rPr>
        <w:t>1, …, N</w:t>
      </w:r>
      <w:r w:rsidRPr="00091392">
        <w:t xml:space="preserve"> applicable to each of the angles </w:t>
      </w:r>
      <m:oMath>
        <m:sSub>
          <m:sSubPr>
            <m:ctrlPr>
              <w:rPr>
                <w:rFonts w:ascii="Cambria Math" w:hAnsi="Cambria Math"/>
              </w:rPr>
            </m:ctrlPr>
          </m:sSubPr>
          <m:e>
            <m:r>
              <m:rPr>
                <m:sty m:val="p"/>
              </m:rPr>
              <w:rPr>
                <w:rFonts w:ascii="Cambria Math" w:hAnsi="Cambria Math"/>
              </w:rPr>
              <m:t>γ</m:t>
            </m:r>
          </m:e>
          <m:sub>
            <m:r>
              <w:rPr>
                <w:rFonts w:ascii="Cambria Math" w:hAnsi="Cambria Math"/>
              </w:rPr>
              <m:t>j,n</m:t>
            </m:r>
          </m:sub>
        </m:sSub>
      </m:oMath>
      <w:r w:rsidRPr="00091392">
        <w:t xml:space="preserve"> computed in b) above.</w:t>
      </w:r>
    </w:p>
    <w:p w14:paraId="34AFE8F6" w14:textId="77777777" w:rsidR="00700CF9" w:rsidRPr="00091392" w:rsidRDefault="00700CF9" w:rsidP="00700CF9">
      <w:pPr>
        <w:pStyle w:val="enumlev2"/>
        <w:jc w:val="both"/>
      </w:pPr>
      <w:r w:rsidRPr="00091392">
        <w:t>e)</w:t>
      </w:r>
      <w:r w:rsidRPr="00091392">
        <w:tab/>
        <w:t xml:space="preserve">Compute the gaseous absorption </w:t>
      </w:r>
      <w:proofErr w:type="spellStart"/>
      <w:r w:rsidRPr="00091392">
        <w:rPr>
          <w:i/>
          <w:iCs/>
        </w:rPr>
        <w:t>L</w:t>
      </w:r>
      <w:r w:rsidRPr="00091392">
        <w:rPr>
          <w:i/>
          <w:iCs/>
          <w:vertAlign w:val="subscript"/>
        </w:rPr>
        <w:t>atm_j,n</w:t>
      </w:r>
      <w:proofErr w:type="spellEnd"/>
      <w:r w:rsidRPr="00091392">
        <w:t xml:space="preserve"> (dB) with </w:t>
      </w:r>
      <w:r w:rsidRPr="00091392">
        <w:rPr>
          <w:i/>
          <w:iCs/>
        </w:rPr>
        <w:t>n </w:t>
      </w:r>
      <w:r w:rsidRPr="00091392">
        <w:t>= </w:t>
      </w:r>
      <w:r w:rsidRPr="00091392">
        <w:rPr>
          <w:i/>
        </w:rPr>
        <w:t xml:space="preserve">1, …, </w:t>
      </w:r>
      <w:r w:rsidRPr="00091392">
        <w:rPr>
          <w:i/>
          <w:iCs/>
        </w:rPr>
        <w:t>N</w:t>
      </w:r>
      <w:r w:rsidRPr="00091392">
        <w:t xml:space="preserve"> applicable to each of the distances </w:t>
      </w:r>
      <m:oMath>
        <m:sSub>
          <m:sSubPr>
            <m:ctrlPr>
              <w:rPr>
                <w:rFonts w:ascii="Cambria Math" w:hAnsi="Cambria Math"/>
                <w:i/>
              </w:rPr>
            </m:ctrlPr>
          </m:sSubPr>
          <m:e>
            <m:r>
              <w:rPr>
                <w:rFonts w:ascii="Cambria Math" w:hAnsi="Cambria Math"/>
              </w:rPr>
              <m:t>D</m:t>
            </m:r>
          </m:e>
          <m:sub>
            <m:r>
              <w:rPr>
                <w:rFonts w:ascii="Cambria Math" w:hAnsi="Cambria Math"/>
              </w:rPr>
              <m:t>j,n</m:t>
            </m:r>
          </m:sub>
        </m:sSub>
      </m:oMath>
      <w:r w:rsidRPr="00091392">
        <w:rPr>
          <w:rFonts w:eastAsiaTheme="minorEastAsia"/>
        </w:rPr>
        <w:t xml:space="preserve"> </w:t>
      </w:r>
      <w:r w:rsidRPr="00091392">
        <w:t>computed in c) above, using the applicable sections of Recommendation ITU-R P.676.</w:t>
      </w:r>
    </w:p>
    <w:p w14:paraId="5B88F730" w14:textId="77777777" w:rsidR="00700CF9" w:rsidRPr="00091392" w:rsidRDefault="00700CF9" w:rsidP="00700CF9">
      <w:pPr>
        <w:pStyle w:val="enumlev2"/>
        <w:ind w:left="0" w:firstLine="0"/>
        <w:jc w:val="both"/>
      </w:pPr>
      <w:r w:rsidRPr="00091392">
        <w:t>iii)</w:t>
      </w:r>
      <w:r w:rsidRPr="00091392">
        <w:tab/>
      </w:r>
    </w:p>
    <w:p w14:paraId="307FD3C4" w14:textId="77777777" w:rsidR="00700CF9" w:rsidRPr="00091392" w:rsidRDefault="00700CF9" w:rsidP="00700CF9">
      <w:pPr>
        <w:pStyle w:val="enumlev2"/>
        <w:jc w:val="both"/>
      </w:pPr>
      <w:r w:rsidRPr="00091392">
        <w:t xml:space="preserve">a) </w:t>
      </w:r>
      <w:r w:rsidRPr="00091392">
        <w:tab/>
        <w:t xml:space="preserve">For each altitude </w:t>
      </w:r>
      <w:proofErr w:type="spellStart"/>
      <w:r w:rsidRPr="00091392">
        <w:rPr>
          <w:i/>
          <w:iCs/>
        </w:rPr>
        <w:t>H</w:t>
      </w:r>
      <w:r w:rsidRPr="00091392">
        <w:rPr>
          <w:i/>
          <w:iCs/>
          <w:vertAlign w:val="subscript"/>
        </w:rPr>
        <w:t>j</w:t>
      </w:r>
      <w:proofErr w:type="spellEnd"/>
      <w:r w:rsidRPr="00091392">
        <w:rPr>
          <w:vertAlign w:val="subscript"/>
        </w:rPr>
        <w:t> </w:t>
      </w:r>
      <w:r w:rsidRPr="00091392">
        <w:t xml:space="preserve">= </w:t>
      </w:r>
      <w:proofErr w:type="spellStart"/>
      <w:r w:rsidRPr="00091392">
        <w:rPr>
          <w:i/>
          <w:iCs/>
        </w:rPr>
        <w:t>H</w:t>
      </w:r>
      <w:r w:rsidRPr="00091392">
        <w:rPr>
          <w:i/>
          <w:iCs/>
          <w:vertAlign w:val="subscript"/>
        </w:rPr>
        <w:t>min</w:t>
      </w:r>
      <w:proofErr w:type="spellEnd"/>
      <w:r w:rsidRPr="00091392">
        <w:t xml:space="preserve">, </w:t>
      </w:r>
      <w:proofErr w:type="spellStart"/>
      <w:r w:rsidRPr="00091392">
        <w:rPr>
          <w:i/>
          <w:iCs/>
        </w:rPr>
        <w:t>H</w:t>
      </w:r>
      <w:r w:rsidRPr="00091392">
        <w:rPr>
          <w:i/>
          <w:iCs/>
          <w:vertAlign w:val="subscript"/>
        </w:rPr>
        <w:t>min</w:t>
      </w:r>
      <w:proofErr w:type="spellEnd"/>
      <w:r w:rsidRPr="00091392">
        <w:rPr>
          <w:vertAlign w:val="subscript"/>
        </w:rPr>
        <w:t xml:space="preserve"> </w:t>
      </w:r>
      <w:r w:rsidRPr="00091392">
        <w:t xml:space="preserve">+ </w:t>
      </w:r>
      <w:proofErr w:type="spellStart"/>
      <w:r w:rsidRPr="00091392">
        <w:rPr>
          <w:i/>
          <w:iCs/>
        </w:rPr>
        <w:t>H</w:t>
      </w:r>
      <w:r w:rsidRPr="00091392">
        <w:rPr>
          <w:i/>
          <w:iCs/>
          <w:vertAlign w:val="subscript"/>
        </w:rPr>
        <w:t>step</w:t>
      </w:r>
      <w:proofErr w:type="spellEnd"/>
      <w:r w:rsidRPr="00091392">
        <w:t xml:space="preserve">, …, </w:t>
      </w:r>
      <w:proofErr w:type="spellStart"/>
      <w:r w:rsidRPr="00091392">
        <w:rPr>
          <w:i/>
          <w:iCs/>
        </w:rPr>
        <w:t>H</w:t>
      </w:r>
      <w:r w:rsidRPr="00091392">
        <w:rPr>
          <w:i/>
          <w:iCs/>
          <w:vertAlign w:val="subscript"/>
        </w:rPr>
        <w:t>max</w:t>
      </w:r>
      <w:proofErr w:type="spellEnd"/>
      <w:r w:rsidRPr="00091392">
        <w:t xml:space="preserve">, and each angle below the horizon </w:t>
      </w:r>
      <m:oMath>
        <m:sSub>
          <m:sSubPr>
            <m:ctrlPr>
              <w:rPr>
                <w:rFonts w:ascii="Cambria Math" w:hAnsi="Cambria Math"/>
              </w:rPr>
            </m:ctrlPr>
          </m:sSubPr>
          <m:e>
            <m:r>
              <m:rPr>
                <m:sty m:val="p"/>
              </m:rPr>
              <w:rPr>
                <w:rFonts w:ascii="Cambria Math" w:hAnsi="Cambria Math"/>
              </w:rPr>
              <m:t>γ</m:t>
            </m:r>
          </m:e>
          <m:sub>
            <m:r>
              <w:rPr>
                <w:rFonts w:ascii="Cambria Math" w:hAnsi="Cambria Math"/>
              </w:rPr>
              <m:t>j,n</m:t>
            </m:r>
          </m:sub>
        </m:sSub>
      </m:oMath>
      <w:r w:rsidRPr="00091392">
        <w:t xml:space="preserve">, compute the maximum emission power in the reference bandwidth </w:t>
      </w:r>
      <m:oMath>
        <m:sSub>
          <m:sSubPr>
            <m:ctrlPr>
              <w:rPr>
                <w:rFonts w:ascii="Cambria Math" w:hAnsi="Cambria Math"/>
              </w:rPr>
            </m:ctrlPr>
          </m:sSubPr>
          <m:e>
            <m:r>
              <w:rPr>
                <w:rFonts w:ascii="Cambria Math" w:hAnsi="Cambria Math"/>
              </w:rPr>
              <m:t>P</m:t>
            </m:r>
          </m:e>
          <m:sub>
            <m:r>
              <w:rPr>
                <w:rFonts w:ascii="Cambria Math" w:hAnsi="Cambria Math"/>
              </w:rPr>
              <m:t>j</m:t>
            </m:r>
            <m:r>
              <m:rPr>
                <m:sty m:val="p"/>
              </m:rPr>
              <w:rPr>
                <w:rFonts w:ascii="Cambria Math" w:hAnsi="Cambria Math"/>
              </w:rPr>
              <m:t>,</m:t>
            </m:r>
            <m:r>
              <w:rPr>
                <w:rFonts w:ascii="Cambria Math" w:hAnsi="Cambria Math"/>
              </w:rPr>
              <m:t>n</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m:t>
            </m:r>
          </m:e>
          <m:sub>
            <m:r>
              <w:rPr>
                <w:rFonts w:ascii="Cambria Math" w:hAnsi="Cambria Math"/>
              </w:rPr>
              <m:t>n</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j,n</m:t>
            </m:r>
          </m:sub>
        </m:sSub>
        <m:r>
          <m:rPr>
            <m:sty m:val="p"/>
          </m:rPr>
          <w:rPr>
            <w:rFonts w:ascii="Cambria Math" w:hAnsi="Cambria Math"/>
          </w:rPr>
          <m:t>)</m:t>
        </m:r>
      </m:oMath>
      <w:r w:rsidRPr="00091392">
        <w:t xml:space="preserve"> for which the pfd limits are met using the following algorithm:</w:t>
      </w:r>
    </w:p>
    <w:p w14:paraId="32EBCC30" w14:textId="77777777" w:rsidR="00700CF9" w:rsidRPr="00091392" w:rsidRDefault="00582474" w:rsidP="00700CF9">
      <w:pPr>
        <w:pStyle w:val="enumlev2"/>
        <w:jc w:val="both"/>
      </w:pPr>
      <m:oMathPara>
        <m:oMath>
          <m:sSub>
            <m:sSubPr>
              <m:ctrlPr>
                <w:rPr>
                  <w:rFonts w:ascii="Cambria Math" w:hAnsi="Cambria Math"/>
                </w:rPr>
              </m:ctrlPr>
            </m:sSubPr>
            <m:e>
              <m:r>
                <w:rPr>
                  <w:rFonts w:ascii="Cambria Math" w:hAnsi="Cambria Math"/>
                </w:rPr>
                <m:t>P</m:t>
              </m:r>
            </m:e>
            <m:sub>
              <m:r>
                <w:rPr>
                  <w:rFonts w:ascii="Cambria Math" w:hAnsi="Cambria Math"/>
                </w:rPr>
                <m:t>j</m:t>
              </m:r>
              <m:r>
                <m:rPr>
                  <m:sty m:val="p"/>
                </m:rPr>
                <w:rPr>
                  <w:rFonts w:ascii="Cambria Math" w:hAnsi="Cambria Math"/>
                </w:rPr>
                <m:t>,</m:t>
              </m:r>
              <m:r>
                <w:rPr>
                  <w:rFonts w:ascii="Cambria Math" w:hAnsi="Cambria Math"/>
                </w:rPr>
                <m:t>n</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m:t>
              </m:r>
            </m:e>
            <m:sub>
              <m:r>
                <w:rPr>
                  <w:rFonts w:ascii="Cambria Math" w:hAnsi="Cambria Math"/>
                </w:rPr>
                <m:t>n</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j,n</m:t>
              </m:r>
            </m:sub>
          </m:sSub>
          <m:r>
            <m:rPr>
              <m:sty m:val="p"/>
            </m:rPr>
            <w:rPr>
              <w:rFonts w:ascii="Cambria Math" w:hAnsi="Cambria Math"/>
            </w:rPr>
            <m:t>)=</m:t>
          </m:r>
          <m:r>
            <w:rPr>
              <w:rFonts w:ascii="Cambria Math" w:hAnsi="Cambria Math"/>
            </w:rPr>
            <m:t>pfd</m:t>
          </m:r>
          <m:d>
            <m:dPr>
              <m:ctrlPr>
                <w:rPr>
                  <w:rFonts w:ascii="Cambria Math" w:hAnsi="Cambria Math"/>
                </w:rPr>
              </m:ctrlPr>
            </m:dPr>
            <m:e>
              <m:sSub>
                <m:sSubPr>
                  <m:ctrlPr>
                    <w:rPr>
                      <w:rFonts w:ascii="Cambria Math" w:hAnsi="Cambria Math"/>
                      <w:i/>
                    </w:rPr>
                  </m:ctrlPr>
                </m:sSubPr>
                <m:e>
                  <m:r>
                    <w:rPr>
                      <w:rFonts w:ascii="Cambria Math" w:hAnsi="Cambria Math"/>
                    </w:rPr>
                    <m:t>δ</m:t>
                  </m:r>
                </m:e>
                <m:sub>
                  <m:r>
                    <w:rPr>
                      <w:rFonts w:ascii="Cambria Math" w:hAnsi="Cambria Math"/>
                    </w:rPr>
                    <m:t>n</m:t>
                  </m:r>
                </m:sub>
              </m:sSub>
            </m:e>
          </m:d>
          <m:r>
            <m:rPr>
              <m:sty m:val="p"/>
            </m:rPr>
            <w:rPr>
              <w:rFonts w:ascii="Cambria Math" w:hAnsi="Cambria Math"/>
            </w:rPr>
            <m:t>+10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r>
                    <m:rPr>
                      <m:sty m:val="p"/>
                    </m:rPr>
                    <w:rPr>
                      <w:rFonts w:ascii="Cambria Math" w:hAnsi="Cambria Math"/>
                    </w:rPr>
                    <m:t>4</m:t>
                  </m:r>
                  <m:r>
                    <w:rPr>
                      <w:rFonts w:ascii="Cambria Math" w:hAnsi="Cambria Math"/>
                    </w:rPr>
                    <m:t>π(</m:t>
                  </m:r>
                  <m:sSup>
                    <m:sSupPr>
                      <m:ctrlPr>
                        <w:rPr>
                          <w:rFonts w:ascii="Cambria Math" w:hAnsi="Cambria Math"/>
                        </w:rPr>
                      </m:ctrlPr>
                    </m:sSupPr>
                    <m:e>
                      <m:sSub>
                        <m:sSubPr>
                          <m:ctrlPr>
                            <w:rPr>
                              <w:rFonts w:ascii="Cambria Math" w:hAnsi="Cambria Math"/>
                              <w:i/>
                            </w:rPr>
                          </m:ctrlPr>
                        </m:sSubPr>
                        <m:e>
                          <m:r>
                            <w:rPr>
                              <w:rFonts w:ascii="Cambria Math" w:hAnsi="Cambria Math"/>
                            </w:rPr>
                            <m:t>D</m:t>
                          </m:r>
                        </m:e>
                        <m:sub>
                          <m:r>
                            <w:rPr>
                              <w:rFonts w:ascii="Cambria Math" w:hAnsi="Cambria Math"/>
                            </w:rPr>
                            <m:t>j,n</m:t>
                          </m:r>
                        </m:sub>
                      </m:sSub>
                      <m:r>
                        <w:rPr>
                          <w:rFonts w:ascii="Cambria Math" w:hAnsi="Cambria Math"/>
                        </w:rPr>
                        <m:t>∙1000)</m:t>
                      </m:r>
                    </m:e>
                    <m:sup>
                      <m:r>
                        <m:rPr>
                          <m:sty m:val="p"/>
                        </m:rPr>
                        <w:rPr>
                          <w:rFonts w:ascii="Cambria Math" w:hAnsi="Cambria Math"/>
                        </w:rPr>
                        <m:t>2</m:t>
                      </m:r>
                    </m:sup>
                  </m:sSup>
                </m:e>
              </m:d>
            </m:e>
          </m:func>
          <m:r>
            <m:rPr>
              <m:sty m:val="p"/>
            </m:rPr>
            <w:rPr>
              <w:rFonts w:ascii="Cambria Math" w:hAnsi="Cambria Math"/>
            </w:rPr>
            <m:t xml:space="preserve">+ </m:t>
          </m:r>
          <m:sSub>
            <m:sSubPr>
              <m:ctrlPr>
                <w:rPr>
                  <w:rFonts w:ascii="Cambria Math" w:hAnsi="Cambria Math"/>
                </w:rPr>
              </m:ctrlPr>
            </m:sSubPr>
            <m:e>
              <m:r>
                <w:rPr>
                  <w:rFonts w:ascii="Cambria Math" w:hAnsi="Cambria Math"/>
                </w:rPr>
                <m:t>L</m:t>
              </m:r>
            </m:e>
            <m:sub>
              <m:r>
                <w:rPr>
                  <w:rFonts w:ascii="Cambria Math" w:hAnsi="Cambria Math"/>
                </w:rPr>
                <m:t>f j,n</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at</m:t>
              </m:r>
              <m:sSub>
                <m:sSubPr>
                  <m:ctrlPr>
                    <w:rPr>
                      <w:rFonts w:ascii="Cambria Math" w:hAnsi="Cambria Math"/>
                    </w:rPr>
                  </m:ctrlPr>
                </m:sSubPr>
                <m:e>
                  <m:r>
                    <w:rPr>
                      <w:rFonts w:ascii="Cambria Math" w:hAnsi="Cambria Math"/>
                    </w:rPr>
                    <m:t>m</m:t>
                  </m:r>
                </m:e>
                <m:sub>
                  <m:r>
                    <w:rPr>
                      <w:rFonts w:ascii="Cambria Math" w:hAnsi="Cambria Math"/>
                    </w:rPr>
                    <m:t>j</m:t>
                  </m:r>
                </m:sub>
              </m:sSub>
              <m:r>
                <m:rPr>
                  <m:sty m:val="p"/>
                </m:rPr>
                <w:rPr>
                  <w:rFonts w:ascii="Cambria Math" w:hAnsi="Cambria Math"/>
                </w:rPr>
                <m:t>,</m:t>
              </m:r>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Gtx</m:t>
              </m:r>
              <m:r>
                <m:rPr>
                  <m:sty m:val="p"/>
                </m:rPr>
                <w:rPr>
                  <w:rFonts w:ascii="Cambria Math" w:hAnsi="Cambria Math"/>
                </w:rPr>
                <m:t>(γ</m:t>
              </m:r>
            </m:e>
            <m:sub>
              <m:r>
                <w:rPr>
                  <w:rFonts w:ascii="Cambria Math" w:hAnsi="Cambria Math"/>
                </w:rPr>
                <m:t>j</m:t>
              </m:r>
              <m:r>
                <m:rPr>
                  <m:sty m:val="p"/>
                </m:rPr>
                <w:rPr>
                  <w:rFonts w:ascii="Cambria Math" w:hAnsi="Cambria Math"/>
                </w:rPr>
                <m:t>,</m:t>
              </m:r>
              <m:r>
                <w:rPr>
                  <w:rFonts w:ascii="Cambria Math" w:hAnsi="Cambria Math"/>
                </w:rPr>
                <m:t>n</m:t>
              </m:r>
            </m:sub>
          </m:sSub>
          <m:r>
            <m:rPr>
              <m:sty m:val="p"/>
            </m:rPr>
            <w:rPr>
              <w:rFonts w:ascii="Cambria Math" w:hAnsi="Cambria Math"/>
            </w:rPr>
            <m:t xml:space="preserve">+ε) </m:t>
          </m:r>
        </m:oMath>
      </m:oMathPara>
    </w:p>
    <w:p w14:paraId="1B0519F1" w14:textId="77777777" w:rsidR="00700CF9" w:rsidRPr="00091392" w:rsidRDefault="00700CF9" w:rsidP="00700CF9">
      <w:pPr>
        <w:pStyle w:val="enumlev2"/>
        <w:ind w:left="0" w:firstLine="0"/>
        <w:jc w:val="both"/>
      </w:pPr>
      <w:r w:rsidRPr="00091392">
        <w:t xml:space="preserve">With </w:t>
      </w:r>
      <m:oMath>
        <m:sSub>
          <m:sSubPr>
            <m:ctrlPr>
              <w:rPr>
                <w:rFonts w:ascii="Cambria Math" w:hAnsi="Cambria Math"/>
              </w:rPr>
            </m:ctrlPr>
          </m:sSubPr>
          <m:e>
            <m:r>
              <w:rPr>
                <w:rFonts w:ascii="Cambria Math" w:hAnsi="Cambria Math"/>
              </w:rPr>
              <m:t>Gtx</m:t>
            </m:r>
            <m:r>
              <m:rPr>
                <m:sty m:val="p"/>
              </m:rPr>
              <w:rPr>
                <w:rFonts w:ascii="Cambria Math" w:hAnsi="Cambria Math"/>
              </w:rPr>
              <m:t>(γ</m:t>
            </m:r>
          </m:e>
          <m:sub>
            <m:r>
              <w:rPr>
                <w:rFonts w:ascii="Cambria Math" w:hAnsi="Cambria Math"/>
              </w:rPr>
              <m:t>j</m:t>
            </m:r>
            <m:r>
              <m:rPr>
                <m:sty m:val="p"/>
              </m:rPr>
              <w:rPr>
                <w:rFonts w:ascii="Cambria Math" w:hAnsi="Cambria Math"/>
              </w:rPr>
              <m:t>,</m:t>
            </m:r>
            <m:r>
              <w:rPr>
                <w:rFonts w:ascii="Cambria Math" w:hAnsi="Cambria Math"/>
              </w:rPr>
              <m:t>n</m:t>
            </m:r>
          </m:sub>
        </m:sSub>
        <m:r>
          <m:rPr>
            <m:sty m:val="p"/>
          </m:rPr>
          <w:rPr>
            <w:rFonts w:ascii="Cambria Math" w:hAnsi="Cambria Math"/>
          </w:rPr>
          <m:t xml:space="preserve">+ε) </m:t>
        </m:r>
      </m:oMath>
      <w:r w:rsidRPr="00091392">
        <w:t xml:space="preserve">being the transmit antenna gain with the off-axis angle from the boresight, consisting of the summation of both angles </w:t>
      </w:r>
      <m:oMath>
        <m:sSub>
          <m:sSubPr>
            <m:ctrlPr>
              <w:rPr>
                <w:rFonts w:ascii="Cambria Math" w:hAnsi="Cambria Math"/>
              </w:rPr>
            </m:ctrlPr>
          </m:sSubPr>
          <m:e>
            <m:r>
              <m:rPr>
                <m:sty m:val="p"/>
              </m:rPr>
              <w:rPr>
                <w:rFonts w:ascii="Cambria Math" w:hAnsi="Cambria Math"/>
              </w:rPr>
              <m:t>γ</m:t>
            </m:r>
          </m:e>
          <m:sub>
            <m:r>
              <w:rPr>
                <w:rFonts w:ascii="Cambria Math" w:hAnsi="Cambria Math"/>
              </w:rPr>
              <m:t>j</m:t>
            </m:r>
            <m:r>
              <m:rPr>
                <m:sty m:val="p"/>
              </m:rPr>
              <w:rPr>
                <w:rFonts w:ascii="Cambria Math" w:hAnsi="Cambria Math"/>
              </w:rPr>
              <m:t>,</m:t>
            </m:r>
            <m:r>
              <w:rPr>
                <w:rFonts w:ascii="Cambria Math" w:hAnsi="Cambria Math"/>
              </w:rPr>
              <m:t>n</m:t>
            </m:r>
          </m:sub>
        </m:sSub>
      </m:oMath>
      <w:r w:rsidRPr="00091392">
        <w:t xml:space="preserve"> and minimum elevation angle </w:t>
      </w:r>
      <m:oMath>
        <m:r>
          <m:rPr>
            <m:sty m:val="p"/>
          </m:rPr>
          <w:rPr>
            <w:rFonts w:ascii="Cambria Math" w:hAnsi="Cambria Math"/>
          </w:rPr>
          <m:t>ε</m:t>
        </m:r>
      </m:oMath>
      <w:r w:rsidRPr="00091392">
        <w:t xml:space="preserve"> as defined in Table 3</w:t>
      </w:r>
    </w:p>
    <w:p w14:paraId="2DC0F77C" w14:textId="77777777" w:rsidR="00700CF9" w:rsidRPr="00091392" w:rsidRDefault="00700CF9" w:rsidP="00700CF9">
      <w:pPr>
        <w:pStyle w:val="enumlev2"/>
      </w:pPr>
      <w:r w:rsidRPr="00091392">
        <w:t>b)</w:t>
      </w:r>
      <w:r w:rsidRPr="00091392">
        <w:tab/>
        <w:t xml:space="preserve">Compute the minimum </w:t>
      </w:r>
      <w:proofErr w:type="spellStart"/>
      <w:r w:rsidRPr="00091392">
        <w:t>Pj</w:t>
      </w:r>
      <w:proofErr w:type="spellEnd"/>
      <w:r w:rsidRPr="00091392">
        <w:t xml:space="preserve"> across all values calculated at the previous step, </w:t>
      </w:r>
    </w:p>
    <w:p w14:paraId="5EE32E15" w14:textId="77777777" w:rsidR="00700CF9" w:rsidRPr="00582474" w:rsidRDefault="00700CF9" w:rsidP="00700CF9">
      <w:pPr>
        <w:pStyle w:val="Equation"/>
        <w:rPr>
          <w:lang w:val="en-US"/>
        </w:rPr>
      </w:pPr>
      <w:r w:rsidRPr="00091392">
        <w:tab/>
      </w:r>
      <w:r w:rsidRPr="00091392">
        <w:tab/>
      </w:r>
      <w:r w:rsidRPr="00582474">
        <w:rPr>
          <w:lang w:val="en-US"/>
        </w:rPr>
        <w:t>Pj = Min (</w:t>
      </w:r>
      <m:oMath>
        <m:sSub>
          <m:sSubPr>
            <m:ctrlPr>
              <w:rPr>
                <w:rFonts w:ascii="Cambria Math" w:hAnsi="Cambria Math"/>
              </w:rPr>
            </m:ctrlPr>
          </m:sSubPr>
          <m:e>
            <m:r>
              <w:rPr>
                <w:rFonts w:ascii="Cambria Math" w:hAnsi="Cambria Math"/>
              </w:rPr>
              <m:t>P</m:t>
            </m:r>
          </m:e>
          <m:sub>
            <m:r>
              <w:rPr>
                <w:rFonts w:ascii="Cambria Math" w:hAnsi="Cambria Math"/>
              </w:rPr>
              <m:t>j</m:t>
            </m:r>
            <m:r>
              <m:rPr>
                <m:sty m:val="p"/>
              </m:rPr>
              <w:rPr>
                <w:rFonts w:ascii="Cambria Math" w:hAnsi="Cambria Math"/>
                <w:lang w:val="en-US"/>
              </w:rPr>
              <m:t>,</m:t>
            </m:r>
            <m:r>
              <w:rPr>
                <w:rFonts w:ascii="Cambria Math" w:hAnsi="Cambria Math"/>
              </w:rPr>
              <m:t>n</m:t>
            </m:r>
          </m:sub>
        </m:sSub>
        <m:r>
          <m:rPr>
            <m:sty m:val="p"/>
          </m:rPr>
          <w:rPr>
            <w:rFonts w:ascii="Cambria Math" w:hAnsi="Cambria Math"/>
            <w:lang w:val="en-US"/>
          </w:rPr>
          <m:t>(</m:t>
        </m:r>
        <m:sSub>
          <m:sSubPr>
            <m:ctrlPr>
              <w:rPr>
                <w:rFonts w:ascii="Cambria Math" w:hAnsi="Cambria Math"/>
              </w:rPr>
            </m:ctrlPr>
          </m:sSubPr>
          <m:e>
            <m:r>
              <m:rPr>
                <m:sty m:val="p"/>
              </m:rPr>
              <w:rPr>
                <w:rFonts w:ascii="Cambria Math" w:hAnsi="Cambria Math"/>
              </w:rPr>
              <m:t>δ</m:t>
            </m:r>
          </m:e>
          <m:sub>
            <m:r>
              <w:rPr>
                <w:rFonts w:ascii="Cambria Math" w:hAnsi="Cambria Math"/>
              </w:rPr>
              <m:t>n</m:t>
            </m:r>
          </m:sub>
        </m:sSub>
        <m:r>
          <m:rPr>
            <m:sty m:val="p"/>
          </m:rPr>
          <w:rPr>
            <w:rFonts w:ascii="Cambria Math" w:hAnsi="Cambria Math"/>
            <w:lang w:val="en-US"/>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lang w:val="en-US"/>
              </w:rPr>
              <m:t>j,n</m:t>
            </m:r>
          </m:sub>
        </m:sSub>
        <m:r>
          <m:rPr>
            <m:sty m:val="p"/>
          </m:rPr>
          <w:rPr>
            <w:rFonts w:ascii="Cambria Math" w:hAnsi="Cambria Math"/>
            <w:lang w:val="en-US"/>
          </w:rPr>
          <m:t>)</m:t>
        </m:r>
      </m:oMath>
      <w:r w:rsidRPr="00582474">
        <w:rPr>
          <w:lang w:val="en-US"/>
        </w:rPr>
        <w:t>)</w:t>
      </w:r>
    </w:p>
    <w:p w14:paraId="4C6BB3E5" w14:textId="77777777" w:rsidR="00700CF9" w:rsidRPr="00091392" w:rsidRDefault="00700CF9" w:rsidP="00700CF9">
      <w:pPr>
        <w:pStyle w:val="enumlev2"/>
        <w:jc w:val="both"/>
      </w:pPr>
      <w:r w:rsidRPr="00582474">
        <w:rPr>
          <w:lang w:val="en-US"/>
        </w:rPr>
        <w:tab/>
      </w:r>
      <w:r w:rsidRPr="00091392">
        <w:t xml:space="preserve">The output of this step is the maximum power in the reference bandwidth that can be used by the A-ESIM to ensure it complies with the </w:t>
      </w:r>
      <w:r w:rsidR="00EC1D83" w:rsidRPr="00091392">
        <w:t>pfd</w:t>
      </w:r>
      <w:r w:rsidRPr="00091392">
        <w:t xml:space="preserve"> limits indicated in Table 5A or Table 5B, as applicable, with respect to all angles </w:t>
      </w:r>
      <m:oMath>
        <m:sSub>
          <m:sSubPr>
            <m:ctrlPr>
              <w:rPr>
                <w:rFonts w:ascii="Cambria Math" w:hAnsi="Cambria Math"/>
              </w:rPr>
            </m:ctrlPr>
          </m:sSubPr>
          <m:e>
            <m:r>
              <m:rPr>
                <m:sty m:val="p"/>
              </m:rPr>
              <w:rPr>
                <w:rFonts w:ascii="Cambria Math" w:hAnsi="Cambria Math"/>
              </w:rPr>
              <m:t>δ</m:t>
            </m:r>
          </m:e>
          <m:sub>
            <m:r>
              <w:rPr>
                <w:rFonts w:ascii="Cambria Math" w:hAnsi="Cambria Math"/>
              </w:rPr>
              <m:t>n</m:t>
            </m:r>
          </m:sub>
        </m:sSub>
      </m:oMath>
      <w:r w:rsidRPr="00091392">
        <w:t xml:space="preserve"> at the altitude Hj, and the elevation indicated in Table 3. There will be one Pj for each of the Hj altitudes considered.  </w:t>
      </w:r>
    </w:p>
    <w:p w14:paraId="5AE130FB" w14:textId="680DB38F" w:rsidR="00700CF9" w:rsidRPr="00091392" w:rsidRDefault="00700CF9" w:rsidP="00700CF9">
      <w:pPr>
        <w:keepNext/>
      </w:pPr>
      <w:r w:rsidRPr="00091392">
        <w:lastRenderedPageBreak/>
        <w:t>The output of step b) is summarised in Table</w:t>
      </w:r>
      <w:r w:rsidRPr="00091392">
        <w:rPr>
          <w:b/>
          <w:bCs/>
        </w:rPr>
        <w:t xml:space="preserve"> </w:t>
      </w:r>
      <w:r w:rsidR="002F4A0E" w:rsidRPr="00AF457C">
        <w:rPr>
          <w:b/>
          <w:bCs/>
        </w:rPr>
        <w:t>6</w:t>
      </w:r>
      <w:r w:rsidRPr="00091392">
        <w:t xml:space="preserve"> below:</w:t>
      </w:r>
    </w:p>
    <w:p w14:paraId="0C20F064" w14:textId="1D4F85B0" w:rsidR="00700CF9" w:rsidRPr="00091392" w:rsidRDefault="00700CF9" w:rsidP="00700CF9">
      <w:pPr>
        <w:pStyle w:val="TableNo"/>
      </w:pPr>
      <w:r w:rsidRPr="00091392">
        <w:t xml:space="preserve">TABLE </w:t>
      </w:r>
      <w:r w:rsidR="002F4A0E" w:rsidRPr="00AF457C">
        <w:t>6</w:t>
      </w:r>
    </w:p>
    <w:p w14:paraId="66B2F2AF" w14:textId="77777777" w:rsidR="00700CF9" w:rsidRPr="00091392" w:rsidRDefault="00700CF9" w:rsidP="00700CF9">
      <w:pPr>
        <w:pStyle w:val="Tabletitle"/>
      </w:pPr>
      <w:r w:rsidRPr="00091392">
        <w:t xml:space="preserve">Computed </w:t>
      </w:r>
      <w:proofErr w:type="spellStart"/>
      <w:r w:rsidRPr="00091392">
        <w:rPr>
          <w:i/>
          <w:iCs/>
        </w:rPr>
        <w:t>P</w:t>
      </w:r>
      <w:r w:rsidRPr="00091392">
        <w:rPr>
          <w:i/>
          <w:iCs/>
          <w:vertAlign w:val="subscript"/>
        </w:rPr>
        <w:t>j</w:t>
      </w:r>
      <w:proofErr w:type="spellEnd"/>
      <w:r w:rsidRPr="00091392">
        <w:t xml:space="preserve"> values</w:t>
      </w:r>
    </w:p>
    <w:tbl>
      <w:tblPr>
        <w:tblW w:w="5575" w:type="dxa"/>
        <w:jc w:val="center"/>
        <w:tblLook w:val="04A0" w:firstRow="1" w:lastRow="0" w:firstColumn="1" w:lastColumn="0" w:noHBand="0" w:noVBand="1"/>
      </w:tblPr>
      <w:tblGrid>
        <w:gridCol w:w="2978"/>
        <w:gridCol w:w="2597"/>
      </w:tblGrid>
      <w:tr w:rsidR="00700CF9" w:rsidRPr="00091392" w14:paraId="6C44B507" w14:textId="77777777" w:rsidTr="00B67D45">
        <w:trPr>
          <w:jc w:val="center"/>
        </w:trPr>
        <w:tc>
          <w:tcPr>
            <w:tcW w:w="2978" w:type="dxa"/>
            <w:tcBorders>
              <w:top w:val="single" w:sz="4" w:space="0" w:color="auto"/>
              <w:left w:val="single" w:sz="4" w:space="0" w:color="auto"/>
              <w:bottom w:val="nil"/>
              <w:right w:val="single" w:sz="4" w:space="0" w:color="auto"/>
            </w:tcBorders>
            <w:hideMark/>
          </w:tcPr>
          <w:p w14:paraId="7A1512EA" w14:textId="77777777" w:rsidR="00700CF9" w:rsidRPr="00091392" w:rsidRDefault="00700CF9" w:rsidP="00B67D45">
            <w:pPr>
              <w:pStyle w:val="Tablehead"/>
              <w:rPr>
                <w:i/>
                <w:iCs/>
                <w:vertAlign w:val="subscript"/>
              </w:rPr>
            </w:pPr>
            <w:proofErr w:type="spellStart"/>
            <w:r w:rsidRPr="00091392">
              <w:rPr>
                <w:i/>
                <w:iCs/>
              </w:rPr>
              <w:t>H</w:t>
            </w:r>
            <w:r w:rsidRPr="00091392">
              <w:rPr>
                <w:i/>
                <w:iCs/>
                <w:vertAlign w:val="subscript"/>
              </w:rPr>
              <w:t>j</w:t>
            </w:r>
            <w:proofErr w:type="spellEnd"/>
            <w:r w:rsidRPr="00091392">
              <w:rPr>
                <w:i/>
                <w:iCs/>
                <w:vertAlign w:val="subscript"/>
              </w:rPr>
              <w:t xml:space="preserve"> </w:t>
            </w:r>
          </w:p>
          <w:p w14:paraId="15839811" w14:textId="77777777" w:rsidR="00700CF9" w:rsidRPr="00091392" w:rsidRDefault="00700CF9" w:rsidP="00B67D45">
            <w:pPr>
              <w:pStyle w:val="Tablehead"/>
              <w:rPr>
                <w:rFonts w:cstheme="minorBidi"/>
                <w:i/>
                <w:iCs/>
              </w:rPr>
            </w:pPr>
            <w:r w:rsidRPr="00091392">
              <w:rPr>
                <w:i/>
                <w:iCs/>
              </w:rPr>
              <w:t>(Altitude)</w:t>
            </w:r>
          </w:p>
        </w:tc>
        <w:tc>
          <w:tcPr>
            <w:tcW w:w="2597" w:type="dxa"/>
            <w:tcBorders>
              <w:top w:val="single" w:sz="4" w:space="0" w:color="auto"/>
              <w:left w:val="single" w:sz="4" w:space="0" w:color="auto"/>
              <w:bottom w:val="nil"/>
              <w:right w:val="single" w:sz="4" w:space="0" w:color="auto"/>
            </w:tcBorders>
            <w:hideMark/>
          </w:tcPr>
          <w:p w14:paraId="746D7DCB" w14:textId="77777777" w:rsidR="00700CF9" w:rsidRPr="00091392" w:rsidRDefault="00700CF9" w:rsidP="00B67D45">
            <w:pPr>
              <w:pStyle w:val="Tablehead"/>
              <w:rPr>
                <w:i/>
                <w:iCs/>
                <w:vertAlign w:val="subscript"/>
              </w:rPr>
            </w:pPr>
            <w:r w:rsidRPr="00091392">
              <w:rPr>
                <w:i/>
                <w:iCs/>
              </w:rPr>
              <w:t xml:space="preserve"> </w:t>
            </w:r>
            <w:proofErr w:type="spellStart"/>
            <w:r w:rsidRPr="00091392">
              <w:rPr>
                <w:i/>
                <w:iCs/>
              </w:rPr>
              <w:t>P</w:t>
            </w:r>
            <w:r w:rsidRPr="00091392">
              <w:rPr>
                <w:i/>
                <w:iCs/>
                <w:vertAlign w:val="subscript"/>
              </w:rPr>
              <w:t>j</w:t>
            </w:r>
            <w:proofErr w:type="spellEnd"/>
          </w:p>
          <w:p w14:paraId="277FC8BD" w14:textId="77777777" w:rsidR="00700CF9" w:rsidRPr="00091392" w:rsidRDefault="00700CF9" w:rsidP="00B67D45">
            <w:pPr>
              <w:pStyle w:val="Tablehead"/>
              <w:spacing w:line="276" w:lineRule="auto"/>
              <w:rPr>
                <w:rFonts w:cstheme="minorBidi"/>
                <w:i/>
                <w:iCs/>
              </w:rPr>
            </w:pPr>
            <w:r w:rsidRPr="00091392">
              <w:rPr>
                <w:b w:val="0"/>
              </w:rPr>
              <w:t>(</w:t>
            </w:r>
            <w:r w:rsidRPr="00091392">
              <w:rPr>
                <w:b w:val="0"/>
                <w:i/>
                <w:iCs/>
              </w:rPr>
              <w:t>Maximum power in the reference bandwidth that can be used at minimum elevation)</w:t>
            </w:r>
          </w:p>
        </w:tc>
      </w:tr>
      <w:tr w:rsidR="00700CF9" w:rsidRPr="00091392" w14:paraId="75DB8CAD" w14:textId="77777777" w:rsidTr="00B67D45">
        <w:trPr>
          <w:jc w:val="center"/>
        </w:trPr>
        <w:tc>
          <w:tcPr>
            <w:tcW w:w="2978" w:type="dxa"/>
            <w:tcBorders>
              <w:top w:val="nil"/>
              <w:left w:val="single" w:sz="4" w:space="0" w:color="auto"/>
              <w:bottom w:val="single" w:sz="4" w:space="0" w:color="auto"/>
              <w:right w:val="single" w:sz="4" w:space="0" w:color="auto"/>
            </w:tcBorders>
            <w:hideMark/>
          </w:tcPr>
          <w:p w14:paraId="22E1BA7E" w14:textId="77777777" w:rsidR="00700CF9" w:rsidRPr="00091392" w:rsidRDefault="00700CF9" w:rsidP="00B67D45">
            <w:pPr>
              <w:pStyle w:val="Tablehead"/>
              <w:rPr>
                <w:rFonts w:cstheme="minorBidi"/>
              </w:rPr>
            </w:pPr>
            <w:r w:rsidRPr="00091392">
              <w:t>(km)</w:t>
            </w:r>
          </w:p>
        </w:tc>
        <w:tc>
          <w:tcPr>
            <w:tcW w:w="2597" w:type="dxa"/>
            <w:tcBorders>
              <w:top w:val="nil"/>
              <w:left w:val="single" w:sz="4" w:space="0" w:color="auto"/>
              <w:bottom w:val="single" w:sz="4" w:space="0" w:color="auto"/>
              <w:right w:val="single" w:sz="4" w:space="0" w:color="auto"/>
            </w:tcBorders>
            <w:hideMark/>
          </w:tcPr>
          <w:p w14:paraId="48BC2B72" w14:textId="77777777" w:rsidR="00700CF9" w:rsidRPr="00091392" w:rsidRDefault="00700CF9" w:rsidP="00B67D45">
            <w:pPr>
              <w:pStyle w:val="Tablehead"/>
              <w:rPr>
                <w:rFonts w:cstheme="minorBidi"/>
              </w:rPr>
            </w:pPr>
            <w:r w:rsidRPr="00091392">
              <w:t>dB(W/BW)</w:t>
            </w:r>
          </w:p>
        </w:tc>
      </w:tr>
      <w:tr w:rsidR="00700CF9" w:rsidRPr="00091392" w14:paraId="30ED167C"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hideMark/>
          </w:tcPr>
          <w:p w14:paraId="02B0C801" w14:textId="77777777" w:rsidR="00700CF9" w:rsidRPr="00091392" w:rsidRDefault="00700CF9" w:rsidP="00B67D45">
            <w:pPr>
              <w:pStyle w:val="Tabletext"/>
              <w:jc w:val="center"/>
            </w:pPr>
            <w:r w:rsidRPr="00091392">
              <w:t>0.01</w:t>
            </w:r>
          </w:p>
        </w:tc>
        <w:tc>
          <w:tcPr>
            <w:tcW w:w="2597" w:type="dxa"/>
            <w:tcBorders>
              <w:top w:val="single" w:sz="4" w:space="0" w:color="auto"/>
              <w:left w:val="single" w:sz="4" w:space="0" w:color="auto"/>
              <w:bottom w:val="single" w:sz="4" w:space="0" w:color="auto"/>
              <w:right w:val="single" w:sz="4" w:space="0" w:color="auto"/>
            </w:tcBorders>
            <w:hideMark/>
          </w:tcPr>
          <w:p w14:paraId="52F58B47" w14:textId="77777777" w:rsidR="00700CF9" w:rsidRPr="00091392" w:rsidRDefault="00700CF9" w:rsidP="00B67D45">
            <w:pPr>
              <w:pStyle w:val="Tabletext"/>
              <w:jc w:val="center"/>
              <w:rPr>
                <w:i/>
                <w:iCs/>
              </w:rPr>
            </w:pPr>
            <w:r w:rsidRPr="00091392">
              <w:rPr>
                <w:i/>
                <w:iCs/>
              </w:rPr>
              <w:t>TBD</w:t>
            </w:r>
          </w:p>
        </w:tc>
      </w:tr>
      <w:tr w:rsidR="00700CF9" w:rsidRPr="00091392" w14:paraId="71FBCD26"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12846EE9" w14:textId="77777777" w:rsidR="00700CF9" w:rsidRPr="00091392" w:rsidRDefault="00700CF9" w:rsidP="00B67D45">
            <w:pPr>
              <w:pStyle w:val="Tabletext"/>
              <w:jc w:val="center"/>
            </w:pPr>
            <w:r w:rsidRPr="00091392">
              <w:t>1.0</w:t>
            </w:r>
          </w:p>
        </w:tc>
        <w:tc>
          <w:tcPr>
            <w:tcW w:w="2597" w:type="dxa"/>
            <w:tcBorders>
              <w:top w:val="single" w:sz="4" w:space="0" w:color="auto"/>
              <w:left w:val="single" w:sz="4" w:space="0" w:color="auto"/>
              <w:bottom w:val="single" w:sz="4" w:space="0" w:color="auto"/>
              <w:right w:val="single" w:sz="4" w:space="0" w:color="auto"/>
            </w:tcBorders>
          </w:tcPr>
          <w:p w14:paraId="7D9FAEA4" w14:textId="77777777" w:rsidR="00700CF9" w:rsidRPr="00091392" w:rsidRDefault="00700CF9" w:rsidP="00B67D45">
            <w:pPr>
              <w:pStyle w:val="Tabletext"/>
              <w:jc w:val="center"/>
              <w:rPr>
                <w:i/>
                <w:iCs/>
              </w:rPr>
            </w:pPr>
            <w:r w:rsidRPr="00091392">
              <w:rPr>
                <w:i/>
                <w:iCs/>
              </w:rPr>
              <w:t>TBD</w:t>
            </w:r>
          </w:p>
        </w:tc>
      </w:tr>
      <w:tr w:rsidR="00700CF9" w:rsidRPr="00091392" w14:paraId="0A016581"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63FA2982" w14:textId="77777777" w:rsidR="00700CF9" w:rsidRPr="00091392" w:rsidRDefault="00700CF9" w:rsidP="00B67D45">
            <w:pPr>
              <w:pStyle w:val="Tabletext"/>
              <w:jc w:val="center"/>
            </w:pPr>
            <w:r w:rsidRPr="00091392">
              <w:t>2.0</w:t>
            </w:r>
          </w:p>
        </w:tc>
        <w:tc>
          <w:tcPr>
            <w:tcW w:w="2597" w:type="dxa"/>
            <w:tcBorders>
              <w:top w:val="single" w:sz="4" w:space="0" w:color="auto"/>
              <w:left w:val="single" w:sz="4" w:space="0" w:color="auto"/>
              <w:bottom w:val="single" w:sz="4" w:space="0" w:color="auto"/>
              <w:right w:val="single" w:sz="4" w:space="0" w:color="auto"/>
            </w:tcBorders>
          </w:tcPr>
          <w:p w14:paraId="0F174010" w14:textId="77777777" w:rsidR="00700CF9" w:rsidRPr="00091392" w:rsidRDefault="00700CF9" w:rsidP="00B67D45">
            <w:pPr>
              <w:pStyle w:val="Tabletext"/>
              <w:jc w:val="center"/>
              <w:rPr>
                <w:i/>
                <w:iCs/>
              </w:rPr>
            </w:pPr>
            <w:r w:rsidRPr="00091392">
              <w:rPr>
                <w:i/>
                <w:iCs/>
              </w:rPr>
              <w:t>TBD</w:t>
            </w:r>
          </w:p>
        </w:tc>
      </w:tr>
      <w:tr w:rsidR="00700CF9" w:rsidRPr="00091392" w14:paraId="3F8ADB19"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hideMark/>
          </w:tcPr>
          <w:p w14:paraId="729FC879" w14:textId="77777777" w:rsidR="00700CF9" w:rsidRPr="00091392" w:rsidRDefault="00700CF9" w:rsidP="00B67D45">
            <w:pPr>
              <w:pStyle w:val="Tabletext"/>
              <w:jc w:val="center"/>
            </w:pPr>
            <w:r w:rsidRPr="00091392">
              <w:t>2.99</w:t>
            </w:r>
          </w:p>
        </w:tc>
        <w:tc>
          <w:tcPr>
            <w:tcW w:w="2597" w:type="dxa"/>
            <w:tcBorders>
              <w:top w:val="single" w:sz="4" w:space="0" w:color="auto"/>
              <w:left w:val="single" w:sz="4" w:space="0" w:color="auto"/>
              <w:bottom w:val="single" w:sz="4" w:space="0" w:color="auto"/>
              <w:right w:val="single" w:sz="4" w:space="0" w:color="auto"/>
            </w:tcBorders>
            <w:hideMark/>
          </w:tcPr>
          <w:p w14:paraId="76DAB627" w14:textId="77777777" w:rsidR="00700CF9" w:rsidRPr="00091392" w:rsidRDefault="00700CF9" w:rsidP="00B67D45">
            <w:pPr>
              <w:pStyle w:val="Tabletext"/>
              <w:jc w:val="center"/>
              <w:rPr>
                <w:i/>
                <w:iCs/>
              </w:rPr>
            </w:pPr>
            <w:r w:rsidRPr="00091392">
              <w:rPr>
                <w:i/>
                <w:iCs/>
              </w:rPr>
              <w:t>TBD</w:t>
            </w:r>
          </w:p>
        </w:tc>
      </w:tr>
      <w:tr w:rsidR="00700CF9" w:rsidRPr="00091392" w14:paraId="666FA38A"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4D041B55" w14:textId="77777777" w:rsidR="00700CF9" w:rsidRPr="00091392" w:rsidRDefault="00700CF9" w:rsidP="00B67D45">
            <w:pPr>
              <w:pStyle w:val="Tabletext"/>
              <w:jc w:val="center"/>
            </w:pPr>
            <w:r w:rsidRPr="00091392">
              <w:t>4.0</w:t>
            </w:r>
          </w:p>
        </w:tc>
        <w:tc>
          <w:tcPr>
            <w:tcW w:w="2597" w:type="dxa"/>
            <w:tcBorders>
              <w:top w:val="single" w:sz="4" w:space="0" w:color="auto"/>
              <w:left w:val="single" w:sz="4" w:space="0" w:color="auto"/>
              <w:bottom w:val="single" w:sz="4" w:space="0" w:color="auto"/>
              <w:right w:val="single" w:sz="4" w:space="0" w:color="auto"/>
            </w:tcBorders>
          </w:tcPr>
          <w:p w14:paraId="31997022" w14:textId="77777777" w:rsidR="00700CF9" w:rsidRPr="00091392" w:rsidRDefault="00700CF9" w:rsidP="00B67D45">
            <w:pPr>
              <w:pStyle w:val="Tabletext"/>
              <w:jc w:val="center"/>
              <w:rPr>
                <w:i/>
                <w:iCs/>
              </w:rPr>
            </w:pPr>
            <w:r w:rsidRPr="00091392">
              <w:rPr>
                <w:i/>
                <w:iCs/>
              </w:rPr>
              <w:t>TBD</w:t>
            </w:r>
          </w:p>
        </w:tc>
      </w:tr>
      <w:tr w:rsidR="00700CF9" w:rsidRPr="00091392" w14:paraId="42D25235"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63E1C125" w14:textId="77777777" w:rsidR="00700CF9" w:rsidRPr="00091392" w:rsidRDefault="00700CF9" w:rsidP="00B67D45">
            <w:pPr>
              <w:pStyle w:val="Tabletext"/>
              <w:jc w:val="center"/>
            </w:pPr>
            <w:r w:rsidRPr="00091392">
              <w:t>5.0</w:t>
            </w:r>
          </w:p>
        </w:tc>
        <w:tc>
          <w:tcPr>
            <w:tcW w:w="2597" w:type="dxa"/>
            <w:tcBorders>
              <w:top w:val="single" w:sz="4" w:space="0" w:color="auto"/>
              <w:left w:val="single" w:sz="4" w:space="0" w:color="auto"/>
              <w:bottom w:val="single" w:sz="4" w:space="0" w:color="auto"/>
              <w:right w:val="single" w:sz="4" w:space="0" w:color="auto"/>
            </w:tcBorders>
          </w:tcPr>
          <w:p w14:paraId="66BB8460" w14:textId="77777777" w:rsidR="00700CF9" w:rsidRPr="00091392" w:rsidRDefault="00700CF9" w:rsidP="00B67D45">
            <w:pPr>
              <w:pStyle w:val="Tabletext"/>
              <w:jc w:val="center"/>
              <w:rPr>
                <w:i/>
                <w:iCs/>
              </w:rPr>
            </w:pPr>
            <w:r w:rsidRPr="00091392">
              <w:rPr>
                <w:i/>
                <w:iCs/>
              </w:rPr>
              <w:t>TBD</w:t>
            </w:r>
          </w:p>
        </w:tc>
      </w:tr>
      <w:tr w:rsidR="00700CF9" w:rsidRPr="00091392" w14:paraId="576C31CF"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hideMark/>
          </w:tcPr>
          <w:p w14:paraId="19A89459" w14:textId="77777777" w:rsidR="00700CF9" w:rsidRPr="00091392" w:rsidRDefault="00700CF9" w:rsidP="00B67D45">
            <w:pPr>
              <w:pStyle w:val="Tabletext"/>
              <w:jc w:val="center"/>
            </w:pPr>
            <w:r w:rsidRPr="00091392">
              <w:t>6.0</w:t>
            </w:r>
          </w:p>
        </w:tc>
        <w:tc>
          <w:tcPr>
            <w:tcW w:w="2597" w:type="dxa"/>
            <w:tcBorders>
              <w:top w:val="single" w:sz="4" w:space="0" w:color="auto"/>
              <w:left w:val="single" w:sz="4" w:space="0" w:color="auto"/>
              <w:bottom w:val="single" w:sz="4" w:space="0" w:color="auto"/>
              <w:right w:val="single" w:sz="4" w:space="0" w:color="auto"/>
            </w:tcBorders>
            <w:hideMark/>
          </w:tcPr>
          <w:p w14:paraId="734FCCAE" w14:textId="77777777" w:rsidR="00700CF9" w:rsidRPr="00091392" w:rsidRDefault="00700CF9" w:rsidP="00B67D45">
            <w:pPr>
              <w:pStyle w:val="Tabletext"/>
              <w:jc w:val="center"/>
              <w:rPr>
                <w:i/>
                <w:iCs/>
              </w:rPr>
            </w:pPr>
            <w:r w:rsidRPr="00091392">
              <w:rPr>
                <w:i/>
                <w:iCs/>
              </w:rPr>
              <w:t>TBD</w:t>
            </w:r>
          </w:p>
        </w:tc>
      </w:tr>
      <w:tr w:rsidR="00700CF9" w:rsidRPr="00091392" w14:paraId="74836932"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6CBFC31D" w14:textId="77777777" w:rsidR="00700CF9" w:rsidRPr="00091392" w:rsidRDefault="00700CF9" w:rsidP="00B67D45">
            <w:pPr>
              <w:pStyle w:val="Tabletext"/>
              <w:jc w:val="center"/>
            </w:pPr>
            <w:r w:rsidRPr="00091392">
              <w:t>7.0</w:t>
            </w:r>
          </w:p>
        </w:tc>
        <w:tc>
          <w:tcPr>
            <w:tcW w:w="2597" w:type="dxa"/>
            <w:tcBorders>
              <w:top w:val="single" w:sz="4" w:space="0" w:color="auto"/>
              <w:left w:val="single" w:sz="4" w:space="0" w:color="auto"/>
              <w:bottom w:val="single" w:sz="4" w:space="0" w:color="auto"/>
              <w:right w:val="single" w:sz="4" w:space="0" w:color="auto"/>
            </w:tcBorders>
          </w:tcPr>
          <w:p w14:paraId="13AD257A" w14:textId="77777777" w:rsidR="00700CF9" w:rsidRPr="00091392" w:rsidRDefault="00700CF9" w:rsidP="00B67D45">
            <w:pPr>
              <w:pStyle w:val="Tabletext"/>
              <w:jc w:val="center"/>
              <w:rPr>
                <w:i/>
                <w:iCs/>
              </w:rPr>
            </w:pPr>
            <w:r w:rsidRPr="00091392">
              <w:rPr>
                <w:i/>
                <w:iCs/>
              </w:rPr>
              <w:t>TBD</w:t>
            </w:r>
          </w:p>
        </w:tc>
      </w:tr>
      <w:tr w:rsidR="00700CF9" w:rsidRPr="00091392" w14:paraId="679871AA"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7067A5FC" w14:textId="77777777" w:rsidR="00700CF9" w:rsidRPr="00091392" w:rsidRDefault="00700CF9" w:rsidP="00B67D45">
            <w:pPr>
              <w:pStyle w:val="Tabletext"/>
              <w:jc w:val="center"/>
            </w:pPr>
            <w:r w:rsidRPr="00091392">
              <w:t>8.0</w:t>
            </w:r>
          </w:p>
        </w:tc>
        <w:tc>
          <w:tcPr>
            <w:tcW w:w="2597" w:type="dxa"/>
            <w:tcBorders>
              <w:top w:val="single" w:sz="4" w:space="0" w:color="auto"/>
              <w:left w:val="single" w:sz="4" w:space="0" w:color="auto"/>
              <w:bottom w:val="single" w:sz="4" w:space="0" w:color="auto"/>
              <w:right w:val="single" w:sz="4" w:space="0" w:color="auto"/>
            </w:tcBorders>
          </w:tcPr>
          <w:p w14:paraId="5357BA71" w14:textId="77777777" w:rsidR="00700CF9" w:rsidRPr="00091392" w:rsidRDefault="00700CF9" w:rsidP="00B67D45">
            <w:pPr>
              <w:pStyle w:val="Tabletext"/>
              <w:jc w:val="center"/>
              <w:rPr>
                <w:i/>
                <w:iCs/>
              </w:rPr>
            </w:pPr>
            <w:r w:rsidRPr="00091392">
              <w:rPr>
                <w:i/>
                <w:iCs/>
              </w:rPr>
              <w:t>TBD</w:t>
            </w:r>
          </w:p>
        </w:tc>
      </w:tr>
      <w:tr w:rsidR="00700CF9" w:rsidRPr="00091392" w14:paraId="67B45FB1"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hideMark/>
          </w:tcPr>
          <w:p w14:paraId="5E4D872F" w14:textId="77777777" w:rsidR="00700CF9" w:rsidRPr="00091392" w:rsidRDefault="00700CF9" w:rsidP="00B67D45">
            <w:pPr>
              <w:pStyle w:val="Tabletext"/>
              <w:jc w:val="center"/>
            </w:pPr>
            <w:r w:rsidRPr="00091392">
              <w:t>9.0</w:t>
            </w:r>
          </w:p>
        </w:tc>
        <w:tc>
          <w:tcPr>
            <w:tcW w:w="2597" w:type="dxa"/>
            <w:tcBorders>
              <w:top w:val="single" w:sz="4" w:space="0" w:color="auto"/>
              <w:left w:val="single" w:sz="4" w:space="0" w:color="auto"/>
              <w:bottom w:val="single" w:sz="4" w:space="0" w:color="auto"/>
              <w:right w:val="single" w:sz="4" w:space="0" w:color="auto"/>
            </w:tcBorders>
            <w:hideMark/>
          </w:tcPr>
          <w:p w14:paraId="5F47FCA6" w14:textId="77777777" w:rsidR="00700CF9" w:rsidRPr="00091392" w:rsidRDefault="00700CF9" w:rsidP="00B67D45">
            <w:pPr>
              <w:pStyle w:val="Tabletext"/>
              <w:jc w:val="center"/>
              <w:rPr>
                <w:i/>
                <w:iCs/>
              </w:rPr>
            </w:pPr>
            <w:r w:rsidRPr="00091392">
              <w:rPr>
                <w:i/>
                <w:iCs/>
              </w:rPr>
              <w:t>TBD</w:t>
            </w:r>
          </w:p>
        </w:tc>
      </w:tr>
      <w:tr w:rsidR="00700CF9" w:rsidRPr="00091392" w14:paraId="24A55778"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0DC7FF04" w14:textId="77777777" w:rsidR="00700CF9" w:rsidRPr="00091392" w:rsidRDefault="00700CF9" w:rsidP="00B67D45">
            <w:pPr>
              <w:pStyle w:val="Tabletext"/>
              <w:jc w:val="center"/>
            </w:pPr>
            <w:r w:rsidRPr="00091392">
              <w:t>10.0</w:t>
            </w:r>
          </w:p>
        </w:tc>
        <w:tc>
          <w:tcPr>
            <w:tcW w:w="2597" w:type="dxa"/>
            <w:tcBorders>
              <w:top w:val="single" w:sz="4" w:space="0" w:color="auto"/>
              <w:left w:val="single" w:sz="4" w:space="0" w:color="auto"/>
              <w:bottom w:val="single" w:sz="4" w:space="0" w:color="auto"/>
              <w:right w:val="single" w:sz="4" w:space="0" w:color="auto"/>
            </w:tcBorders>
          </w:tcPr>
          <w:p w14:paraId="4C8EFDA4" w14:textId="77777777" w:rsidR="00700CF9" w:rsidRPr="00091392" w:rsidRDefault="00700CF9" w:rsidP="00B67D45">
            <w:pPr>
              <w:pStyle w:val="Tabletext"/>
              <w:jc w:val="center"/>
              <w:rPr>
                <w:i/>
                <w:iCs/>
              </w:rPr>
            </w:pPr>
            <w:r w:rsidRPr="00091392">
              <w:rPr>
                <w:i/>
                <w:iCs/>
              </w:rPr>
              <w:t>TBD</w:t>
            </w:r>
          </w:p>
        </w:tc>
      </w:tr>
      <w:tr w:rsidR="00700CF9" w:rsidRPr="00091392" w14:paraId="2548E69B"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761956BB" w14:textId="77777777" w:rsidR="00700CF9" w:rsidRPr="00091392" w:rsidRDefault="00700CF9" w:rsidP="00B67D45">
            <w:pPr>
              <w:pStyle w:val="Tabletext"/>
              <w:jc w:val="center"/>
            </w:pPr>
            <w:r w:rsidRPr="00091392">
              <w:t>11.0</w:t>
            </w:r>
          </w:p>
        </w:tc>
        <w:tc>
          <w:tcPr>
            <w:tcW w:w="2597" w:type="dxa"/>
            <w:tcBorders>
              <w:top w:val="single" w:sz="4" w:space="0" w:color="auto"/>
              <w:left w:val="single" w:sz="4" w:space="0" w:color="auto"/>
              <w:bottom w:val="single" w:sz="4" w:space="0" w:color="auto"/>
              <w:right w:val="single" w:sz="4" w:space="0" w:color="auto"/>
            </w:tcBorders>
          </w:tcPr>
          <w:p w14:paraId="4521305B" w14:textId="77777777" w:rsidR="00700CF9" w:rsidRPr="00091392" w:rsidRDefault="00700CF9" w:rsidP="00B67D45">
            <w:pPr>
              <w:pStyle w:val="Tabletext"/>
              <w:jc w:val="center"/>
              <w:rPr>
                <w:i/>
                <w:iCs/>
              </w:rPr>
            </w:pPr>
            <w:r w:rsidRPr="00091392">
              <w:rPr>
                <w:i/>
                <w:iCs/>
              </w:rPr>
              <w:t>TBD</w:t>
            </w:r>
          </w:p>
        </w:tc>
      </w:tr>
      <w:tr w:rsidR="00700CF9" w:rsidRPr="00091392" w14:paraId="7E353B22"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hideMark/>
          </w:tcPr>
          <w:p w14:paraId="78C39016" w14:textId="77777777" w:rsidR="00700CF9" w:rsidRPr="00091392" w:rsidRDefault="00700CF9" w:rsidP="00B67D45">
            <w:pPr>
              <w:pStyle w:val="Tabletext"/>
              <w:jc w:val="center"/>
            </w:pPr>
            <w:r w:rsidRPr="00091392">
              <w:t>12.0</w:t>
            </w:r>
          </w:p>
        </w:tc>
        <w:tc>
          <w:tcPr>
            <w:tcW w:w="2597" w:type="dxa"/>
            <w:tcBorders>
              <w:top w:val="single" w:sz="4" w:space="0" w:color="auto"/>
              <w:left w:val="single" w:sz="4" w:space="0" w:color="auto"/>
              <w:bottom w:val="single" w:sz="4" w:space="0" w:color="auto"/>
              <w:right w:val="single" w:sz="4" w:space="0" w:color="auto"/>
            </w:tcBorders>
            <w:hideMark/>
          </w:tcPr>
          <w:p w14:paraId="017B9CA6" w14:textId="77777777" w:rsidR="00700CF9" w:rsidRPr="00091392" w:rsidRDefault="00700CF9" w:rsidP="00B67D45">
            <w:pPr>
              <w:pStyle w:val="Tabletext"/>
              <w:jc w:val="center"/>
              <w:rPr>
                <w:i/>
                <w:iCs/>
              </w:rPr>
            </w:pPr>
            <w:r w:rsidRPr="00091392">
              <w:rPr>
                <w:i/>
                <w:iCs/>
              </w:rPr>
              <w:t>TBD</w:t>
            </w:r>
          </w:p>
        </w:tc>
      </w:tr>
      <w:tr w:rsidR="00700CF9" w:rsidRPr="00091392" w14:paraId="0E22FA06"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5B2A7559" w14:textId="77777777" w:rsidR="00700CF9" w:rsidRPr="00091392" w:rsidRDefault="00700CF9" w:rsidP="00B67D45">
            <w:pPr>
              <w:pStyle w:val="Tabletext"/>
              <w:jc w:val="center"/>
            </w:pPr>
            <w:r w:rsidRPr="00091392">
              <w:t>13.0</w:t>
            </w:r>
          </w:p>
        </w:tc>
        <w:tc>
          <w:tcPr>
            <w:tcW w:w="2597" w:type="dxa"/>
            <w:tcBorders>
              <w:top w:val="single" w:sz="4" w:space="0" w:color="auto"/>
              <w:left w:val="single" w:sz="4" w:space="0" w:color="auto"/>
              <w:bottom w:val="single" w:sz="4" w:space="0" w:color="auto"/>
              <w:right w:val="single" w:sz="4" w:space="0" w:color="auto"/>
            </w:tcBorders>
          </w:tcPr>
          <w:p w14:paraId="06E4AF3A" w14:textId="77777777" w:rsidR="00700CF9" w:rsidRPr="00091392" w:rsidRDefault="00700CF9" w:rsidP="00B67D45">
            <w:pPr>
              <w:pStyle w:val="Tabletext"/>
              <w:jc w:val="center"/>
              <w:rPr>
                <w:i/>
                <w:iCs/>
              </w:rPr>
            </w:pPr>
            <w:r w:rsidRPr="00091392">
              <w:rPr>
                <w:i/>
                <w:iCs/>
              </w:rPr>
              <w:t>TBD</w:t>
            </w:r>
          </w:p>
        </w:tc>
      </w:tr>
      <w:tr w:rsidR="00700CF9" w:rsidRPr="00091392" w14:paraId="737BC82C"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6EDE6343" w14:textId="77777777" w:rsidR="00700CF9" w:rsidRPr="00091392" w:rsidRDefault="00700CF9" w:rsidP="00B67D45">
            <w:pPr>
              <w:pStyle w:val="Tabletext"/>
              <w:jc w:val="center"/>
            </w:pPr>
            <w:r w:rsidRPr="00091392">
              <w:t>14.0</w:t>
            </w:r>
          </w:p>
        </w:tc>
        <w:tc>
          <w:tcPr>
            <w:tcW w:w="2597" w:type="dxa"/>
            <w:tcBorders>
              <w:top w:val="single" w:sz="4" w:space="0" w:color="auto"/>
              <w:left w:val="single" w:sz="4" w:space="0" w:color="auto"/>
              <w:bottom w:val="single" w:sz="4" w:space="0" w:color="auto"/>
              <w:right w:val="single" w:sz="4" w:space="0" w:color="auto"/>
            </w:tcBorders>
          </w:tcPr>
          <w:p w14:paraId="6492EC30" w14:textId="77777777" w:rsidR="00700CF9" w:rsidRPr="00091392" w:rsidRDefault="00700CF9" w:rsidP="00B67D45">
            <w:pPr>
              <w:pStyle w:val="Tabletext"/>
              <w:jc w:val="center"/>
              <w:rPr>
                <w:i/>
                <w:iCs/>
              </w:rPr>
            </w:pPr>
            <w:r w:rsidRPr="00091392">
              <w:rPr>
                <w:i/>
                <w:iCs/>
              </w:rPr>
              <w:t>TBD</w:t>
            </w:r>
          </w:p>
        </w:tc>
      </w:tr>
      <w:tr w:rsidR="00700CF9" w:rsidRPr="00091392" w14:paraId="06661A3D" w14:textId="77777777" w:rsidTr="00B67D45">
        <w:trPr>
          <w:jc w:val="center"/>
        </w:trPr>
        <w:tc>
          <w:tcPr>
            <w:tcW w:w="2978" w:type="dxa"/>
            <w:tcBorders>
              <w:top w:val="single" w:sz="4" w:space="0" w:color="auto"/>
              <w:left w:val="single" w:sz="4" w:space="0" w:color="auto"/>
              <w:bottom w:val="single" w:sz="4" w:space="0" w:color="auto"/>
              <w:right w:val="single" w:sz="4" w:space="0" w:color="auto"/>
            </w:tcBorders>
          </w:tcPr>
          <w:p w14:paraId="6EBB3EE9" w14:textId="77777777" w:rsidR="00700CF9" w:rsidRPr="00091392" w:rsidRDefault="00700CF9" w:rsidP="00B67D45">
            <w:pPr>
              <w:pStyle w:val="Tabletext"/>
              <w:jc w:val="center"/>
            </w:pPr>
            <w:r w:rsidRPr="00091392">
              <w:t>15.0</w:t>
            </w:r>
          </w:p>
        </w:tc>
        <w:tc>
          <w:tcPr>
            <w:tcW w:w="2597" w:type="dxa"/>
            <w:tcBorders>
              <w:top w:val="single" w:sz="4" w:space="0" w:color="auto"/>
              <w:left w:val="single" w:sz="4" w:space="0" w:color="auto"/>
              <w:bottom w:val="single" w:sz="4" w:space="0" w:color="auto"/>
              <w:right w:val="single" w:sz="4" w:space="0" w:color="auto"/>
            </w:tcBorders>
          </w:tcPr>
          <w:p w14:paraId="20696576" w14:textId="77777777" w:rsidR="00700CF9" w:rsidRPr="00091392" w:rsidRDefault="00700CF9" w:rsidP="00B67D45">
            <w:pPr>
              <w:pStyle w:val="Tabletext"/>
              <w:jc w:val="center"/>
              <w:rPr>
                <w:i/>
                <w:iCs/>
              </w:rPr>
            </w:pPr>
            <w:r w:rsidRPr="00091392">
              <w:rPr>
                <w:i/>
                <w:iCs/>
              </w:rPr>
              <w:t>TBD</w:t>
            </w:r>
          </w:p>
        </w:tc>
      </w:tr>
    </w:tbl>
    <w:p w14:paraId="16095CBF" w14:textId="77777777" w:rsidR="00700CF9" w:rsidRPr="00091392" w:rsidRDefault="00700CF9" w:rsidP="00700CF9">
      <w:pPr>
        <w:pStyle w:val="Tablefin"/>
      </w:pPr>
    </w:p>
    <w:p w14:paraId="0037C2EA" w14:textId="77777777" w:rsidR="00700CF9" w:rsidRPr="00091392" w:rsidRDefault="00700CF9" w:rsidP="00700CF9">
      <w:pPr>
        <w:pStyle w:val="enumlev2"/>
        <w:jc w:val="both"/>
      </w:pPr>
      <w:r w:rsidRPr="00091392">
        <w:t xml:space="preserve">c) </w:t>
      </w:r>
      <w:r w:rsidRPr="00091392">
        <w:tab/>
        <w:t xml:space="preserve">For each altitude </w:t>
      </w:r>
      <w:proofErr w:type="spellStart"/>
      <w:r w:rsidRPr="00091392">
        <w:rPr>
          <w:i/>
          <w:iCs/>
        </w:rPr>
        <w:t>H</w:t>
      </w:r>
      <w:r w:rsidRPr="00091392">
        <w:rPr>
          <w:i/>
          <w:iCs/>
          <w:vertAlign w:val="subscript"/>
        </w:rPr>
        <w:t>j</w:t>
      </w:r>
      <w:proofErr w:type="spellEnd"/>
      <w:r w:rsidRPr="00091392">
        <w:rPr>
          <w:vertAlign w:val="subscript"/>
        </w:rPr>
        <w:t> </w:t>
      </w:r>
      <w:r w:rsidRPr="00091392">
        <w:t xml:space="preserve">= </w:t>
      </w:r>
      <w:proofErr w:type="spellStart"/>
      <w:r w:rsidRPr="00091392">
        <w:rPr>
          <w:i/>
          <w:iCs/>
        </w:rPr>
        <w:t>H</w:t>
      </w:r>
      <w:r w:rsidRPr="00091392">
        <w:rPr>
          <w:i/>
          <w:iCs/>
          <w:vertAlign w:val="subscript"/>
        </w:rPr>
        <w:t>min</w:t>
      </w:r>
      <w:proofErr w:type="spellEnd"/>
      <w:r w:rsidRPr="00091392">
        <w:t xml:space="preserve">, </w:t>
      </w:r>
      <w:proofErr w:type="spellStart"/>
      <w:r w:rsidRPr="00091392">
        <w:rPr>
          <w:i/>
          <w:iCs/>
        </w:rPr>
        <w:t>H</w:t>
      </w:r>
      <w:r w:rsidRPr="00091392">
        <w:rPr>
          <w:i/>
          <w:iCs/>
          <w:vertAlign w:val="subscript"/>
        </w:rPr>
        <w:t>min</w:t>
      </w:r>
      <w:proofErr w:type="spellEnd"/>
      <w:r w:rsidRPr="00091392">
        <w:rPr>
          <w:vertAlign w:val="subscript"/>
        </w:rPr>
        <w:t xml:space="preserve"> </w:t>
      </w:r>
      <w:r w:rsidRPr="00091392">
        <w:t xml:space="preserve">+ </w:t>
      </w:r>
      <w:proofErr w:type="spellStart"/>
      <w:r w:rsidRPr="00091392">
        <w:rPr>
          <w:i/>
          <w:iCs/>
        </w:rPr>
        <w:t>H</w:t>
      </w:r>
      <w:r w:rsidRPr="00091392">
        <w:rPr>
          <w:i/>
          <w:iCs/>
          <w:vertAlign w:val="subscript"/>
        </w:rPr>
        <w:t>step</w:t>
      </w:r>
      <w:proofErr w:type="spellEnd"/>
      <w:r w:rsidRPr="00091392">
        <w:t xml:space="preserve">, …, </w:t>
      </w:r>
      <w:proofErr w:type="spellStart"/>
      <w:r w:rsidRPr="00091392">
        <w:rPr>
          <w:i/>
          <w:iCs/>
        </w:rPr>
        <w:t>H</w:t>
      </w:r>
      <w:r w:rsidRPr="00091392">
        <w:rPr>
          <w:i/>
          <w:iCs/>
          <w:vertAlign w:val="subscript"/>
        </w:rPr>
        <w:t>max</w:t>
      </w:r>
      <w:proofErr w:type="spellEnd"/>
      <w:r w:rsidRPr="00091392">
        <w:t>, and each of the emission of the groups of emissions under examination, compute the minimum and the maximum  powers of the emission in the reference bandwidth:</w:t>
      </w:r>
    </w:p>
    <w:p w14:paraId="763D2EF8" w14:textId="77777777" w:rsidR="00700CF9" w:rsidRPr="00091392" w:rsidRDefault="00582474" w:rsidP="00700CF9">
      <w:pPr>
        <w:pStyle w:val="Paragraphedeliste"/>
        <w:jc w:val="both"/>
        <w:rPr>
          <w:rFonts w:eastAsiaTheme="minorEastAsia"/>
        </w:rPr>
      </w:pPr>
      <m:oMathPara>
        <m:oMath>
          <m:sSub>
            <m:sSubPr>
              <m:ctrlPr>
                <w:rPr>
                  <w:rFonts w:ascii="Cambria Math" w:hAnsi="Cambria Math" w:cs="Calibri"/>
                  <w:sz w:val="22"/>
                  <w:szCs w:val="22"/>
                </w:rPr>
              </m:ctrlPr>
            </m:sSubPr>
            <m:e>
              <m:r>
                <w:rPr>
                  <w:rFonts w:ascii="Cambria Math" w:hAnsi="Cambria Math"/>
                </w:rPr>
                <m:t>P</m:t>
              </m:r>
            </m:e>
            <m:sub>
              <m:r>
                <m:rPr>
                  <m:sty m:val="p"/>
                </m:rPr>
                <w:rPr>
                  <w:rFonts w:ascii="Cambria Math" w:hAnsi="Cambria Math"/>
                </w:rPr>
                <m:t>min⁡</m:t>
              </m:r>
              <m:r>
                <w:rPr>
                  <w:rFonts w:ascii="Cambria Math" w:hAnsi="Cambria Math"/>
                </w:rPr>
                <m:t>_emission,j</m:t>
              </m:r>
            </m:sub>
          </m:sSub>
          <m:r>
            <m:rPr>
              <m:sty m:val="p"/>
            </m:rPr>
            <w:rPr>
              <w:rFonts w:ascii="Cambria Math" w:hAnsi="Cambria Math"/>
            </w:rPr>
            <m:t>=</m:t>
          </m:r>
          <m:r>
            <w:rPr>
              <w:rFonts w:ascii="Cambria Math" w:hAnsi="Cambria Math"/>
            </w:rPr>
            <m:t>Minimum Power density</m:t>
          </m:r>
          <m:d>
            <m:dPr>
              <m:ctrlPr>
                <w:rPr>
                  <w:rFonts w:ascii="Cambria Math" w:hAnsi="Cambria Math" w:cs="Calibri"/>
                  <w:i/>
                  <w:sz w:val="22"/>
                  <w:szCs w:val="22"/>
                </w:rPr>
              </m:ctrlPr>
            </m:dPr>
            <m:e>
              <m:r>
                <w:rPr>
                  <w:rFonts w:ascii="Cambria Math" w:hAnsi="Cambria Math"/>
                </w:rPr>
                <m:t>Emission, dBW/Hz</m:t>
              </m:r>
            </m:e>
          </m:d>
          <m:r>
            <w:rPr>
              <w:rFonts w:ascii="Cambria Math" w:hAnsi="Cambria Math"/>
            </w:rPr>
            <m:t>+10*</m:t>
          </m:r>
          <m:func>
            <m:funcPr>
              <m:ctrlPr>
                <w:rPr>
                  <w:rFonts w:ascii="Cambria Math" w:hAnsi="Cambria Math" w:cs="Calibri"/>
                  <w:i/>
                  <w:sz w:val="22"/>
                  <w:szCs w:val="22"/>
                </w:rPr>
              </m:ctrlPr>
            </m:funcPr>
            <m:fName>
              <m:sSub>
                <m:sSubPr>
                  <m:ctrlPr>
                    <w:rPr>
                      <w:rFonts w:ascii="Cambria Math" w:hAnsi="Cambria Math" w:cs="Calibri"/>
                      <w:i/>
                      <w:sz w:val="22"/>
                      <w:szCs w:val="22"/>
                    </w:rPr>
                  </m:ctrlPr>
                </m:sSubPr>
                <m:e>
                  <m:r>
                    <m:rPr>
                      <m:sty m:val="p"/>
                    </m:rPr>
                    <w:rPr>
                      <w:rFonts w:ascii="Cambria Math" w:hAnsi="Cambria Math"/>
                    </w:rPr>
                    <m:t>log</m:t>
                  </m:r>
                </m:e>
                <m:sub>
                  <m:r>
                    <w:rPr>
                      <w:rFonts w:ascii="Cambria Math" w:hAnsi="Cambria Math"/>
                    </w:rPr>
                    <m:t>10</m:t>
                  </m:r>
                  <m:ctrlPr>
                    <w:rPr>
                      <w:rFonts w:ascii="Cambria Math" w:hAnsi="Cambria Math" w:cs="Calibri"/>
                      <w:sz w:val="22"/>
                      <w:szCs w:val="22"/>
                    </w:rPr>
                  </m:ctrlPr>
                </m:sub>
              </m:sSub>
            </m:fName>
            <m:e>
              <m:r>
                <w:rPr>
                  <w:rFonts w:ascii="Cambria Math" w:hAnsi="Cambria Math"/>
                </w:rPr>
                <m:t>(BW)</m:t>
              </m:r>
            </m:e>
          </m:func>
          <m:r>
            <w:rPr>
              <w:rFonts w:ascii="Cambria Math" w:hAnsi="Cambria Math"/>
            </w:rPr>
            <m:t xml:space="preserve"> </m:t>
          </m:r>
        </m:oMath>
      </m:oMathPara>
    </w:p>
    <w:p w14:paraId="243FE77E" w14:textId="77777777" w:rsidR="00700CF9" w:rsidRPr="00091392" w:rsidRDefault="00700CF9" w:rsidP="00700CF9">
      <w:pPr>
        <w:pStyle w:val="Paragraphedeliste"/>
        <w:jc w:val="both"/>
        <w:rPr>
          <w:rFonts w:eastAsiaTheme="minorEastAsia"/>
        </w:rPr>
      </w:pPr>
    </w:p>
    <w:p w14:paraId="42A09754" w14:textId="77777777" w:rsidR="00700CF9" w:rsidRPr="00091392" w:rsidRDefault="00582474" w:rsidP="00700CF9">
      <w:pPr>
        <w:pStyle w:val="Paragraphedeliste"/>
        <w:jc w:val="both"/>
        <w:rPr>
          <w:rFonts w:eastAsiaTheme="minorEastAsia"/>
        </w:rPr>
      </w:pPr>
      <m:oMathPara>
        <m:oMath>
          <m:sSub>
            <m:sSubPr>
              <m:ctrlPr>
                <w:rPr>
                  <w:rFonts w:ascii="Cambria Math" w:hAnsi="Cambria Math" w:cs="Calibri"/>
                  <w:sz w:val="22"/>
                  <w:szCs w:val="22"/>
                </w:rPr>
              </m:ctrlPr>
            </m:sSubPr>
            <m:e>
              <m:r>
                <w:rPr>
                  <w:rFonts w:ascii="Cambria Math" w:hAnsi="Cambria Math"/>
                </w:rPr>
                <m:t>P</m:t>
              </m:r>
            </m:e>
            <m:sub>
              <m:r>
                <m:rPr>
                  <m:sty m:val="p"/>
                </m:rPr>
                <w:rPr>
                  <w:rFonts w:ascii="Cambria Math" w:hAnsi="Cambria Math"/>
                </w:rPr>
                <m:t>max⁡</m:t>
              </m:r>
              <m:r>
                <w:rPr>
                  <w:rFonts w:ascii="Cambria Math" w:hAnsi="Cambria Math"/>
                </w:rPr>
                <m:t>_emission,j</m:t>
              </m:r>
            </m:sub>
          </m:sSub>
          <m:r>
            <m:rPr>
              <m:sty m:val="p"/>
            </m:rPr>
            <w:rPr>
              <w:rFonts w:ascii="Cambria Math" w:hAnsi="Cambria Math"/>
            </w:rPr>
            <m:t>=</m:t>
          </m:r>
          <m:r>
            <w:rPr>
              <w:rFonts w:ascii="Cambria Math" w:hAnsi="Cambria Math"/>
            </w:rPr>
            <m:t>Maximum Power density</m:t>
          </m:r>
          <m:d>
            <m:dPr>
              <m:ctrlPr>
                <w:rPr>
                  <w:rFonts w:ascii="Cambria Math" w:hAnsi="Cambria Math" w:cs="Calibri"/>
                  <w:i/>
                  <w:sz w:val="22"/>
                  <w:szCs w:val="22"/>
                </w:rPr>
              </m:ctrlPr>
            </m:dPr>
            <m:e>
              <m:r>
                <w:rPr>
                  <w:rFonts w:ascii="Cambria Math" w:hAnsi="Cambria Math"/>
                </w:rPr>
                <m:t>Emission, dBW/Hz</m:t>
              </m:r>
            </m:e>
          </m:d>
          <m:r>
            <w:rPr>
              <w:rFonts w:ascii="Cambria Math" w:hAnsi="Cambria Math"/>
            </w:rPr>
            <m:t>+10*</m:t>
          </m:r>
          <m:func>
            <m:funcPr>
              <m:ctrlPr>
                <w:rPr>
                  <w:rFonts w:ascii="Cambria Math" w:hAnsi="Cambria Math" w:cs="Calibri"/>
                  <w:i/>
                  <w:sz w:val="22"/>
                  <w:szCs w:val="22"/>
                </w:rPr>
              </m:ctrlPr>
            </m:funcPr>
            <m:fName>
              <m:sSub>
                <m:sSubPr>
                  <m:ctrlPr>
                    <w:rPr>
                      <w:rFonts w:ascii="Cambria Math" w:hAnsi="Cambria Math" w:cs="Calibri"/>
                      <w:i/>
                      <w:sz w:val="22"/>
                      <w:szCs w:val="22"/>
                    </w:rPr>
                  </m:ctrlPr>
                </m:sSubPr>
                <m:e>
                  <m:r>
                    <m:rPr>
                      <m:sty m:val="p"/>
                    </m:rPr>
                    <w:rPr>
                      <w:rFonts w:ascii="Cambria Math" w:hAnsi="Cambria Math"/>
                    </w:rPr>
                    <m:t>log</m:t>
                  </m:r>
                </m:e>
                <m:sub>
                  <m:r>
                    <w:rPr>
                      <w:rFonts w:ascii="Cambria Math" w:hAnsi="Cambria Math"/>
                    </w:rPr>
                    <m:t>10</m:t>
                  </m:r>
                  <m:ctrlPr>
                    <w:rPr>
                      <w:rFonts w:ascii="Cambria Math" w:hAnsi="Cambria Math" w:cs="Calibri"/>
                      <w:sz w:val="22"/>
                      <w:szCs w:val="22"/>
                    </w:rPr>
                  </m:ctrlPr>
                </m:sub>
              </m:sSub>
            </m:fName>
            <m:e>
              <m:r>
                <w:rPr>
                  <w:rFonts w:ascii="Cambria Math" w:hAnsi="Cambria Math"/>
                </w:rPr>
                <m:t>(BW)</m:t>
              </m:r>
            </m:e>
          </m:func>
          <m:r>
            <w:rPr>
              <w:rFonts w:ascii="Cambria Math" w:hAnsi="Cambria Math"/>
            </w:rPr>
            <m:t xml:space="preserve"> </m:t>
          </m:r>
        </m:oMath>
      </m:oMathPara>
    </w:p>
    <w:p w14:paraId="25DA4117" w14:textId="77777777" w:rsidR="00700CF9" w:rsidRPr="00091392" w:rsidRDefault="00700CF9" w:rsidP="00700CF9">
      <w:pPr>
        <w:pStyle w:val="enumlev1"/>
        <w:tabs>
          <w:tab w:val="clear" w:pos="1134"/>
          <w:tab w:val="clear" w:pos="1871"/>
          <w:tab w:val="left" w:pos="648"/>
          <w:tab w:val="left" w:pos="1272"/>
        </w:tabs>
        <w:ind w:leftChars="590" w:left="2550"/>
      </w:pPr>
    </w:p>
    <w:p w14:paraId="40FFE573" w14:textId="77777777" w:rsidR="00700CF9" w:rsidRPr="00091392" w:rsidRDefault="00700CF9" w:rsidP="00700CF9">
      <w:pPr>
        <w:pStyle w:val="enumlev1"/>
        <w:tabs>
          <w:tab w:val="clear" w:pos="1134"/>
          <w:tab w:val="clear" w:pos="1871"/>
          <w:tab w:val="left" w:pos="648"/>
          <w:tab w:val="left" w:pos="1272"/>
        </w:tabs>
        <w:ind w:leftChars="590" w:left="2550"/>
      </w:pPr>
      <w:r w:rsidRPr="00091392">
        <w:t>BW in Hz is:</w:t>
      </w:r>
    </w:p>
    <w:p w14:paraId="34123B4E" w14:textId="77777777" w:rsidR="00700CF9" w:rsidRPr="00091392" w:rsidRDefault="00700CF9" w:rsidP="00700CF9">
      <w:pPr>
        <w:pStyle w:val="enumlev1"/>
        <w:tabs>
          <w:tab w:val="left" w:pos="648"/>
          <w:tab w:val="left" w:pos="1272"/>
        </w:tabs>
        <w:ind w:leftChars="350" w:left="840" w:firstLineChars="350" w:firstLine="840"/>
        <w:rPr>
          <w:i/>
          <w:vertAlign w:val="subscript"/>
        </w:rPr>
      </w:pPr>
      <w:proofErr w:type="spellStart"/>
      <w:r w:rsidRPr="00091392">
        <w:rPr>
          <w:i/>
        </w:rPr>
        <w:t>BW</w:t>
      </w:r>
      <w:r w:rsidRPr="00091392">
        <w:rPr>
          <w:i/>
          <w:vertAlign w:val="subscript"/>
        </w:rPr>
        <w:t>Ref</w:t>
      </w:r>
      <w:proofErr w:type="spellEnd"/>
      <w:r w:rsidRPr="00091392">
        <w:t xml:space="preserve"> if </w:t>
      </w:r>
      <w:proofErr w:type="spellStart"/>
      <w:r w:rsidRPr="00091392">
        <w:rPr>
          <w:i/>
        </w:rPr>
        <w:t>BW</w:t>
      </w:r>
      <w:r w:rsidRPr="00091392">
        <w:rPr>
          <w:i/>
          <w:vertAlign w:val="subscript"/>
        </w:rPr>
        <w:t>Ref</w:t>
      </w:r>
      <w:proofErr w:type="spellEnd"/>
      <w:r w:rsidRPr="00091392">
        <w:t xml:space="preserve"> =1 MHz</w:t>
      </w:r>
    </w:p>
    <w:p w14:paraId="3A79E099" w14:textId="77777777" w:rsidR="00700CF9" w:rsidRPr="00091392" w:rsidRDefault="00700CF9" w:rsidP="00700CF9">
      <w:pPr>
        <w:pStyle w:val="enumlev1"/>
        <w:tabs>
          <w:tab w:val="clear" w:pos="1134"/>
          <w:tab w:val="clear" w:pos="1871"/>
          <w:tab w:val="left" w:pos="648"/>
          <w:tab w:val="left" w:pos="1272"/>
        </w:tabs>
        <w:ind w:leftChars="350" w:left="840" w:firstLineChars="350" w:firstLine="840"/>
      </w:pPr>
      <w:proofErr w:type="spellStart"/>
      <w:r w:rsidRPr="00091392">
        <w:rPr>
          <w:i/>
        </w:rPr>
        <w:t>BW</w:t>
      </w:r>
      <w:r w:rsidRPr="00091392">
        <w:rPr>
          <w:i/>
          <w:vertAlign w:val="subscript"/>
        </w:rPr>
        <w:t>Ref</w:t>
      </w:r>
      <w:proofErr w:type="spellEnd"/>
      <w:r w:rsidRPr="00091392">
        <w:t xml:space="preserve"> if </w:t>
      </w:r>
      <w:proofErr w:type="spellStart"/>
      <w:r w:rsidRPr="00091392">
        <w:rPr>
          <w:i/>
        </w:rPr>
        <w:t>BW</w:t>
      </w:r>
      <w:r w:rsidRPr="00091392">
        <w:rPr>
          <w:i/>
          <w:vertAlign w:val="subscript"/>
        </w:rPr>
        <w:t>Ref</w:t>
      </w:r>
      <w:proofErr w:type="spellEnd"/>
      <w:r w:rsidRPr="00091392">
        <w:t xml:space="preserve"> =14 MHz &amp;</w:t>
      </w:r>
      <w:r w:rsidRPr="00091392">
        <w:rPr>
          <w:i/>
        </w:rPr>
        <w:t xml:space="preserve"> </w:t>
      </w:r>
      <w:proofErr w:type="spellStart"/>
      <w:r w:rsidRPr="00091392">
        <w:rPr>
          <w:i/>
        </w:rPr>
        <w:t>BW</w:t>
      </w:r>
      <w:r w:rsidRPr="00091392">
        <w:rPr>
          <w:i/>
          <w:vertAlign w:val="subscript"/>
        </w:rPr>
        <w:t>emission</w:t>
      </w:r>
      <w:proofErr w:type="spellEnd"/>
      <w:r w:rsidRPr="00091392">
        <w:t xml:space="preserve"> </w:t>
      </w:r>
      <w:r w:rsidRPr="00091392">
        <w:rPr>
          <w:rFonts w:asciiTheme="minorEastAsia" w:eastAsiaTheme="minorEastAsia" w:hAnsiTheme="minorEastAsia"/>
          <w:lang w:eastAsia="ko-KR"/>
        </w:rPr>
        <w:t>&gt;=</w:t>
      </w:r>
      <w:r w:rsidRPr="00091392">
        <w:t xml:space="preserve"> </w:t>
      </w:r>
      <w:proofErr w:type="spellStart"/>
      <w:r w:rsidRPr="00091392">
        <w:rPr>
          <w:i/>
        </w:rPr>
        <w:t>BW</w:t>
      </w:r>
      <w:r w:rsidRPr="00091392">
        <w:rPr>
          <w:i/>
          <w:vertAlign w:val="subscript"/>
        </w:rPr>
        <w:t>Ref</w:t>
      </w:r>
      <w:proofErr w:type="spellEnd"/>
      <w:r w:rsidRPr="00091392">
        <w:rPr>
          <w:i/>
          <w:vertAlign w:val="subscript"/>
        </w:rPr>
        <w:t xml:space="preserve">  </w:t>
      </w:r>
    </w:p>
    <w:p w14:paraId="70AA2F70" w14:textId="77777777" w:rsidR="00700CF9" w:rsidRPr="00091392" w:rsidRDefault="00700CF9" w:rsidP="00700CF9">
      <w:pPr>
        <w:pStyle w:val="enumlev1"/>
        <w:tabs>
          <w:tab w:val="clear" w:pos="1134"/>
          <w:tab w:val="clear" w:pos="1871"/>
          <w:tab w:val="left" w:pos="648"/>
          <w:tab w:val="left" w:pos="1272"/>
        </w:tabs>
        <w:ind w:leftChars="350" w:left="840" w:firstLineChars="350" w:firstLine="840"/>
      </w:pPr>
      <w:proofErr w:type="spellStart"/>
      <w:r w:rsidRPr="00091392">
        <w:rPr>
          <w:i/>
        </w:rPr>
        <w:t>BW</w:t>
      </w:r>
      <w:r w:rsidRPr="00091392">
        <w:rPr>
          <w:i/>
          <w:vertAlign w:val="subscript"/>
        </w:rPr>
        <w:t>emission</w:t>
      </w:r>
      <w:proofErr w:type="spellEnd"/>
      <w:r w:rsidRPr="00091392">
        <w:t xml:space="preserve"> if </w:t>
      </w:r>
      <w:proofErr w:type="spellStart"/>
      <w:r w:rsidRPr="00091392">
        <w:rPr>
          <w:i/>
        </w:rPr>
        <w:t>BW</w:t>
      </w:r>
      <w:r w:rsidRPr="00091392">
        <w:rPr>
          <w:i/>
          <w:vertAlign w:val="subscript"/>
        </w:rPr>
        <w:t>Ref</w:t>
      </w:r>
      <w:proofErr w:type="spellEnd"/>
      <w:r w:rsidRPr="00091392">
        <w:t xml:space="preserve"> =14 MHz &amp;</w:t>
      </w:r>
      <w:r w:rsidRPr="00091392">
        <w:rPr>
          <w:i/>
        </w:rPr>
        <w:t xml:space="preserve"> </w:t>
      </w:r>
      <w:proofErr w:type="spellStart"/>
      <w:r w:rsidRPr="00091392">
        <w:rPr>
          <w:i/>
        </w:rPr>
        <w:t>BW</w:t>
      </w:r>
      <w:r w:rsidRPr="00091392">
        <w:rPr>
          <w:i/>
          <w:vertAlign w:val="subscript"/>
        </w:rPr>
        <w:t>emission</w:t>
      </w:r>
      <w:proofErr w:type="spellEnd"/>
      <w:r w:rsidRPr="00091392">
        <w:t xml:space="preserve"> &lt; </w:t>
      </w:r>
      <w:proofErr w:type="spellStart"/>
      <w:r w:rsidRPr="00091392">
        <w:rPr>
          <w:i/>
        </w:rPr>
        <w:t>BW</w:t>
      </w:r>
      <w:r w:rsidRPr="00091392">
        <w:rPr>
          <w:i/>
          <w:vertAlign w:val="subscript"/>
        </w:rPr>
        <w:t>Ref</w:t>
      </w:r>
      <w:proofErr w:type="spellEnd"/>
      <w:r w:rsidRPr="00091392">
        <w:rPr>
          <w:i/>
          <w:vertAlign w:val="subscript"/>
        </w:rPr>
        <w:t xml:space="preserve"> </w:t>
      </w:r>
    </w:p>
    <w:p w14:paraId="4BEABE11" w14:textId="77777777" w:rsidR="00700CF9" w:rsidRPr="00091392" w:rsidRDefault="00700CF9" w:rsidP="00700CF9">
      <w:pPr>
        <w:pStyle w:val="enumlev2"/>
      </w:pPr>
      <w:r w:rsidRPr="00091392">
        <w:t>d)</w:t>
      </w:r>
      <w:r w:rsidRPr="00091392">
        <w:tab/>
        <w:t xml:space="preserve">For each of the emission of the groups of emissions under examination check if there is at least one altitude </w:t>
      </w:r>
      <w:proofErr w:type="spellStart"/>
      <w:r w:rsidRPr="00091392">
        <w:t>Hj</w:t>
      </w:r>
      <w:proofErr w:type="spellEnd"/>
      <w:r w:rsidRPr="00091392">
        <w:t xml:space="preserve"> for which: </w:t>
      </w:r>
    </w:p>
    <w:p w14:paraId="078A7F0D" w14:textId="77777777" w:rsidR="00700CF9" w:rsidRPr="00091392" w:rsidRDefault="00700CF9" w:rsidP="00700CF9">
      <w:pPr>
        <w:pStyle w:val="Equation"/>
      </w:pPr>
      <w:r w:rsidRPr="00091392">
        <w:rPr>
          <w:sz w:val="22"/>
          <w:szCs w:val="22"/>
        </w:rPr>
        <w:tab/>
      </w:r>
      <w:r w:rsidRPr="00091392">
        <w:rPr>
          <w:sz w:val="22"/>
          <w:szCs w:val="22"/>
        </w:rPr>
        <w:tab/>
      </w:r>
      <m:oMath>
        <m:sSub>
          <m:sSubPr>
            <m:ctrlPr>
              <w:rPr>
                <w:rFonts w:ascii="Cambria Math" w:hAnsi="Cambria Math" w:cs="Calibri"/>
                <w:sz w:val="22"/>
                <w:szCs w:val="22"/>
              </w:rPr>
            </m:ctrlPr>
          </m:sSubPr>
          <m:e>
            <m:r>
              <w:rPr>
                <w:rFonts w:ascii="Cambria Math" w:hAnsi="Cambria Math"/>
              </w:rPr>
              <m:t>P</m:t>
            </m:r>
          </m:e>
          <m:sub>
            <m:r>
              <m:rPr>
                <m:sty m:val="p"/>
              </m:rPr>
              <w:rPr>
                <w:rFonts w:ascii="Cambria Math" w:hAnsi="Cambria Math"/>
              </w:rPr>
              <m:t>max⁡_</m:t>
            </m:r>
            <m:r>
              <w:rPr>
                <w:rFonts w:ascii="Cambria Math" w:hAnsi="Cambria Math"/>
              </w:rPr>
              <m:t>emission</m:t>
            </m:r>
            <m:r>
              <m:rPr>
                <m:sty m:val="p"/>
              </m:rPr>
              <w:rPr>
                <w:rFonts w:ascii="Cambria Math" w:hAnsi="Cambria Math"/>
              </w:rPr>
              <m:t>,</m:t>
            </m:r>
            <m:r>
              <w:rPr>
                <w:rFonts w:ascii="Cambria Math" w:hAnsi="Cambria Math"/>
              </w:rPr>
              <m:t>j</m:t>
            </m:r>
          </m:sub>
        </m:sSub>
      </m:oMath>
      <w:r w:rsidRPr="00091392">
        <w:rPr>
          <w:iCs/>
        </w:rPr>
        <w:t>&gt;P</w:t>
      </w:r>
      <w:r w:rsidRPr="00091392">
        <w:rPr>
          <w:iCs/>
          <w:vertAlign w:val="subscript"/>
        </w:rPr>
        <w:t>j</w:t>
      </w:r>
      <w:r w:rsidRPr="00091392">
        <w:t xml:space="preserve"> &gt; </w:t>
      </w:r>
      <m:oMath>
        <m:sSub>
          <m:sSubPr>
            <m:ctrlPr>
              <w:rPr>
                <w:rFonts w:ascii="Cambria Math" w:eastAsia="SimSun" w:hAnsi="Cambria Math"/>
              </w:rPr>
            </m:ctrlPr>
          </m:sSubPr>
          <m:e>
            <m:r>
              <w:rPr>
                <w:rFonts w:ascii="Cambria Math" w:hAnsi="Cambria Math"/>
              </w:rPr>
              <m:t>P</m:t>
            </m:r>
          </m:e>
          <m:sub>
            <m:r>
              <m:rPr>
                <m:sty m:val="p"/>
              </m:rPr>
              <w:rPr>
                <w:rFonts w:ascii="Cambria Math" w:hAnsi="Cambria Math"/>
              </w:rPr>
              <m:t>min⁡_</m:t>
            </m:r>
            <m:r>
              <w:rPr>
                <w:rFonts w:ascii="Cambria Math" w:hAnsi="Cambria Math"/>
              </w:rPr>
              <m:t>emission</m:t>
            </m:r>
            <m:r>
              <m:rPr>
                <m:sty m:val="p"/>
              </m:rPr>
              <w:rPr>
                <w:rFonts w:ascii="Cambria Math" w:hAnsi="Cambria Math"/>
              </w:rPr>
              <m:t>,</m:t>
            </m:r>
            <m:r>
              <w:rPr>
                <w:rFonts w:ascii="Cambria Math" w:hAnsi="Cambria Math"/>
              </w:rPr>
              <m:t>j</m:t>
            </m:r>
          </m:sub>
        </m:sSub>
      </m:oMath>
      <w:r w:rsidRPr="00091392">
        <w:t xml:space="preserve">  </w:t>
      </w:r>
    </w:p>
    <w:p w14:paraId="6738C646" w14:textId="77777777" w:rsidR="00700CF9" w:rsidRPr="00091392" w:rsidRDefault="00700CF9" w:rsidP="00700CF9">
      <w:r w:rsidRPr="00091392">
        <w:tab/>
        <w:t>The results of this check are illustrated in Table 8 below.</w:t>
      </w:r>
    </w:p>
    <w:p w14:paraId="081B603F" w14:textId="77777777" w:rsidR="00700CF9" w:rsidRPr="00091392" w:rsidRDefault="00700CF9" w:rsidP="00700CF9">
      <w:pPr>
        <w:pStyle w:val="TableNo"/>
      </w:pPr>
      <w:r w:rsidRPr="00091392">
        <w:lastRenderedPageBreak/>
        <w:t>TABLE 8</w:t>
      </w:r>
    </w:p>
    <w:p w14:paraId="1D480B2F" w14:textId="77777777" w:rsidR="00700CF9" w:rsidRPr="00091392" w:rsidRDefault="00700CF9" w:rsidP="00700CF9">
      <w:pPr>
        <w:pStyle w:val="Tabletitle"/>
        <w:rPr>
          <w:i/>
          <w:iCs/>
        </w:rPr>
      </w:pPr>
      <w:r w:rsidRPr="00091392">
        <w:t xml:space="preserve">Example comparison between </w:t>
      </w:r>
      <w:proofErr w:type="spellStart"/>
      <w:r w:rsidRPr="00091392">
        <w:rPr>
          <w:i/>
          <w:iCs/>
        </w:rPr>
        <w:t>Pj</w:t>
      </w:r>
      <w:proofErr w:type="spellEnd"/>
      <w:r w:rsidRPr="00091392">
        <w:t xml:space="preserve"> and </w:t>
      </w:r>
      <m:oMath>
        <m:r>
          <m:rPr>
            <m:sty m:val="bi"/>
          </m:rPr>
          <w:rPr>
            <w:rFonts w:ascii="Cambria Math" w:hAnsi="Cambria Math"/>
          </w:rPr>
          <m:t>(</m:t>
        </m:r>
        <m:sSub>
          <m:sSubPr>
            <m:ctrlPr>
              <w:rPr>
                <w:rFonts w:ascii="Cambria Math" w:eastAsia="SimSun" w:hAnsi="Cambria Math"/>
              </w:rPr>
            </m:ctrlPr>
          </m:sSubPr>
          <m:e>
            <m:r>
              <m:rPr>
                <m:sty m:val="bi"/>
              </m:rPr>
              <w:rPr>
                <w:rFonts w:ascii="Cambria Math" w:hAnsi="Cambria Math"/>
              </w:rPr>
              <m:t>P</m:t>
            </m:r>
          </m:e>
          <m:sub>
            <m:r>
              <m:rPr>
                <m:sty m:val="b"/>
              </m:rPr>
              <w:rPr>
                <w:rFonts w:ascii="Cambria Math" w:hAnsi="Cambria Math"/>
              </w:rPr>
              <m:t>min⁡</m:t>
            </m:r>
            <m:r>
              <m:rPr>
                <m:sty m:val="bi"/>
              </m:rPr>
              <w:rPr>
                <w:rFonts w:ascii="Cambria Math" w:hAnsi="Cambria Math"/>
              </w:rPr>
              <m:t>_emission,j</m:t>
            </m:r>
          </m:sub>
        </m:sSub>
      </m:oMath>
      <w:r w:rsidRPr="00091392">
        <w:t xml:space="preserve">; </w:t>
      </w:r>
      <m:oMath>
        <m:sSub>
          <m:sSubPr>
            <m:ctrlPr>
              <w:rPr>
                <w:rFonts w:ascii="Cambria Math" w:hAnsi="Cambria Math" w:cs="Calibri"/>
                <w:sz w:val="22"/>
                <w:szCs w:val="22"/>
              </w:rPr>
            </m:ctrlPr>
          </m:sSubPr>
          <m:e>
            <m:r>
              <m:rPr>
                <m:sty m:val="bi"/>
              </m:rPr>
              <w:rPr>
                <w:rFonts w:ascii="Cambria Math" w:hAnsi="Cambria Math"/>
              </w:rPr>
              <m:t>P</m:t>
            </m:r>
          </m:e>
          <m:sub>
            <m:r>
              <m:rPr>
                <m:sty m:val="b"/>
              </m:rPr>
              <w:rPr>
                <w:rFonts w:ascii="Cambria Math" w:hAnsi="Cambria Math"/>
              </w:rPr>
              <m:t>max⁡</m:t>
            </m:r>
            <m:r>
              <m:rPr>
                <m:sty m:val="bi"/>
              </m:rPr>
              <w:rPr>
                <w:rFonts w:ascii="Cambria Math" w:hAnsi="Cambria Math"/>
              </w:rPr>
              <m:t>_emission,j</m:t>
            </m:r>
          </m:sub>
        </m:sSub>
        <m:r>
          <m:rPr>
            <m:sty m:val="bi"/>
          </m:rPr>
          <w:rPr>
            <w:rFonts w:ascii="Cambria Math" w:hAnsi="Cambria Math" w:cs="Calibri"/>
            <w:sz w:val="22"/>
            <w:szCs w:val="22"/>
          </w:rPr>
          <m:t>)</m:t>
        </m:r>
      </m:oMath>
    </w:p>
    <w:tbl>
      <w:tblPr>
        <w:tblW w:w="8068" w:type="dxa"/>
        <w:jc w:val="center"/>
        <w:tblLook w:val="04A0" w:firstRow="1" w:lastRow="0" w:firstColumn="1" w:lastColumn="0" w:noHBand="0" w:noVBand="1"/>
      </w:tblPr>
      <w:tblGrid>
        <w:gridCol w:w="995"/>
        <w:gridCol w:w="1406"/>
        <w:gridCol w:w="1143"/>
        <w:gridCol w:w="1359"/>
        <w:gridCol w:w="1430"/>
        <w:gridCol w:w="1735"/>
      </w:tblGrid>
      <w:tr w:rsidR="00AC674A" w:rsidRPr="00091392" w14:paraId="0C5EAA85" w14:textId="77777777" w:rsidTr="00EC1D83">
        <w:trPr>
          <w:trHeight w:val="737"/>
          <w:jc w:val="center"/>
        </w:trPr>
        <w:tc>
          <w:tcPr>
            <w:tcW w:w="995" w:type="dxa"/>
            <w:tcBorders>
              <w:top w:val="single" w:sz="4" w:space="0" w:color="auto"/>
              <w:left w:val="single" w:sz="4" w:space="0" w:color="auto"/>
              <w:bottom w:val="single" w:sz="4" w:space="0" w:color="auto"/>
              <w:right w:val="single" w:sz="4" w:space="0" w:color="auto"/>
            </w:tcBorders>
            <w:vAlign w:val="center"/>
            <w:hideMark/>
          </w:tcPr>
          <w:p w14:paraId="6FE1C9B0" w14:textId="77777777" w:rsidR="00700CF9" w:rsidRPr="00091392" w:rsidRDefault="00700CF9" w:rsidP="00B67D45">
            <w:pPr>
              <w:pStyle w:val="Tablehead"/>
              <w:spacing w:line="276" w:lineRule="auto"/>
              <w:rPr>
                <w:rFonts w:cstheme="minorBidi"/>
              </w:rPr>
            </w:pPr>
            <w:r w:rsidRPr="00091392">
              <w:t>Emission n.</w:t>
            </w:r>
          </w:p>
        </w:tc>
        <w:tc>
          <w:tcPr>
            <w:tcW w:w="1406" w:type="dxa"/>
            <w:tcBorders>
              <w:top w:val="single" w:sz="4" w:space="0" w:color="auto"/>
              <w:left w:val="single" w:sz="4" w:space="0" w:color="auto"/>
              <w:bottom w:val="single" w:sz="4" w:space="0" w:color="auto"/>
              <w:right w:val="single" w:sz="4" w:space="0" w:color="auto"/>
            </w:tcBorders>
            <w:hideMark/>
          </w:tcPr>
          <w:p w14:paraId="440346F2" w14:textId="77777777" w:rsidR="00700CF9" w:rsidRPr="00091392" w:rsidRDefault="00700CF9" w:rsidP="00B67D45">
            <w:pPr>
              <w:pStyle w:val="Tablehead"/>
              <w:spacing w:line="276" w:lineRule="auto"/>
              <w:rPr>
                <w:rFonts w:cstheme="minorBidi"/>
              </w:rPr>
            </w:pPr>
            <w:r w:rsidRPr="00091392">
              <w:t>C7a</w:t>
            </w:r>
            <w:r w:rsidRPr="00091392">
              <w:br/>
              <w:t>Designation of emission</w:t>
            </w:r>
          </w:p>
        </w:tc>
        <w:tc>
          <w:tcPr>
            <w:tcW w:w="1143" w:type="dxa"/>
            <w:tcBorders>
              <w:top w:val="single" w:sz="4" w:space="0" w:color="auto"/>
              <w:left w:val="single" w:sz="4" w:space="0" w:color="auto"/>
              <w:bottom w:val="single" w:sz="4" w:space="0" w:color="auto"/>
              <w:right w:val="single" w:sz="4" w:space="0" w:color="auto"/>
            </w:tcBorders>
            <w:hideMark/>
          </w:tcPr>
          <w:p w14:paraId="4CC57BDE" w14:textId="77777777" w:rsidR="00700CF9" w:rsidRPr="00091392" w:rsidRDefault="00700CF9" w:rsidP="00B67D45">
            <w:pPr>
              <w:pStyle w:val="Tablehead"/>
              <w:spacing w:line="276" w:lineRule="auto"/>
              <w:rPr>
                <w:rFonts w:cstheme="minorBidi"/>
              </w:rPr>
            </w:pPr>
            <w:proofErr w:type="spellStart"/>
            <w:r w:rsidRPr="00091392">
              <w:t>BW</w:t>
            </w:r>
            <w:r w:rsidRPr="00091392">
              <w:rPr>
                <w:vertAlign w:val="subscript"/>
              </w:rPr>
              <w:t>emission</w:t>
            </w:r>
            <w:proofErr w:type="spellEnd"/>
          </w:p>
          <w:p w14:paraId="4F2DD834" w14:textId="77777777" w:rsidR="00700CF9" w:rsidRPr="00091392" w:rsidRDefault="00700CF9" w:rsidP="00B67D45">
            <w:pPr>
              <w:pStyle w:val="Tablehead"/>
              <w:spacing w:line="276" w:lineRule="auto"/>
              <w:rPr>
                <w:rFonts w:cstheme="minorBidi"/>
              </w:rPr>
            </w:pPr>
            <w:r w:rsidRPr="00091392">
              <w:t>MHz</w:t>
            </w:r>
          </w:p>
        </w:tc>
        <w:tc>
          <w:tcPr>
            <w:tcW w:w="1359" w:type="dxa"/>
            <w:tcBorders>
              <w:top w:val="single" w:sz="4" w:space="0" w:color="auto"/>
              <w:left w:val="single" w:sz="4" w:space="0" w:color="auto"/>
              <w:bottom w:val="single" w:sz="4" w:space="0" w:color="auto"/>
              <w:right w:val="single" w:sz="4" w:space="0" w:color="auto"/>
            </w:tcBorders>
            <w:vAlign w:val="center"/>
            <w:hideMark/>
          </w:tcPr>
          <w:p w14:paraId="2CCC1397" w14:textId="77777777" w:rsidR="00700CF9" w:rsidRPr="00091392" w:rsidRDefault="00700CF9" w:rsidP="00B67D45">
            <w:pPr>
              <w:pStyle w:val="Tablehead"/>
              <w:spacing w:line="276" w:lineRule="auto"/>
              <w:rPr>
                <w:rFonts w:cstheme="minorBidi"/>
              </w:rPr>
            </w:pPr>
            <w:r w:rsidRPr="00091392">
              <w:t>C8a3</w:t>
            </w:r>
            <w:r w:rsidRPr="00091392">
              <w:br/>
              <w:t xml:space="preserve">minimum power density </w:t>
            </w:r>
            <w:r w:rsidRPr="00091392">
              <w:br/>
              <w:t>dB(W/Hz)</w:t>
            </w:r>
          </w:p>
        </w:tc>
        <w:tc>
          <w:tcPr>
            <w:tcW w:w="1430" w:type="dxa"/>
            <w:tcBorders>
              <w:top w:val="single" w:sz="4" w:space="0" w:color="auto"/>
              <w:left w:val="single" w:sz="4" w:space="0" w:color="auto"/>
              <w:bottom w:val="single" w:sz="4" w:space="0" w:color="auto"/>
              <w:right w:val="single" w:sz="4" w:space="0" w:color="auto"/>
            </w:tcBorders>
            <w:vAlign w:val="center"/>
            <w:hideMark/>
          </w:tcPr>
          <w:p w14:paraId="2C185362" w14:textId="77777777" w:rsidR="00700CF9" w:rsidRPr="00091392" w:rsidRDefault="00700CF9" w:rsidP="00B67D45">
            <w:pPr>
              <w:pStyle w:val="Tablehead"/>
              <w:spacing w:line="276" w:lineRule="auto"/>
              <w:rPr>
                <w:rFonts w:cstheme="minorBidi"/>
              </w:rPr>
            </w:pPr>
            <w:r w:rsidRPr="00091392">
              <w:t>C8a2</w:t>
            </w:r>
            <w:r w:rsidRPr="00091392" w:rsidDel="00D0063B">
              <w:t xml:space="preserve"> </w:t>
            </w:r>
            <w:r w:rsidRPr="00091392">
              <w:br/>
              <w:t xml:space="preserve">Maximum power density </w:t>
            </w:r>
            <w:r w:rsidRPr="00091392">
              <w:br/>
              <w:t>dB(W/Hz)</w:t>
            </w:r>
          </w:p>
        </w:tc>
        <w:tc>
          <w:tcPr>
            <w:tcW w:w="1735" w:type="dxa"/>
            <w:tcBorders>
              <w:top w:val="single" w:sz="4" w:space="0" w:color="auto"/>
              <w:left w:val="single" w:sz="4" w:space="0" w:color="auto"/>
              <w:bottom w:val="single" w:sz="4" w:space="0" w:color="auto"/>
              <w:right w:val="single" w:sz="4" w:space="0" w:color="auto"/>
            </w:tcBorders>
            <w:hideMark/>
          </w:tcPr>
          <w:p w14:paraId="3C43B40A" w14:textId="77777777" w:rsidR="00700CF9" w:rsidRPr="00091392" w:rsidRDefault="00700CF9" w:rsidP="00B67D45">
            <w:pPr>
              <w:pStyle w:val="Tablehead"/>
              <w:spacing w:line="276" w:lineRule="auto"/>
            </w:pPr>
            <w:r w:rsidRPr="00091392">
              <w:t xml:space="preserve">Lowest altitude </w:t>
            </w:r>
            <w:proofErr w:type="spellStart"/>
            <w:r w:rsidRPr="00091392">
              <w:rPr>
                <w:i/>
                <w:iCs/>
              </w:rPr>
              <w:t>H</w:t>
            </w:r>
            <w:r w:rsidRPr="00091392">
              <w:rPr>
                <w:i/>
                <w:iCs/>
                <w:vertAlign w:val="subscript"/>
              </w:rPr>
              <w:t>j</w:t>
            </w:r>
            <w:proofErr w:type="spellEnd"/>
            <w:r w:rsidRPr="00091392">
              <w:t xml:space="preserve"> (km) for which </w:t>
            </w:r>
            <m:oMath>
              <m:sSub>
                <m:sSubPr>
                  <m:ctrlPr>
                    <w:rPr>
                      <w:rFonts w:ascii="Cambria Math" w:hAnsi="Cambria Math" w:cs="Calibri"/>
                      <w:sz w:val="22"/>
                      <w:szCs w:val="22"/>
                    </w:rPr>
                  </m:ctrlPr>
                </m:sSubPr>
                <m:e>
                  <m:r>
                    <m:rPr>
                      <m:sty m:val="bi"/>
                    </m:rPr>
                    <w:rPr>
                      <w:rFonts w:ascii="Cambria Math" w:hAnsi="Cambria Math"/>
                    </w:rPr>
                    <m:t>P</m:t>
                  </m:r>
                </m:e>
                <m:sub>
                  <m:r>
                    <m:rPr>
                      <m:sty m:val="b"/>
                    </m:rPr>
                    <w:rPr>
                      <w:rFonts w:ascii="Cambria Math" w:hAnsi="Cambria Math"/>
                    </w:rPr>
                    <m:t>max⁡</m:t>
                  </m:r>
                  <m:r>
                    <m:rPr>
                      <m:sty m:val="bi"/>
                    </m:rPr>
                    <w:rPr>
                      <w:rFonts w:ascii="Cambria Math" w:hAnsi="Cambria Math"/>
                    </w:rPr>
                    <m:t>_emission,j</m:t>
                  </m:r>
                </m:sub>
              </m:sSub>
            </m:oMath>
            <w:r w:rsidRPr="00091392">
              <w:rPr>
                <w:i/>
                <w:iCs/>
              </w:rPr>
              <w:t>&gt;P</w:t>
            </w:r>
            <w:r w:rsidRPr="00091392">
              <w:rPr>
                <w:i/>
                <w:iCs/>
                <w:vertAlign w:val="subscript"/>
              </w:rPr>
              <w:t>j</w:t>
            </w:r>
            <w:r w:rsidRPr="00091392">
              <w:t xml:space="preserve"> &gt; </w:t>
            </w:r>
            <m:oMath>
              <m:sSub>
                <m:sSubPr>
                  <m:ctrlPr>
                    <w:rPr>
                      <w:rFonts w:ascii="Cambria Math" w:eastAsia="SimSun" w:hAnsi="Cambria Math"/>
                    </w:rPr>
                  </m:ctrlPr>
                </m:sSubPr>
                <m:e>
                  <m:r>
                    <m:rPr>
                      <m:sty m:val="bi"/>
                    </m:rPr>
                    <w:rPr>
                      <w:rFonts w:ascii="Cambria Math" w:hAnsi="Cambria Math"/>
                    </w:rPr>
                    <m:t>P</m:t>
                  </m:r>
                </m:e>
                <m:sub>
                  <m:r>
                    <m:rPr>
                      <m:sty m:val="b"/>
                    </m:rPr>
                    <w:rPr>
                      <w:rFonts w:ascii="Cambria Math" w:hAnsi="Cambria Math"/>
                    </w:rPr>
                    <m:t>min⁡</m:t>
                  </m:r>
                  <m:r>
                    <m:rPr>
                      <m:sty m:val="bi"/>
                    </m:rPr>
                    <w:rPr>
                      <w:rFonts w:ascii="Cambria Math" w:hAnsi="Cambria Math"/>
                    </w:rPr>
                    <m:t>_emission,j</m:t>
                  </m:r>
                </m:sub>
              </m:sSub>
            </m:oMath>
          </w:p>
        </w:tc>
      </w:tr>
      <w:tr w:rsidR="00AC674A" w:rsidRPr="00091392" w14:paraId="093029CA" w14:textId="77777777" w:rsidTr="00EC1D83">
        <w:trPr>
          <w:trHeight w:val="261"/>
          <w:jc w:val="center"/>
        </w:trPr>
        <w:tc>
          <w:tcPr>
            <w:tcW w:w="995" w:type="dxa"/>
            <w:tcBorders>
              <w:top w:val="single" w:sz="4" w:space="0" w:color="auto"/>
              <w:left w:val="single" w:sz="4" w:space="0" w:color="auto"/>
              <w:bottom w:val="single" w:sz="4" w:space="0" w:color="auto"/>
              <w:right w:val="single" w:sz="4" w:space="0" w:color="auto"/>
            </w:tcBorders>
            <w:hideMark/>
          </w:tcPr>
          <w:p w14:paraId="26C05D5A" w14:textId="77777777" w:rsidR="00700CF9" w:rsidRPr="00091392" w:rsidRDefault="00700CF9" w:rsidP="00B67D45">
            <w:pPr>
              <w:pStyle w:val="Tabletext"/>
              <w:spacing w:line="276" w:lineRule="auto"/>
              <w:jc w:val="center"/>
            </w:pPr>
            <w:r w:rsidRPr="00091392">
              <w:t>1</w:t>
            </w:r>
          </w:p>
        </w:tc>
        <w:tc>
          <w:tcPr>
            <w:tcW w:w="1406" w:type="dxa"/>
            <w:tcBorders>
              <w:top w:val="single" w:sz="4" w:space="0" w:color="auto"/>
              <w:left w:val="single" w:sz="4" w:space="0" w:color="auto"/>
              <w:bottom w:val="single" w:sz="4" w:space="0" w:color="auto"/>
              <w:right w:val="single" w:sz="4" w:space="0" w:color="auto"/>
            </w:tcBorders>
            <w:hideMark/>
          </w:tcPr>
          <w:p w14:paraId="3CC9FF8A" w14:textId="77777777" w:rsidR="00700CF9" w:rsidRPr="00091392" w:rsidRDefault="00700CF9" w:rsidP="00B67D45">
            <w:pPr>
              <w:pStyle w:val="Tabletext"/>
              <w:spacing w:line="276" w:lineRule="auto"/>
              <w:jc w:val="center"/>
            </w:pPr>
            <w:r w:rsidRPr="00091392">
              <w:t>6M00G7W--</w:t>
            </w:r>
          </w:p>
        </w:tc>
        <w:tc>
          <w:tcPr>
            <w:tcW w:w="1143" w:type="dxa"/>
            <w:tcBorders>
              <w:top w:val="single" w:sz="4" w:space="0" w:color="auto"/>
              <w:left w:val="single" w:sz="4" w:space="0" w:color="auto"/>
              <w:bottom w:val="single" w:sz="4" w:space="0" w:color="auto"/>
              <w:right w:val="single" w:sz="4" w:space="0" w:color="auto"/>
            </w:tcBorders>
            <w:hideMark/>
          </w:tcPr>
          <w:p w14:paraId="2C5D33AA" w14:textId="77777777" w:rsidR="00700CF9" w:rsidRPr="00091392" w:rsidRDefault="00700CF9" w:rsidP="00B67D45">
            <w:pPr>
              <w:pStyle w:val="Tabletext"/>
              <w:spacing w:line="276" w:lineRule="auto"/>
              <w:jc w:val="center"/>
            </w:pPr>
            <w:r w:rsidRPr="00091392">
              <w:t>6.0</w:t>
            </w:r>
          </w:p>
        </w:tc>
        <w:tc>
          <w:tcPr>
            <w:tcW w:w="1359" w:type="dxa"/>
            <w:tcBorders>
              <w:top w:val="single" w:sz="4" w:space="0" w:color="auto"/>
              <w:left w:val="single" w:sz="4" w:space="0" w:color="auto"/>
              <w:bottom w:val="single" w:sz="4" w:space="0" w:color="auto"/>
              <w:right w:val="single" w:sz="4" w:space="0" w:color="auto"/>
            </w:tcBorders>
            <w:hideMark/>
          </w:tcPr>
          <w:p w14:paraId="0E93D521" w14:textId="77777777" w:rsidR="00700CF9" w:rsidRPr="00091392" w:rsidRDefault="00700CF9" w:rsidP="00B67D45">
            <w:pPr>
              <w:pStyle w:val="Tabletext"/>
              <w:spacing w:line="276" w:lineRule="auto"/>
              <w:jc w:val="center"/>
            </w:pPr>
            <w:r w:rsidRPr="00091392">
              <w:t>-69.7</w:t>
            </w:r>
          </w:p>
        </w:tc>
        <w:tc>
          <w:tcPr>
            <w:tcW w:w="1430" w:type="dxa"/>
            <w:tcBorders>
              <w:top w:val="single" w:sz="4" w:space="0" w:color="auto"/>
              <w:left w:val="single" w:sz="4" w:space="0" w:color="auto"/>
              <w:bottom w:val="single" w:sz="4" w:space="0" w:color="auto"/>
              <w:right w:val="single" w:sz="4" w:space="0" w:color="auto"/>
            </w:tcBorders>
            <w:hideMark/>
          </w:tcPr>
          <w:p w14:paraId="58641AB2" w14:textId="77777777" w:rsidR="00700CF9" w:rsidRPr="00091392" w:rsidRDefault="00700CF9" w:rsidP="00B67D45">
            <w:pPr>
              <w:pStyle w:val="Tabletext"/>
              <w:spacing w:line="276" w:lineRule="auto"/>
              <w:jc w:val="center"/>
            </w:pPr>
            <w:r w:rsidRPr="00091392">
              <w:t>-66.0</w:t>
            </w:r>
          </w:p>
        </w:tc>
        <w:tc>
          <w:tcPr>
            <w:tcW w:w="1735" w:type="dxa"/>
            <w:tcBorders>
              <w:top w:val="single" w:sz="4" w:space="0" w:color="auto"/>
              <w:left w:val="single" w:sz="4" w:space="0" w:color="auto"/>
              <w:bottom w:val="single" w:sz="4" w:space="0" w:color="auto"/>
              <w:right w:val="single" w:sz="4" w:space="0" w:color="auto"/>
            </w:tcBorders>
            <w:hideMark/>
          </w:tcPr>
          <w:p w14:paraId="1360F1FD" w14:textId="77777777" w:rsidR="00700CF9" w:rsidRPr="00091392" w:rsidRDefault="00700CF9" w:rsidP="00B67D45">
            <w:pPr>
              <w:pStyle w:val="Tabletext"/>
              <w:spacing w:line="276" w:lineRule="auto"/>
              <w:jc w:val="center"/>
            </w:pPr>
            <w:r w:rsidRPr="00091392">
              <w:t>TBD</w:t>
            </w:r>
          </w:p>
        </w:tc>
      </w:tr>
    </w:tbl>
    <w:p w14:paraId="17BFEAAD" w14:textId="77777777" w:rsidR="00700CF9" w:rsidRPr="00091392" w:rsidRDefault="00700CF9" w:rsidP="00700CF9">
      <w:pPr>
        <w:pStyle w:val="Tablefin"/>
      </w:pPr>
    </w:p>
    <w:p w14:paraId="389A9C7B" w14:textId="3DD9038B" w:rsidR="00700CF9" w:rsidRPr="00091392" w:rsidRDefault="00700CF9" w:rsidP="00700CF9">
      <w:pPr>
        <w:pStyle w:val="enumlev2"/>
        <w:jc w:val="both"/>
      </w:pPr>
      <w:r w:rsidRPr="00091392">
        <w:t>e)</w:t>
      </w:r>
      <w:r w:rsidRPr="00091392">
        <w:tab/>
        <w:t>Based on the test detailed in iii</w:t>
      </w:r>
      <w:r w:rsidRPr="00AF457C">
        <w:t>)</w:t>
      </w:r>
      <w:r w:rsidR="002F4A0E" w:rsidRPr="00AF457C">
        <w:t xml:space="preserve"> </w:t>
      </w:r>
      <w:r w:rsidRPr="00AF457C">
        <w:t>d)</w:t>
      </w:r>
      <w:r w:rsidRPr="00091392">
        <w:t xml:space="preserve"> above applied to all emissions of the group under examination, the results of the Bureau’s examination for that group </w:t>
      </w:r>
      <w:proofErr w:type="gramStart"/>
      <w:r w:rsidRPr="00091392">
        <w:t>is</w:t>
      </w:r>
      <w:proofErr w:type="gramEnd"/>
      <w:r w:rsidRPr="00091392">
        <w:t xml:space="preserve"> </w:t>
      </w:r>
      <w:proofErr w:type="spellStart"/>
      <w:r w:rsidRPr="00091392">
        <w:t>favorable</w:t>
      </w:r>
      <w:proofErr w:type="spellEnd"/>
      <w:r w:rsidRPr="00091392">
        <w:t xml:space="preserve">, after removing emissions that have failed the examination, otherwise it is </w:t>
      </w:r>
      <w:proofErr w:type="spellStart"/>
      <w:r w:rsidRPr="00091392">
        <w:t>unfavorable</w:t>
      </w:r>
      <w:proofErr w:type="spellEnd"/>
      <w:r w:rsidRPr="00091392">
        <w:t xml:space="preserve"> (i.e. all emissions have failed).  </w:t>
      </w:r>
    </w:p>
    <w:p w14:paraId="1E71E5EA" w14:textId="77777777" w:rsidR="00700CF9" w:rsidRPr="00091392" w:rsidRDefault="00700CF9" w:rsidP="00700CF9">
      <w:pPr>
        <w:pStyle w:val="enumlev1"/>
      </w:pPr>
      <w:r w:rsidRPr="00091392">
        <w:t xml:space="preserve">iv) </w:t>
      </w:r>
      <w:r w:rsidRPr="00091392">
        <w:tab/>
        <w:t xml:space="preserve">The output of this methodology should, at a minimum, include: </w:t>
      </w:r>
    </w:p>
    <w:p w14:paraId="128E0393" w14:textId="39A10A09" w:rsidR="00700CF9" w:rsidRPr="00091392" w:rsidRDefault="00700CF9" w:rsidP="00700CF9">
      <w:pPr>
        <w:pStyle w:val="enumlev1"/>
        <w:numPr>
          <w:ilvl w:val="0"/>
          <w:numId w:val="37"/>
        </w:numPr>
        <w:ind w:left="2262"/>
      </w:pPr>
      <w:r w:rsidRPr="00091392">
        <w:t>those resulting parameters as contained in Table</w:t>
      </w:r>
      <w:r w:rsidR="00AF457C">
        <w:t xml:space="preserve"> 6</w:t>
      </w:r>
      <w:r w:rsidRPr="00091392">
        <w:t xml:space="preserve">; </w:t>
      </w:r>
    </w:p>
    <w:p w14:paraId="6D2BCF67" w14:textId="77777777" w:rsidR="00700CF9" w:rsidRPr="00091392" w:rsidRDefault="00700CF9" w:rsidP="00700CF9">
      <w:pPr>
        <w:pStyle w:val="enumlev1"/>
        <w:numPr>
          <w:ilvl w:val="0"/>
          <w:numId w:val="37"/>
        </w:numPr>
        <w:ind w:left="2262"/>
      </w:pPr>
      <w:r w:rsidRPr="00091392">
        <w:t xml:space="preserve">the examination results for each group; </w:t>
      </w:r>
    </w:p>
    <w:p w14:paraId="44C09AAE" w14:textId="77777777" w:rsidR="00700CF9" w:rsidRPr="00091392" w:rsidRDefault="00700CF9" w:rsidP="00700CF9">
      <w:pPr>
        <w:pStyle w:val="enumlev1"/>
        <w:numPr>
          <w:ilvl w:val="0"/>
          <w:numId w:val="37"/>
        </w:numPr>
        <w:ind w:left="1890" w:hanging="756"/>
        <w:jc w:val="both"/>
      </w:pPr>
      <w:r w:rsidRPr="00091392">
        <w:t xml:space="preserve">for those cases when some emissions successfully pass and some do not, the examination results for resulting new group that includes only those emission(s) which successfully passed the examination; </w:t>
      </w:r>
    </w:p>
    <w:p w14:paraId="2BFACD38" w14:textId="77777777" w:rsidR="005A1BD3" w:rsidRPr="00091392" w:rsidRDefault="00700CF9" w:rsidP="00700CF9">
      <w:r w:rsidRPr="00091392">
        <w:rPr>
          <w:b/>
          <w:bCs/>
        </w:rPr>
        <w:t>END</w:t>
      </w:r>
    </w:p>
    <w:p w14:paraId="4F9FA62C" w14:textId="77777777" w:rsidR="004F5C50" w:rsidRPr="00091392" w:rsidRDefault="004F5C50" w:rsidP="004F5C50">
      <w:pPr>
        <w:pStyle w:val="Reasons"/>
      </w:pPr>
      <w:r w:rsidRPr="00091392">
        <w:rPr>
          <w:b/>
        </w:rPr>
        <w:t>Reasons:</w:t>
      </w:r>
      <w:r w:rsidRPr="00091392">
        <w:tab/>
        <w:t xml:space="preserve">This </w:t>
      </w:r>
      <w:bookmarkStart w:id="37" w:name="_Hlk141259716"/>
      <w:r w:rsidRPr="00091392">
        <w:t xml:space="preserve">new Resolution </w:t>
      </w:r>
      <w:r w:rsidRPr="00091392">
        <w:rPr>
          <w:b/>
          <w:bCs/>
        </w:rPr>
        <w:t>[EUR-A115-ESIM-13GHZ] (WRC-23)</w:t>
      </w:r>
      <w:r w:rsidRPr="00091392">
        <w:t xml:space="preserve"> </w:t>
      </w:r>
      <w:bookmarkEnd w:id="37"/>
      <w:r w:rsidRPr="00091392">
        <w:t>includes technical conditions as well as regulatory conditions and procedure to ensure protection of existing services and to facilitate the operation of earth stations on aircraft and vessels communicating with geostationary space stations in the fixed-satellite service in the frequency band 12.75-13.25 GHz (Earth-to-space).</w:t>
      </w:r>
    </w:p>
    <w:p w14:paraId="3AB6D51B" w14:textId="77777777" w:rsidR="009E3EA4" w:rsidRPr="00091392" w:rsidRDefault="009E3EA4" w:rsidP="009E3EA4">
      <w:pPr>
        <w:pStyle w:val="AppendixNo"/>
      </w:pPr>
      <w:r w:rsidRPr="00091392">
        <w:t xml:space="preserve">APPENDIX </w:t>
      </w:r>
      <w:r w:rsidRPr="00091392">
        <w:rPr>
          <w:rStyle w:val="href"/>
        </w:rPr>
        <w:t>4</w:t>
      </w:r>
      <w:r w:rsidRPr="00091392">
        <w:t xml:space="preserve"> (REV.WRC</w:t>
      </w:r>
      <w:r w:rsidRPr="00091392">
        <w:noBreakHyphen/>
        <w:t>19)</w:t>
      </w:r>
    </w:p>
    <w:p w14:paraId="131A2E99" w14:textId="77777777" w:rsidR="009E3EA4" w:rsidRPr="00091392" w:rsidRDefault="009E3EA4" w:rsidP="009E3EA4">
      <w:pPr>
        <w:pStyle w:val="Appendixtitle"/>
      </w:pPr>
      <w:bookmarkStart w:id="38" w:name="_Toc328648889"/>
      <w:bookmarkStart w:id="39" w:name="_Toc42084136"/>
      <w:r w:rsidRPr="00091392">
        <w:t>Consolidated list and tables of characteristics for use in the</w:t>
      </w:r>
      <w:r w:rsidRPr="00091392">
        <w:br/>
        <w:t>application of the procedures of Chapter III</w:t>
      </w:r>
      <w:bookmarkEnd w:id="38"/>
      <w:bookmarkEnd w:id="39"/>
    </w:p>
    <w:p w14:paraId="6E7A697D" w14:textId="77777777" w:rsidR="009E3EA4" w:rsidRPr="00091392" w:rsidRDefault="009E3EA4" w:rsidP="009E3EA4">
      <w:pPr>
        <w:pStyle w:val="AnnexNo"/>
      </w:pPr>
      <w:r w:rsidRPr="00091392">
        <w:t>ANNEX 2</w:t>
      </w:r>
    </w:p>
    <w:p w14:paraId="692DCC4E" w14:textId="77777777" w:rsidR="009E3EA4" w:rsidRPr="00091392" w:rsidRDefault="009E3EA4" w:rsidP="009E3EA4">
      <w:pPr>
        <w:pStyle w:val="Annextitle"/>
      </w:pPr>
      <w:r w:rsidRPr="00091392">
        <w:t>Characteristics of satellite networks, earth stations</w:t>
      </w:r>
      <w:r w:rsidRPr="00091392">
        <w:br/>
        <w:t>or radio astronomy stations</w:t>
      </w:r>
      <w:r w:rsidRPr="00091392">
        <w:rPr>
          <w:rStyle w:val="Appelnotedebasdep"/>
          <w:rFonts w:asciiTheme="majorBidi" w:hAnsiTheme="majorBidi"/>
          <w:b w:val="0"/>
          <w:vertAlign w:val="superscript"/>
        </w:rPr>
        <w:t>2</w:t>
      </w:r>
      <w:r w:rsidRPr="00091392">
        <w:rPr>
          <w:rFonts w:asciiTheme="majorBidi" w:hAnsiTheme="majorBidi" w:cstheme="majorBidi"/>
          <w:b w:val="0"/>
          <w:bCs/>
          <w:sz w:val="16"/>
          <w:szCs w:val="16"/>
          <w:vertAlign w:val="superscript"/>
        </w:rPr>
        <w:t> </w:t>
      </w:r>
      <w:r w:rsidRPr="00091392">
        <w:rPr>
          <w:rFonts w:ascii="Times New Roman"/>
          <w:b w:val="0"/>
          <w:sz w:val="16"/>
          <w:szCs w:val="16"/>
        </w:rPr>
        <w:t>    </w:t>
      </w:r>
      <w:r w:rsidRPr="00091392">
        <w:rPr>
          <w:rFonts w:ascii="Times New Roman"/>
          <w:b w:val="0"/>
          <w:sz w:val="16"/>
          <w:szCs w:val="16"/>
        </w:rPr>
        <w:t>(Rev.WRC</w:t>
      </w:r>
      <w:r w:rsidRPr="00091392">
        <w:rPr>
          <w:rFonts w:ascii="Times New Roman"/>
          <w:b w:val="0"/>
          <w:sz w:val="16"/>
          <w:szCs w:val="16"/>
        </w:rPr>
        <w:noBreakHyphen/>
        <w:t>12)</w:t>
      </w:r>
    </w:p>
    <w:p w14:paraId="1D03BBC2" w14:textId="77777777" w:rsidR="009E3EA4" w:rsidRPr="00091392" w:rsidRDefault="009E3EA4" w:rsidP="009E3EA4">
      <w:pPr>
        <w:pStyle w:val="Headingb"/>
        <w:rPr>
          <w:lang w:val="en-US"/>
        </w:rPr>
      </w:pPr>
      <w:r w:rsidRPr="00091392">
        <w:rPr>
          <w:lang w:val="en-US"/>
        </w:rPr>
        <w:t>Footnotes to Tables A, B, C and D</w:t>
      </w:r>
    </w:p>
    <w:p w14:paraId="3B2B5FB8" w14:textId="77777777" w:rsidR="00145444" w:rsidRPr="00B82936" w:rsidRDefault="00145444">
      <w:pPr>
        <w:tabs>
          <w:tab w:val="clear" w:pos="1134"/>
          <w:tab w:val="clear" w:pos="1871"/>
          <w:tab w:val="clear" w:pos="2268"/>
        </w:tabs>
        <w:overflowPunct/>
        <w:autoSpaceDE/>
        <w:autoSpaceDN/>
        <w:adjustRightInd/>
        <w:spacing w:before="0"/>
        <w:textAlignment w:val="auto"/>
      </w:pPr>
    </w:p>
    <w:p w14:paraId="0A03DCE1" w14:textId="77777777" w:rsidR="00145444" w:rsidRPr="00B82936" w:rsidRDefault="00145444">
      <w:pPr>
        <w:tabs>
          <w:tab w:val="clear" w:pos="1134"/>
          <w:tab w:val="clear" w:pos="1871"/>
          <w:tab w:val="clear" w:pos="2268"/>
        </w:tabs>
        <w:overflowPunct/>
        <w:autoSpaceDE/>
        <w:autoSpaceDN/>
        <w:adjustRightInd/>
        <w:spacing w:before="0"/>
        <w:textAlignment w:val="auto"/>
        <w:sectPr w:rsidR="00145444" w:rsidRPr="00B82936">
          <w:headerReference w:type="default" r:id="rId14"/>
          <w:footerReference w:type="even" r:id="rId15"/>
          <w:footerReference w:type="default" r:id="rId16"/>
          <w:footerReference w:type="first" r:id="rId17"/>
          <w:type w:val="oddPage"/>
          <w:pgSz w:w="11907" w:h="16834" w:code="9"/>
          <w:pgMar w:top="1418" w:right="1134" w:bottom="1134" w:left="1134" w:header="567" w:footer="567" w:gutter="0"/>
          <w:cols w:space="720"/>
          <w:titlePg/>
          <w:docGrid w:linePitch="326"/>
        </w:sectPr>
      </w:pPr>
    </w:p>
    <w:p w14:paraId="2E818A88" w14:textId="3DABD79E" w:rsidR="00B82936" w:rsidRPr="00AF457C" w:rsidRDefault="00B82936" w:rsidP="00B82936">
      <w:pPr>
        <w:pStyle w:val="Proposal"/>
      </w:pPr>
      <w:r w:rsidRPr="00AF457C">
        <w:lastRenderedPageBreak/>
        <w:t>MOD</w:t>
      </w:r>
      <w:r w:rsidRPr="00AF457C">
        <w:tab/>
        <w:t>EUR/XXXXA15/4</w:t>
      </w:r>
    </w:p>
    <w:p w14:paraId="08B892EB" w14:textId="77777777" w:rsidR="00B82936" w:rsidRPr="00AF457C" w:rsidRDefault="00B82936" w:rsidP="00B82936">
      <w:pPr>
        <w:pStyle w:val="TableNo"/>
        <w:ind w:right="12326"/>
        <w:rPr>
          <w:b/>
          <w:bCs/>
        </w:rPr>
      </w:pPr>
      <w:r w:rsidRPr="00AF457C">
        <w:rPr>
          <w:b/>
          <w:bCs/>
        </w:rPr>
        <w:t>TABLE A</w:t>
      </w:r>
    </w:p>
    <w:p w14:paraId="2BE8EAF5" w14:textId="2AE02415" w:rsidR="00B82936" w:rsidRPr="00AF457C" w:rsidRDefault="00B82936" w:rsidP="00B82936">
      <w:pPr>
        <w:pStyle w:val="Tabletitle"/>
        <w:ind w:right="12326"/>
      </w:pPr>
      <w:r w:rsidRPr="00AF457C">
        <w:t>GENERAL CHARACTERISTICS OF THE SATELLITE NETWORK OR SYSTEM,</w:t>
      </w:r>
      <w:r w:rsidRPr="00AF457C">
        <w:br/>
        <w:t xml:space="preserve">EARTH STATION OR RADIO ASTRONOMY STATION </w:t>
      </w:r>
      <w:r w:rsidRPr="00AF457C">
        <w:rPr>
          <w:color w:val="000000"/>
          <w:sz w:val="16"/>
        </w:rPr>
        <w:t>    </w:t>
      </w:r>
      <w:r w:rsidRPr="00AF457C">
        <w:rPr>
          <w:rFonts w:ascii="Times New Roman"/>
          <w:b w:val="0"/>
          <w:bCs/>
          <w:color w:val="000000"/>
          <w:sz w:val="16"/>
        </w:rPr>
        <w:t>(Rev.WRC</w:t>
      </w:r>
      <w:r w:rsidRPr="00AF457C">
        <w:rPr>
          <w:rFonts w:ascii="Times New Roman"/>
          <w:b w:val="0"/>
          <w:bCs/>
          <w:color w:val="000000"/>
          <w:sz w:val="16"/>
        </w:rPr>
        <w:noBreakHyphen/>
      </w:r>
      <w:del w:id="43" w:author="ITU" w:date="2023-08-16T02:20:00Z">
        <w:r w:rsidRPr="00AF457C" w:rsidDel="002C72C1">
          <w:rPr>
            <w:rFonts w:ascii="Times New Roman"/>
            <w:b w:val="0"/>
            <w:bCs/>
            <w:color w:val="000000"/>
            <w:sz w:val="16"/>
          </w:rPr>
          <w:delText>19</w:delText>
        </w:r>
      </w:del>
      <w:ins w:id="44" w:author="ITU" w:date="2023-08-16T02:20:00Z">
        <w:r w:rsidR="002C72C1" w:rsidRPr="00AF457C">
          <w:rPr>
            <w:rFonts w:ascii="Times New Roman"/>
            <w:b w:val="0"/>
            <w:bCs/>
            <w:color w:val="000000"/>
            <w:sz w:val="16"/>
          </w:rPr>
          <w:t>23</w:t>
        </w:r>
      </w:ins>
      <w:r w:rsidRPr="00AF457C">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1220"/>
        <w:gridCol w:w="709"/>
        <w:gridCol w:w="1026"/>
        <w:gridCol w:w="608"/>
      </w:tblGrid>
      <w:tr w:rsidR="00B82936" w:rsidRPr="00AF457C" w14:paraId="707D7D06" w14:textId="77777777" w:rsidTr="002C72C1">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218A8B94" w14:textId="77777777" w:rsidR="00B82936" w:rsidRPr="00AF457C" w:rsidRDefault="00B82936" w:rsidP="008E5DEE">
            <w:pPr>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5B1966AF" w14:textId="77777777" w:rsidR="00B82936" w:rsidRPr="00AF457C" w:rsidRDefault="00B82936" w:rsidP="008E5DEE">
            <w:pPr>
              <w:jc w:val="center"/>
              <w:rPr>
                <w:rFonts w:asciiTheme="majorBidi" w:hAnsiTheme="majorBidi" w:cstheme="majorBidi"/>
                <w:b/>
                <w:bCs/>
                <w:i/>
                <w:iCs/>
                <w:sz w:val="16"/>
                <w:szCs w:val="16"/>
                <w:lang w:val="en-US"/>
              </w:rPr>
            </w:pPr>
            <w:r w:rsidRPr="00AF457C">
              <w:rPr>
                <w:rFonts w:asciiTheme="majorBidi" w:hAnsiTheme="majorBidi" w:cstheme="majorBidi"/>
                <w:b/>
                <w:bCs/>
                <w:i/>
                <w:iCs/>
                <w:sz w:val="16"/>
                <w:szCs w:val="16"/>
                <w:lang w:val="en-US"/>
              </w:rPr>
              <w:t xml:space="preserve">A </w:t>
            </w:r>
            <w:r w:rsidRPr="00AF457C">
              <w:rPr>
                <w:rFonts w:asciiTheme="majorBidi" w:hAnsiTheme="majorBidi" w:cstheme="majorBidi"/>
                <w:b/>
                <w:bCs/>
                <w:i/>
                <w:iCs/>
                <w:sz w:val="16"/>
                <w:szCs w:val="16"/>
                <w:vertAlign w:val="superscript"/>
                <w:lang w:val="en-US"/>
              </w:rPr>
              <w:t>_</w:t>
            </w:r>
            <w:r w:rsidRPr="00AF457C">
              <w:rPr>
                <w:rFonts w:asciiTheme="majorBidi" w:hAnsiTheme="majorBidi" w:cstheme="majorBidi"/>
                <w:b/>
                <w:bCs/>
                <w:i/>
                <w:iCs/>
                <w:sz w:val="16"/>
                <w:szCs w:val="16"/>
                <w:lang w:val="en-US"/>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78853112"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Advance publication of a geostationary-</w:t>
            </w:r>
            <w:r w:rsidRPr="00AF457C">
              <w:rPr>
                <w:rFonts w:asciiTheme="majorBidi" w:hAnsiTheme="majorBidi" w:cstheme="majorBidi"/>
                <w:b/>
                <w:bCs/>
                <w:sz w:val="16"/>
                <w:szCs w:val="16"/>
                <w:lang w:val="en-US"/>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28B87627" w14:textId="77777777" w:rsidR="00B82936" w:rsidRPr="00AF457C" w:rsidRDefault="00B82936" w:rsidP="008E5DEE">
            <w:pPr>
              <w:spacing w:before="0" w:after="40" w:line="160" w:lineRule="exact"/>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Advance publication of a non-geostationary-satellite network or system subject to coordination under Section II </w:t>
            </w:r>
            <w:r w:rsidRPr="00AF457C">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47997E53" w14:textId="77777777" w:rsidR="00B82936" w:rsidRPr="00AF457C" w:rsidRDefault="00B82936" w:rsidP="008E5DEE">
            <w:pPr>
              <w:spacing w:before="0" w:after="40" w:line="160" w:lineRule="exact"/>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Advance publication of a non-geostationary-satellite network or system not subject to coordination under Section II </w:t>
            </w:r>
            <w:r w:rsidRPr="00AF457C">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66900CEB" w14:textId="77777777" w:rsidR="00B82936" w:rsidRPr="00AF457C" w:rsidRDefault="00B82936" w:rsidP="008E5DEE">
            <w:pPr>
              <w:spacing w:before="0" w:after="40" w:line="160" w:lineRule="exact"/>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3F4C7A3F" w14:textId="77777777" w:rsidR="00B82936" w:rsidRPr="00AF457C" w:rsidRDefault="00B82936" w:rsidP="008E5DEE">
            <w:pPr>
              <w:spacing w:before="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73FAABC9" w14:textId="77777777" w:rsidR="00B82936" w:rsidRPr="00AF457C" w:rsidRDefault="00B82936" w:rsidP="008E5DEE">
            <w:pPr>
              <w:spacing w:before="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Notification or coordination of an earth station (including notification under </w:t>
            </w:r>
            <w:r w:rsidRPr="00AF457C">
              <w:rPr>
                <w:rFonts w:asciiTheme="majorBidi" w:hAnsiTheme="majorBidi" w:cstheme="majorBidi"/>
                <w:b/>
                <w:bCs/>
                <w:sz w:val="16"/>
                <w:szCs w:val="16"/>
                <w:lang w:val="en-US"/>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729D233F" w14:textId="77777777" w:rsidR="00B82936" w:rsidRPr="00AF457C" w:rsidRDefault="00B82936" w:rsidP="008E5DEE">
            <w:pPr>
              <w:spacing w:before="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Notice for a satellite network in the broadcasting-satellite service under </w:t>
            </w:r>
            <w:r w:rsidRPr="00AF457C">
              <w:rPr>
                <w:rFonts w:asciiTheme="majorBidi" w:hAnsiTheme="majorBidi" w:cstheme="majorBidi"/>
                <w:b/>
                <w:bCs/>
                <w:sz w:val="16"/>
                <w:szCs w:val="16"/>
                <w:lang w:val="en-US"/>
              </w:rPr>
              <w:br/>
              <w:t>Appendix 30 (Articles 4 and 5)</w:t>
            </w:r>
          </w:p>
        </w:tc>
        <w:tc>
          <w:tcPr>
            <w:tcW w:w="1220" w:type="dxa"/>
            <w:tcBorders>
              <w:top w:val="single" w:sz="12" w:space="0" w:color="auto"/>
              <w:left w:val="nil"/>
              <w:bottom w:val="single" w:sz="12" w:space="0" w:color="auto"/>
              <w:right w:val="single" w:sz="4" w:space="0" w:color="auto"/>
            </w:tcBorders>
            <w:textDirection w:val="btLr"/>
            <w:vAlign w:val="center"/>
            <w:hideMark/>
          </w:tcPr>
          <w:p w14:paraId="115E1104" w14:textId="3F4727E5" w:rsidR="00B82936" w:rsidRPr="00AF457C" w:rsidRDefault="00B82936" w:rsidP="008E5DEE">
            <w:pPr>
              <w:spacing w:before="0" w:line="180" w:lineRule="exact"/>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Notice for a satellite network </w:t>
            </w:r>
            <w:r w:rsidRPr="00AF457C">
              <w:rPr>
                <w:rFonts w:asciiTheme="majorBidi" w:hAnsiTheme="majorBidi" w:cstheme="majorBidi"/>
                <w:b/>
                <w:bCs/>
                <w:sz w:val="16"/>
                <w:szCs w:val="16"/>
                <w:lang w:val="en-US"/>
              </w:rPr>
              <w:br/>
              <w:t xml:space="preserve">(feeder-link) under Appendix 30A </w:t>
            </w:r>
            <w:r w:rsidRPr="00AF457C">
              <w:rPr>
                <w:rFonts w:asciiTheme="majorBidi" w:hAnsiTheme="majorBidi" w:cstheme="majorBidi"/>
                <w:b/>
                <w:bCs/>
                <w:sz w:val="16"/>
                <w:szCs w:val="16"/>
                <w:lang w:val="en-US"/>
              </w:rPr>
              <w:br/>
              <w:t>(Articles 4 and 5)</w:t>
            </w:r>
            <w:ins w:id="45" w:author="Author" w:date="2023-07-10T16:38:00Z">
              <w:r w:rsidR="002C72C1" w:rsidRPr="00AF457C">
                <w:rPr>
                  <w:rFonts w:asciiTheme="majorBidi" w:hAnsiTheme="majorBidi" w:cstheme="majorBidi"/>
                  <w:b/>
                  <w:bCs/>
                  <w:sz w:val="16"/>
                  <w:szCs w:val="16"/>
                </w:rPr>
                <w:t xml:space="preserve"> or for Appendix 30B ESIM in accordance with Draft New Resolution </w:t>
              </w:r>
            </w:ins>
            <w:ins w:id="46" w:author="Author" w:date="2023-07-10T16:39:00Z">
              <w:r w:rsidR="002C72C1" w:rsidRPr="00AF457C">
                <w:rPr>
                  <w:rFonts w:asciiTheme="majorBidi" w:hAnsiTheme="majorBidi" w:cstheme="majorBidi"/>
                  <w:b/>
                  <w:bCs/>
                  <w:sz w:val="16"/>
                  <w:szCs w:val="16"/>
                </w:rPr>
                <w:t>[EUR-A115-ESIM-13GHZ]</w:t>
              </w:r>
            </w:ins>
            <w:ins w:id="47" w:author="Author" w:date="2023-07-10T16:59:00Z">
              <w:r w:rsidR="002C72C1" w:rsidRPr="00AF457C">
                <w:rPr>
                  <w:rFonts w:asciiTheme="majorBidi" w:hAnsiTheme="majorBidi" w:cstheme="majorBidi"/>
                  <w:b/>
                  <w:bCs/>
                  <w:sz w:val="16"/>
                  <w:szCs w:val="16"/>
                </w:rPr>
                <w:t xml:space="preserve"> (WRC-23)</w:t>
              </w:r>
            </w:ins>
          </w:p>
        </w:tc>
        <w:tc>
          <w:tcPr>
            <w:tcW w:w="709" w:type="dxa"/>
            <w:tcBorders>
              <w:top w:val="single" w:sz="12" w:space="0" w:color="auto"/>
              <w:left w:val="nil"/>
              <w:bottom w:val="single" w:sz="12" w:space="0" w:color="auto"/>
              <w:right w:val="double" w:sz="6" w:space="0" w:color="auto"/>
            </w:tcBorders>
            <w:textDirection w:val="btLr"/>
            <w:vAlign w:val="center"/>
            <w:hideMark/>
          </w:tcPr>
          <w:p w14:paraId="60BF73EF" w14:textId="77777777" w:rsidR="00B82936" w:rsidRPr="00AF457C" w:rsidRDefault="00B82936" w:rsidP="008E5DEE">
            <w:pPr>
              <w:spacing w:before="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Notice for a satellite network in the fixed-</w:t>
            </w:r>
            <w:r w:rsidRPr="00AF457C">
              <w:rPr>
                <w:rFonts w:asciiTheme="majorBidi" w:hAnsiTheme="majorBidi" w:cstheme="majorBidi"/>
                <w:b/>
                <w:bCs/>
                <w:sz w:val="16"/>
                <w:szCs w:val="16"/>
                <w:lang w:val="en-US"/>
              </w:rPr>
              <w:br/>
              <w:t xml:space="preserve">satellite service under Appendix 30B </w:t>
            </w:r>
            <w:r w:rsidRPr="00AF457C">
              <w:rPr>
                <w:rFonts w:asciiTheme="majorBidi" w:hAnsiTheme="majorBidi" w:cstheme="majorBidi"/>
                <w:b/>
                <w:bCs/>
                <w:sz w:val="16"/>
                <w:szCs w:val="16"/>
                <w:lang w:val="en-US"/>
              </w:rPr>
              <w:br/>
              <w:t>(Articles 6 and 8)</w:t>
            </w:r>
          </w:p>
        </w:tc>
        <w:tc>
          <w:tcPr>
            <w:tcW w:w="1026" w:type="dxa"/>
            <w:tcBorders>
              <w:top w:val="single" w:sz="12" w:space="0" w:color="auto"/>
              <w:left w:val="nil"/>
              <w:bottom w:val="single" w:sz="12" w:space="0" w:color="auto"/>
              <w:right w:val="nil"/>
            </w:tcBorders>
            <w:textDirection w:val="btLr"/>
            <w:vAlign w:val="center"/>
            <w:hideMark/>
          </w:tcPr>
          <w:p w14:paraId="2BCF7B7B" w14:textId="77777777" w:rsidR="00B82936" w:rsidRPr="00AF457C" w:rsidRDefault="00B82936" w:rsidP="008E5DEE">
            <w:pPr>
              <w:spacing w:before="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51C0E77D" w14:textId="77777777" w:rsidR="00B82936" w:rsidRPr="00AF457C" w:rsidRDefault="00B82936" w:rsidP="008E5DEE">
            <w:pPr>
              <w:spacing w:before="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Radio astronomy</w:t>
            </w:r>
          </w:p>
        </w:tc>
      </w:tr>
      <w:tr w:rsidR="00B82936" w:rsidRPr="00AF457C" w14:paraId="1BAD1F3A" w14:textId="77777777" w:rsidTr="002C72C1">
        <w:trPr>
          <w:jc w:val="center"/>
        </w:trPr>
        <w:tc>
          <w:tcPr>
            <w:tcW w:w="1178" w:type="dxa"/>
            <w:tcBorders>
              <w:top w:val="single" w:sz="12" w:space="0" w:color="auto"/>
              <w:left w:val="single" w:sz="12" w:space="0" w:color="auto"/>
              <w:bottom w:val="single" w:sz="4" w:space="0" w:color="auto"/>
              <w:right w:val="double" w:sz="6" w:space="0" w:color="auto"/>
            </w:tcBorders>
            <w:hideMark/>
          </w:tcPr>
          <w:p w14:paraId="19324E7C" w14:textId="179325D8" w:rsidR="00B82936" w:rsidRPr="00AF457C" w:rsidRDefault="002C72C1"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012" w:type="dxa"/>
            <w:tcBorders>
              <w:top w:val="single" w:sz="12" w:space="0" w:color="auto"/>
              <w:left w:val="nil"/>
              <w:bottom w:val="single" w:sz="4" w:space="0" w:color="auto"/>
              <w:right w:val="double" w:sz="4" w:space="0" w:color="auto"/>
            </w:tcBorders>
            <w:hideMark/>
          </w:tcPr>
          <w:p w14:paraId="39F9B5E7" w14:textId="37A8507A" w:rsidR="00B82936" w:rsidRPr="00AF457C" w:rsidRDefault="002C72C1"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3BC42401" w14:textId="77777777" w:rsidR="00B82936" w:rsidRPr="00AF457C" w:rsidRDefault="00B82936" w:rsidP="008E5DEE">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6EA5FFF8" w14:textId="4A3D8D73" w:rsidR="00B82936" w:rsidRPr="00AF457C" w:rsidRDefault="002C72C1"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7159C37A" w14:textId="282D0961" w:rsidR="00B82936" w:rsidRPr="00AF457C" w:rsidRDefault="002C72C1"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r>
      <w:tr w:rsidR="00B82936" w:rsidRPr="00AF457C" w14:paraId="67B21C84" w14:textId="77777777" w:rsidTr="002C72C1">
        <w:trPr>
          <w:jc w:val="center"/>
        </w:trPr>
        <w:tc>
          <w:tcPr>
            <w:tcW w:w="1178" w:type="dxa"/>
            <w:tcBorders>
              <w:top w:val="single" w:sz="12" w:space="0" w:color="auto"/>
              <w:left w:val="single" w:sz="12" w:space="0" w:color="auto"/>
              <w:bottom w:val="single" w:sz="4" w:space="0" w:color="auto"/>
              <w:right w:val="double" w:sz="6" w:space="0" w:color="auto"/>
            </w:tcBorders>
            <w:hideMark/>
          </w:tcPr>
          <w:p w14:paraId="71434698"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A.2</w:t>
            </w:r>
          </w:p>
        </w:tc>
        <w:tc>
          <w:tcPr>
            <w:tcW w:w="8012" w:type="dxa"/>
            <w:tcBorders>
              <w:top w:val="single" w:sz="12" w:space="0" w:color="auto"/>
              <w:left w:val="nil"/>
              <w:bottom w:val="single" w:sz="4" w:space="0" w:color="auto"/>
              <w:right w:val="double" w:sz="4" w:space="0" w:color="auto"/>
            </w:tcBorders>
            <w:hideMark/>
          </w:tcPr>
          <w:p w14:paraId="3CF81D25"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DATE OF BRINGING INTO USE</w:t>
            </w:r>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1582EBE3" w14:textId="77777777" w:rsidR="00B82936" w:rsidRPr="00AF457C" w:rsidRDefault="00B82936" w:rsidP="008E5DEE">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5AA015F7"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A.2</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4A778EE7"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r>
      <w:tr w:rsidR="00B82936" w:rsidRPr="00AF457C" w14:paraId="612303C5" w14:textId="77777777" w:rsidTr="002C72C1">
        <w:trPr>
          <w:jc w:val="center"/>
        </w:trPr>
        <w:tc>
          <w:tcPr>
            <w:tcW w:w="1178" w:type="dxa"/>
            <w:tcBorders>
              <w:top w:val="nil"/>
              <w:left w:val="single" w:sz="12" w:space="0" w:color="auto"/>
              <w:bottom w:val="single" w:sz="4" w:space="0" w:color="auto"/>
              <w:right w:val="double" w:sz="6" w:space="0" w:color="auto"/>
            </w:tcBorders>
            <w:hideMark/>
          </w:tcPr>
          <w:p w14:paraId="36FCE3AC"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A.2.a</w:t>
            </w:r>
          </w:p>
        </w:tc>
        <w:tc>
          <w:tcPr>
            <w:tcW w:w="8012" w:type="dxa"/>
            <w:tcBorders>
              <w:top w:val="nil"/>
              <w:left w:val="nil"/>
              <w:bottom w:val="single" w:sz="4" w:space="0" w:color="auto"/>
              <w:right w:val="double" w:sz="4" w:space="0" w:color="auto"/>
            </w:tcBorders>
            <w:hideMark/>
          </w:tcPr>
          <w:p w14:paraId="1EB710A8" w14:textId="77777777" w:rsidR="00B82936" w:rsidRPr="00AF457C" w:rsidRDefault="00B82936" w:rsidP="008E5DEE">
            <w:pPr>
              <w:keepNext/>
              <w:spacing w:before="40" w:after="40"/>
              <w:ind w:left="170"/>
              <w:rPr>
                <w:sz w:val="18"/>
                <w:szCs w:val="18"/>
                <w:lang w:val="en-US"/>
              </w:rPr>
            </w:pPr>
            <w:r w:rsidRPr="00AF457C">
              <w:rPr>
                <w:sz w:val="18"/>
                <w:szCs w:val="18"/>
                <w:lang w:val="en-US"/>
              </w:rPr>
              <w:t>the date (actual or foreseen, as appropriate) of bringing the frequency assignment (new or modified) into use</w:t>
            </w:r>
          </w:p>
          <w:p w14:paraId="7006C855" w14:textId="2347E843" w:rsidR="00B82936" w:rsidRPr="00AF457C" w:rsidRDefault="00B82936" w:rsidP="008E5DEE">
            <w:pPr>
              <w:keepNext/>
              <w:spacing w:before="40" w:after="40"/>
              <w:ind w:left="340"/>
              <w:rPr>
                <w:b/>
                <w:bCs/>
                <w:sz w:val="18"/>
                <w:szCs w:val="18"/>
                <w:lang w:val="en-US"/>
              </w:rPr>
            </w:pPr>
            <w:r w:rsidRPr="00AF457C">
              <w:rPr>
                <w:sz w:val="18"/>
                <w:szCs w:val="18"/>
                <w:lang w:val="en-US"/>
              </w:rPr>
              <w:t>For a frequency assignment to a GSO space station, including frequency assignments in Appendices </w:t>
            </w:r>
            <w:r w:rsidRPr="00AF457C">
              <w:rPr>
                <w:b/>
                <w:bCs/>
                <w:sz w:val="18"/>
                <w:szCs w:val="18"/>
                <w:lang w:val="en-US"/>
              </w:rPr>
              <w:t>30</w:t>
            </w:r>
            <w:r w:rsidRPr="00AF457C">
              <w:rPr>
                <w:sz w:val="18"/>
                <w:szCs w:val="18"/>
                <w:lang w:val="en-US"/>
              </w:rPr>
              <w:t>,</w:t>
            </w:r>
            <w:r w:rsidRPr="00AF457C">
              <w:rPr>
                <w:b/>
                <w:bCs/>
                <w:sz w:val="18"/>
                <w:szCs w:val="18"/>
                <w:lang w:val="en-US"/>
              </w:rPr>
              <w:t xml:space="preserve"> 30A</w:t>
            </w:r>
            <w:r w:rsidRPr="00AF457C">
              <w:rPr>
                <w:sz w:val="18"/>
                <w:szCs w:val="18"/>
                <w:lang w:val="en-US"/>
              </w:rPr>
              <w:t xml:space="preserve"> and </w:t>
            </w:r>
            <w:r w:rsidRPr="00AF457C">
              <w:rPr>
                <w:b/>
                <w:bCs/>
                <w:sz w:val="18"/>
                <w:szCs w:val="18"/>
                <w:lang w:val="en-US"/>
              </w:rPr>
              <w:t>30B</w:t>
            </w:r>
            <w:ins w:id="48" w:author="Author" w:date="2023-07-10T16:40:00Z">
              <w:r w:rsidR="002C72C1" w:rsidRPr="00AF457C">
                <w:rPr>
                  <w:sz w:val="18"/>
                  <w:szCs w:val="18"/>
                </w:rPr>
                <w:t xml:space="preserve"> and for a frequency assignment to Appendix </w:t>
              </w:r>
              <w:r w:rsidR="002C72C1" w:rsidRPr="00AF457C">
                <w:rPr>
                  <w:b/>
                  <w:bCs/>
                  <w:sz w:val="18"/>
                  <w:szCs w:val="18"/>
                </w:rPr>
                <w:t>30B</w:t>
              </w:r>
              <w:r w:rsidR="002C72C1" w:rsidRPr="00AF457C">
                <w:rPr>
                  <w:sz w:val="18"/>
                  <w:szCs w:val="18"/>
                </w:rPr>
                <w:t xml:space="preserve"> ESIM</w:t>
              </w:r>
            </w:ins>
            <w:r w:rsidRPr="00AF457C">
              <w:rPr>
                <w:sz w:val="18"/>
                <w:szCs w:val="18"/>
                <w:lang w:val="en-US"/>
              </w:rPr>
              <w:t>, the date of bringing into use is as defined in Nos. </w:t>
            </w:r>
            <w:r w:rsidRPr="00AF457C">
              <w:rPr>
                <w:b/>
                <w:bCs/>
                <w:sz w:val="18"/>
                <w:szCs w:val="18"/>
                <w:lang w:val="en-US"/>
              </w:rPr>
              <w:t>11.44B</w:t>
            </w:r>
            <w:r w:rsidRPr="00AF457C">
              <w:rPr>
                <w:sz w:val="18"/>
                <w:szCs w:val="18"/>
                <w:lang w:val="en-US"/>
              </w:rPr>
              <w:t xml:space="preserve"> and </w:t>
            </w:r>
            <w:r w:rsidRPr="00AF457C">
              <w:rPr>
                <w:b/>
                <w:bCs/>
                <w:sz w:val="18"/>
                <w:szCs w:val="18"/>
                <w:lang w:val="en-US"/>
              </w:rPr>
              <w:t>11.44.2</w:t>
            </w:r>
          </w:p>
          <w:p w14:paraId="4F4053C6" w14:textId="77777777" w:rsidR="00B82936" w:rsidRPr="00AF457C" w:rsidRDefault="00B82936" w:rsidP="008E5DEE">
            <w:pPr>
              <w:keepNext/>
              <w:spacing w:before="40" w:after="40"/>
              <w:ind w:left="340"/>
              <w:rPr>
                <w:sz w:val="18"/>
                <w:szCs w:val="18"/>
                <w:lang w:val="en-US"/>
              </w:rPr>
            </w:pPr>
            <w:r w:rsidRPr="00AF457C">
              <w:rPr>
                <w:sz w:val="18"/>
                <w:szCs w:val="18"/>
                <w:lang w:val="en-US"/>
              </w:rPr>
              <w:t>For a frequency assignment to a non-GSO space station, the date of bringing into use is as defined in Nos. </w:t>
            </w:r>
            <w:r w:rsidRPr="00AF457C">
              <w:rPr>
                <w:b/>
                <w:bCs/>
                <w:sz w:val="18"/>
                <w:szCs w:val="18"/>
                <w:lang w:val="en-US"/>
              </w:rPr>
              <w:t>11.44C</w:t>
            </w:r>
            <w:r w:rsidRPr="00AF457C">
              <w:rPr>
                <w:sz w:val="18"/>
                <w:szCs w:val="18"/>
                <w:lang w:val="en-US"/>
              </w:rPr>
              <w:t xml:space="preserve">, </w:t>
            </w:r>
            <w:r w:rsidRPr="00AF457C">
              <w:rPr>
                <w:b/>
                <w:bCs/>
                <w:sz w:val="18"/>
                <w:szCs w:val="18"/>
                <w:lang w:val="en-US"/>
              </w:rPr>
              <w:t>11.44D</w:t>
            </w:r>
            <w:r w:rsidRPr="00AF457C">
              <w:rPr>
                <w:sz w:val="18"/>
                <w:szCs w:val="18"/>
                <w:lang w:val="en-US"/>
              </w:rPr>
              <w:t>,</w:t>
            </w:r>
            <w:r w:rsidRPr="00AF457C">
              <w:rPr>
                <w:b/>
                <w:bCs/>
                <w:sz w:val="18"/>
                <w:szCs w:val="18"/>
                <w:lang w:val="en-US"/>
              </w:rPr>
              <w:t xml:space="preserve"> 11.44E </w:t>
            </w:r>
            <w:r w:rsidRPr="00AF457C">
              <w:rPr>
                <w:sz w:val="18"/>
                <w:szCs w:val="18"/>
                <w:lang w:val="en-US"/>
              </w:rPr>
              <w:t>and</w:t>
            </w:r>
            <w:r w:rsidRPr="00AF457C">
              <w:rPr>
                <w:b/>
                <w:bCs/>
                <w:sz w:val="18"/>
                <w:szCs w:val="18"/>
                <w:lang w:val="en-US"/>
              </w:rPr>
              <w:t> 11.44.2</w:t>
            </w:r>
            <w:r w:rsidRPr="00AF457C">
              <w:rPr>
                <w:sz w:val="18"/>
                <w:szCs w:val="18"/>
                <w:lang w:val="en-US"/>
              </w:rPr>
              <w:t>, as applicable</w:t>
            </w:r>
          </w:p>
          <w:p w14:paraId="71DAA62C" w14:textId="77777777" w:rsidR="00B82936" w:rsidRPr="00AF457C" w:rsidRDefault="00B82936" w:rsidP="008E5DEE">
            <w:pPr>
              <w:keepNext/>
              <w:spacing w:before="40" w:after="40"/>
              <w:ind w:left="340"/>
              <w:rPr>
                <w:color w:val="000000" w:themeColor="text1"/>
                <w:sz w:val="18"/>
                <w:szCs w:val="18"/>
                <w:lang w:val="en-US"/>
              </w:rPr>
            </w:pPr>
            <w:r w:rsidRPr="00AF457C">
              <w:rPr>
                <w:color w:val="000000" w:themeColor="text1"/>
                <w:sz w:val="18"/>
                <w:szCs w:val="18"/>
                <w:lang w:val="en-US"/>
              </w:rPr>
              <w:t>For a frequency assignment to a non-GSO satellite system with a short-duration mission, the date of bringing into use is as defined in</w:t>
            </w:r>
            <w:r w:rsidRPr="00AF457C">
              <w:rPr>
                <w:rFonts w:ascii="TimesNewRomanPSMT" w:hAnsi="TimesNewRomanPSMT" w:cs="TimesNewRomanPSMT"/>
                <w:color w:val="000000" w:themeColor="text1"/>
                <w:sz w:val="20"/>
                <w:lang w:val="en-US" w:eastAsia="zh-CN"/>
              </w:rPr>
              <w:t xml:space="preserve"> </w:t>
            </w:r>
            <w:r w:rsidRPr="00AF457C">
              <w:rPr>
                <w:rFonts w:ascii="TimesNewRomanPSMT" w:hAnsi="TimesNewRomanPSMT" w:cs="TimesNewRomanPSMT"/>
                <w:color w:val="000000" w:themeColor="text1"/>
                <w:sz w:val="18"/>
                <w:szCs w:val="18"/>
                <w:lang w:val="en-US" w:eastAsia="zh-CN"/>
              </w:rPr>
              <w:t>Resolution </w:t>
            </w:r>
            <w:r w:rsidRPr="00AF457C">
              <w:rPr>
                <w:rFonts w:ascii="TimesNewRomanPSMT" w:hAnsi="TimesNewRomanPSMT" w:cs="TimesNewRomanPSMT"/>
                <w:b/>
                <w:bCs/>
                <w:color w:val="000000" w:themeColor="text1"/>
                <w:sz w:val="18"/>
                <w:szCs w:val="18"/>
                <w:lang w:val="en-US" w:eastAsia="zh-CN"/>
              </w:rPr>
              <w:t>32 (WRC</w:t>
            </w:r>
            <w:r w:rsidRPr="00AF457C">
              <w:rPr>
                <w:rFonts w:ascii="TimesNewRomanPSMT" w:hAnsi="TimesNewRomanPSMT" w:cs="TimesNewRomanPSMT"/>
                <w:b/>
                <w:bCs/>
                <w:color w:val="000000" w:themeColor="text1"/>
                <w:sz w:val="18"/>
                <w:szCs w:val="18"/>
                <w:lang w:val="en-US" w:eastAsia="zh-CN"/>
              </w:rPr>
              <w:noBreakHyphen/>
              <w:t>19)</w:t>
            </w:r>
          </w:p>
          <w:p w14:paraId="6C25DE9E" w14:textId="77777777" w:rsidR="00B82936" w:rsidRPr="00AF457C" w:rsidRDefault="00B82936" w:rsidP="008E5DEE">
            <w:pPr>
              <w:spacing w:before="40" w:after="40"/>
              <w:ind w:left="340"/>
              <w:rPr>
                <w:sz w:val="18"/>
                <w:szCs w:val="18"/>
                <w:lang w:val="en-US"/>
              </w:rPr>
            </w:pPr>
            <w:r w:rsidRPr="00AF457C">
              <w:rPr>
                <w:sz w:val="18"/>
                <w:szCs w:val="18"/>
                <w:lang w:val="en-US"/>
              </w:rPr>
              <w:t>Whenever the assignment is changed in any of its basic characteristics (except for a change under A.1.a), the date to be given shall be that of the latest change (actual or foreseen, as appropriate)</w:t>
            </w:r>
          </w:p>
          <w:p w14:paraId="03DA3E53" w14:textId="5340E18F" w:rsidR="00B82936" w:rsidRPr="00AF457C" w:rsidRDefault="00B82936" w:rsidP="008E5DEE">
            <w:pPr>
              <w:spacing w:before="40" w:after="40"/>
              <w:ind w:left="340"/>
              <w:rPr>
                <w:sz w:val="18"/>
                <w:szCs w:val="18"/>
                <w:lang w:val="en-US"/>
              </w:rPr>
            </w:pPr>
            <w:r w:rsidRPr="00AF457C">
              <w:rPr>
                <w:sz w:val="18"/>
                <w:szCs w:val="18"/>
                <w:lang w:val="en-US"/>
              </w:rPr>
              <w:t>Required only for notification and, in the case of Appendices </w:t>
            </w:r>
            <w:r w:rsidRPr="00AF457C">
              <w:rPr>
                <w:rStyle w:val="Appref"/>
                <w:b/>
                <w:bCs/>
                <w:sz w:val="18"/>
                <w:szCs w:val="18"/>
                <w:lang w:val="en-US"/>
              </w:rPr>
              <w:t>30</w:t>
            </w:r>
            <w:r w:rsidRPr="00AF457C">
              <w:rPr>
                <w:sz w:val="18"/>
                <w:szCs w:val="18"/>
                <w:lang w:val="en-US"/>
              </w:rPr>
              <w:t xml:space="preserve"> and </w:t>
            </w:r>
            <w:r w:rsidRPr="00AF457C">
              <w:rPr>
                <w:rStyle w:val="Appref"/>
                <w:b/>
                <w:bCs/>
                <w:sz w:val="18"/>
                <w:szCs w:val="18"/>
                <w:lang w:val="en-US"/>
              </w:rPr>
              <w:t>30A</w:t>
            </w:r>
            <w:r w:rsidRPr="00AF457C">
              <w:rPr>
                <w:sz w:val="18"/>
                <w:szCs w:val="18"/>
                <w:lang w:val="en-US"/>
              </w:rPr>
              <w:t>, also for simultaneous submissions for modifications to the Region 2 Plan or entry into the Regions 1 and 3 List under Article 4 and notification under Article 5, and, in the case of Appendix </w:t>
            </w:r>
            <w:r w:rsidRPr="00AF457C">
              <w:rPr>
                <w:rStyle w:val="Appref"/>
                <w:b/>
                <w:bCs/>
                <w:sz w:val="18"/>
                <w:szCs w:val="18"/>
                <w:lang w:val="en-US"/>
              </w:rPr>
              <w:t>30B</w:t>
            </w:r>
            <w:r w:rsidRPr="00AF457C">
              <w:rPr>
                <w:sz w:val="18"/>
                <w:szCs w:val="18"/>
                <w:lang w:val="en-US"/>
              </w:rPr>
              <w:t xml:space="preserve">, also for simultaneous submissions for entry into the List under </w:t>
            </w:r>
            <w:r w:rsidRPr="00AF457C">
              <w:rPr>
                <w:rFonts w:eastAsia="SimSun"/>
                <w:sz w:val="18"/>
                <w:szCs w:val="18"/>
                <w:lang w:val="en-US" w:eastAsia="zh-CN"/>
              </w:rPr>
              <w:t>§ </w:t>
            </w:r>
            <w:r w:rsidRPr="00AF457C">
              <w:rPr>
                <w:sz w:val="18"/>
                <w:szCs w:val="18"/>
                <w:lang w:val="en-US"/>
              </w:rPr>
              <w:t>6.17 and notification under § 8.1</w:t>
            </w:r>
            <w:ins w:id="49" w:author="Author" w:date="2023-07-10T16:41:00Z">
              <w:r w:rsidR="002C72C1" w:rsidRPr="00AF457C">
                <w:rPr>
                  <w:sz w:val="18"/>
                  <w:szCs w:val="18"/>
                </w:rPr>
                <w:t xml:space="preserve">, and, in the case of Appendix </w:t>
              </w:r>
              <w:r w:rsidR="002C72C1" w:rsidRPr="00AF457C">
                <w:rPr>
                  <w:b/>
                  <w:bCs/>
                  <w:sz w:val="18"/>
                  <w:szCs w:val="18"/>
                </w:rPr>
                <w:t>30B</w:t>
              </w:r>
              <w:r w:rsidR="002C72C1" w:rsidRPr="00AF457C">
                <w:rPr>
                  <w:sz w:val="18"/>
                  <w:szCs w:val="18"/>
                </w:rPr>
                <w:t xml:space="preserve"> ESIM, also for simultaneous submissions for entry in the Appendix </w:t>
              </w:r>
              <w:r w:rsidR="002C72C1" w:rsidRPr="00AF457C">
                <w:rPr>
                  <w:b/>
                  <w:bCs/>
                  <w:sz w:val="18"/>
                  <w:szCs w:val="18"/>
                </w:rPr>
                <w:t>30B</w:t>
              </w:r>
              <w:r w:rsidR="002C72C1" w:rsidRPr="00AF457C">
                <w:rPr>
                  <w:sz w:val="18"/>
                  <w:szCs w:val="18"/>
                </w:rPr>
                <w:t xml:space="preserve"> ESIM List and notification under Section A and Section B, respectively, of Part 1 to Annex 1 of Draft New Resolution </w:t>
              </w:r>
            </w:ins>
            <w:ins w:id="50" w:author="Author" w:date="2023-07-10T16:59:00Z">
              <w:r w:rsidR="002C72C1" w:rsidRPr="00AF457C">
                <w:rPr>
                  <w:b/>
                  <w:bCs/>
                  <w:sz w:val="18"/>
                  <w:szCs w:val="18"/>
                </w:rPr>
                <w:t>[EUR-A115-ESIM-13GHZ] (WRC-23)</w:t>
              </w:r>
            </w:ins>
          </w:p>
        </w:tc>
        <w:tc>
          <w:tcPr>
            <w:tcW w:w="799" w:type="dxa"/>
            <w:tcBorders>
              <w:top w:val="nil"/>
              <w:left w:val="double" w:sz="4" w:space="0" w:color="auto"/>
              <w:bottom w:val="single" w:sz="4" w:space="0" w:color="auto"/>
              <w:right w:val="single" w:sz="4" w:space="0" w:color="auto"/>
            </w:tcBorders>
            <w:vAlign w:val="center"/>
          </w:tcPr>
          <w:p w14:paraId="6695B16B"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17C449B7"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604C9DE9"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7652E8D4"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hideMark/>
          </w:tcPr>
          <w:p w14:paraId="65BB1083"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hideMark/>
          </w:tcPr>
          <w:p w14:paraId="54756966"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hideMark/>
          </w:tcPr>
          <w:p w14:paraId="375958E7"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c>
          <w:tcPr>
            <w:tcW w:w="1220" w:type="dxa"/>
            <w:tcBorders>
              <w:top w:val="nil"/>
              <w:left w:val="nil"/>
              <w:bottom w:val="single" w:sz="4" w:space="0" w:color="auto"/>
              <w:right w:val="single" w:sz="4" w:space="0" w:color="auto"/>
            </w:tcBorders>
            <w:vAlign w:val="center"/>
            <w:hideMark/>
          </w:tcPr>
          <w:p w14:paraId="79B47081"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c>
          <w:tcPr>
            <w:tcW w:w="709" w:type="dxa"/>
            <w:tcBorders>
              <w:top w:val="nil"/>
              <w:left w:val="nil"/>
              <w:bottom w:val="single" w:sz="4" w:space="0" w:color="auto"/>
              <w:right w:val="double" w:sz="6" w:space="0" w:color="auto"/>
            </w:tcBorders>
            <w:vAlign w:val="center"/>
            <w:hideMark/>
          </w:tcPr>
          <w:p w14:paraId="1A4CF5DC"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c>
          <w:tcPr>
            <w:tcW w:w="1026" w:type="dxa"/>
            <w:tcBorders>
              <w:top w:val="nil"/>
              <w:left w:val="nil"/>
              <w:bottom w:val="single" w:sz="4" w:space="0" w:color="auto"/>
              <w:right w:val="double" w:sz="6" w:space="0" w:color="auto"/>
            </w:tcBorders>
            <w:hideMark/>
          </w:tcPr>
          <w:p w14:paraId="1580A91B"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A.2.a</w:t>
            </w:r>
          </w:p>
        </w:tc>
        <w:tc>
          <w:tcPr>
            <w:tcW w:w="608" w:type="dxa"/>
            <w:tcBorders>
              <w:top w:val="nil"/>
              <w:left w:val="nil"/>
              <w:bottom w:val="single" w:sz="4" w:space="0" w:color="auto"/>
              <w:right w:val="single" w:sz="12" w:space="0" w:color="auto"/>
            </w:tcBorders>
            <w:vAlign w:val="center"/>
            <w:hideMark/>
          </w:tcPr>
          <w:p w14:paraId="03E41C6C"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r>
      <w:tr w:rsidR="00B82936" w:rsidRPr="00AF457C" w14:paraId="00C2C8E8" w14:textId="77777777" w:rsidTr="002C72C1">
        <w:trPr>
          <w:jc w:val="center"/>
        </w:trPr>
        <w:tc>
          <w:tcPr>
            <w:tcW w:w="1178" w:type="dxa"/>
            <w:tcBorders>
              <w:top w:val="nil"/>
              <w:left w:val="single" w:sz="12" w:space="0" w:color="auto"/>
              <w:bottom w:val="single" w:sz="4" w:space="0" w:color="auto"/>
              <w:right w:val="double" w:sz="6" w:space="0" w:color="auto"/>
            </w:tcBorders>
            <w:hideMark/>
          </w:tcPr>
          <w:p w14:paraId="175480AC"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color w:val="000000" w:themeColor="text1"/>
                <w:sz w:val="18"/>
                <w:szCs w:val="18"/>
                <w:lang w:val="en-US"/>
              </w:rPr>
              <w:t>A.2.b</w:t>
            </w:r>
          </w:p>
        </w:tc>
        <w:tc>
          <w:tcPr>
            <w:tcW w:w="8012" w:type="dxa"/>
            <w:tcBorders>
              <w:top w:val="nil"/>
              <w:left w:val="nil"/>
              <w:bottom w:val="single" w:sz="4" w:space="0" w:color="auto"/>
              <w:right w:val="double" w:sz="4" w:space="0" w:color="auto"/>
            </w:tcBorders>
            <w:hideMark/>
          </w:tcPr>
          <w:p w14:paraId="1FD913BD" w14:textId="77777777" w:rsidR="00B82936" w:rsidRPr="00AF457C" w:rsidRDefault="00B82936" w:rsidP="008E5DEE">
            <w:pPr>
              <w:spacing w:before="40" w:after="40"/>
              <w:ind w:left="170"/>
              <w:rPr>
                <w:sz w:val="18"/>
                <w:szCs w:val="18"/>
                <w:lang w:val="en-US"/>
              </w:rPr>
            </w:pPr>
            <w:r w:rsidRPr="00AF457C">
              <w:rPr>
                <w:color w:val="000000" w:themeColor="text1"/>
                <w:sz w:val="18"/>
                <w:szCs w:val="18"/>
                <w:lang w:val="en-US"/>
              </w:rPr>
              <w:t xml:space="preserve">for a </w:t>
            </w:r>
            <w:r w:rsidRPr="00AF457C">
              <w:rPr>
                <w:sz w:val="18"/>
                <w:szCs w:val="18"/>
                <w:lang w:val="en-US"/>
              </w:rPr>
              <w:t>space</w:t>
            </w:r>
            <w:r w:rsidRPr="00AF457C">
              <w:rPr>
                <w:color w:val="000000" w:themeColor="text1"/>
                <w:sz w:val="18"/>
                <w:szCs w:val="18"/>
                <w:lang w:val="en-US"/>
              </w:rPr>
              <w:t xml:space="preserve"> station, the period of validity of the frequency assignments (see Resolution </w:t>
            </w:r>
            <w:r w:rsidRPr="00AF457C">
              <w:rPr>
                <w:b/>
                <w:bCs/>
                <w:color w:val="000000" w:themeColor="text1"/>
                <w:sz w:val="18"/>
                <w:szCs w:val="18"/>
                <w:lang w:val="en-US"/>
              </w:rPr>
              <w:t>4 (Rev.WRC</w:t>
            </w:r>
            <w:r w:rsidRPr="00AF457C">
              <w:rPr>
                <w:b/>
                <w:bCs/>
                <w:color w:val="000000" w:themeColor="text1"/>
                <w:sz w:val="18"/>
                <w:szCs w:val="18"/>
                <w:lang w:val="en-US"/>
              </w:rPr>
              <w:noBreakHyphen/>
              <w:t xml:space="preserve">03) </w:t>
            </w:r>
            <w:r w:rsidRPr="00AF457C">
              <w:rPr>
                <w:color w:val="000000" w:themeColor="text1"/>
                <w:sz w:val="18"/>
                <w:szCs w:val="18"/>
                <w:lang w:val="en-US"/>
              </w:rPr>
              <w:t>and Resolution</w:t>
            </w:r>
            <w:r w:rsidRPr="00AF457C">
              <w:rPr>
                <w:color w:val="000000" w:themeColor="text1"/>
                <w:sz w:val="18"/>
                <w:szCs w:val="18"/>
                <w:lang w:val="en-US" w:eastAsia="zh-CN"/>
              </w:rPr>
              <w:t xml:space="preserve"> </w:t>
            </w:r>
            <w:r w:rsidRPr="00AF457C">
              <w:rPr>
                <w:b/>
                <w:bCs/>
                <w:color w:val="000000" w:themeColor="text1"/>
                <w:sz w:val="18"/>
                <w:szCs w:val="18"/>
                <w:lang w:val="en-US" w:eastAsia="zh-CN"/>
              </w:rPr>
              <w:t>32</w:t>
            </w:r>
            <w:r w:rsidRPr="00AF457C">
              <w:t> </w:t>
            </w:r>
            <w:r w:rsidRPr="00AF457C">
              <w:rPr>
                <w:b/>
                <w:color w:val="000000" w:themeColor="text1"/>
                <w:sz w:val="18"/>
                <w:szCs w:val="18"/>
                <w:lang w:val="en-US" w:eastAsia="zh-CN"/>
              </w:rPr>
              <w:t>(WRC</w:t>
            </w:r>
            <w:r w:rsidRPr="00AF457C">
              <w:rPr>
                <w:b/>
                <w:color w:val="000000" w:themeColor="text1"/>
                <w:sz w:val="18"/>
                <w:szCs w:val="18"/>
                <w:lang w:val="en-US"/>
              </w:rPr>
              <w:noBreakHyphen/>
            </w:r>
            <w:r w:rsidRPr="00AF457C">
              <w:rPr>
                <w:b/>
                <w:color w:val="000000" w:themeColor="text1"/>
                <w:sz w:val="18"/>
                <w:szCs w:val="18"/>
                <w:lang w:val="en-US" w:eastAsia="zh-CN"/>
              </w:rPr>
              <w:t>19)</w:t>
            </w:r>
            <w:r w:rsidRPr="00AF457C">
              <w:rPr>
                <w:bCs/>
                <w:color w:val="000000" w:themeColor="text1"/>
                <w:sz w:val="18"/>
                <w:szCs w:val="18"/>
                <w:lang w:val="en-US" w:eastAsia="zh-CN"/>
              </w:rPr>
              <w:t>, as appropriate</w:t>
            </w:r>
            <w:r w:rsidRPr="00AF457C">
              <w:rPr>
                <w:color w:val="000000" w:themeColor="text1"/>
                <w:sz w:val="18"/>
                <w:szCs w:val="18"/>
                <w:lang w:val="en-US"/>
              </w:rPr>
              <w:t>)</w:t>
            </w:r>
          </w:p>
        </w:tc>
        <w:tc>
          <w:tcPr>
            <w:tcW w:w="799" w:type="dxa"/>
            <w:tcBorders>
              <w:top w:val="nil"/>
              <w:left w:val="double" w:sz="4" w:space="0" w:color="auto"/>
              <w:bottom w:val="single" w:sz="4" w:space="0" w:color="auto"/>
              <w:right w:val="single" w:sz="4" w:space="0" w:color="auto"/>
            </w:tcBorders>
            <w:vAlign w:val="center"/>
          </w:tcPr>
          <w:p w14:paraId="65D6F78D"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02E3B76A"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75001327"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b/>
                <w:bCs/>
                <w:color w:val="000000" w:themeColor="text1"/>
                <w:sz w:val="18"/>
                <w:szCs w:val="18"/>
                <w:lang w:val="en-US"/>
              </w:rPr>
              <w:t>X</w:t>
            </w:r>
          </w:p>
        </w:tc>
        <w:tc>
          <w:tcPr>
            <w:tcW w:w="799" w:type="dxa"/>
            <w:tcBorders>
              <w:top w:val="nil"/>
              <w:left w:val="nil"/>
              <w:bottom w:val="single" w:sz="4" w:space="0" w:color="auto"/>
              <w:right w:val="single" w:sz="4" w:space="0" w:color="auto"/>
            </w:tcBorders>
            <w:vAlign w:val="center"/>
            <w:hideMark/>
          </w:tcPr>
          <w:p w14:paraId="1EEBC179"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b/>
                <w:bCs/>
                <w:color w:val="000000" w:themeColor="text1"/>
                <w:sz w:val="18"/>
                <w:szCs w:val="18"/>
                <w:lang w:val="en-US"/>
              </w:rPr>
              <w:t>X</w:t>
            </w:r>
          </w:p>
        </w:tc>
        <w:tc>
          <w:tcPr>
            <w:tcW w:w="799" w:type="dxa"/>
            <w:tcBorders>
              <w:top w:val="nil"/>
              <w:left w:val="nil"/>
              <w:bottom w:val="single" w:sz="4" w:space="0" w:color="auto"/>
              <w:right w:val="single" w:sz="4" w:space="0" w:color="auto"/>
            </w:tcBorders>
            <w:vAlign w:val="center"/>
            <w:hideMark/>
          </w:tcPr>
          <w:p w14:paraId="556A0490"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b/>
                <w:bCs/>
                <w:color w:val="000000" w:themeColor="text1"/>
                <w:sz w:val="18"/>
                <w:szCs w:val="18"/>
                <w:lang w:val="en-US"/>
              </w:rPr>
              <w:t>X</w:t>
            </w:r>
          </w:p>
        </w:tc>
        <w:tc>
          <w:tcPr>
            <w:tcW w:w="799" w:type="dxa"/>
            <w:tcBorders>
              <w:top w:val="nil"/>
              <w:left w:val="nil"/>
              <w:bottom w:val="single" w:sz="4" w:space="0" w:color="auto"/>
              <w:right w:val="single" w:sz="4" w:space="0" w:color="auto"/>
            </w:tcBorders>
            <w:vAlign w:val="center"/>
          </w:tcPr>
          <w:p w14:paraId="5F3DFEB3"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6860F291"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1220" w:type="dxa"/>
            <w:tcBorders>
              <w:top w:val="nil"/>
              <w:left w:val="nil"/>
              <w:bottom w:val="single" w:sz="4" w:space="0" w:color="auto"/>
              <w:right w:val="single" w:sz="4" w:space="0" w:color="auto"/>
            </w:tcBorders>
            <w:vAlign w:val="center"/>
          </w:tcPr>
          <w:p w14:paraId="6A4680D6"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09" w:type="dxa"/>
            <w:tcBorders>
              <w:top w:val="nil"/>
              <w:left w:val="nil"/>
              <w:bottom w:val="single" w:sz="4" w:space="0" w:color="auto"/>
              <w:right w:val="double" w:sz="6" w:space="0" w:color="auto"/>
            </w:tcBorders>
            <w:vAlign w:val="center"/>
          </w:tcPr>
          <w:p w14:paraId="2DC97B9E"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1026" w:type="dxa"/>
            <w:tcBorders>
              <w:top w:val="nil"/>
              <w:left w:val="nil"/>
              <w:bottom w:val="single" w:sz="4" w:space="0" w:color="auto"/>
              <w:right w:val="double" w:sz="6" w:space="0" w:color="auto"/>
            </w:tcBorders>
            <w:hideMark/>
          </w:tcPr>
          <w:p w14:paraId="25982920"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color w:val="000000" w:themeColor="text1"/>
                <w:sz w:val="18"/>
                <w:szCs w:val="18"/>
                <w:lang w:val="en-US"/>
              </w:rPr>
              <w:t>A.2.b</w:t>
            </w:r>
          </w:p>
        </w:tc>
        <w:tc>
          <w:tcPr>
            <w:tcW w:w="608" w:type="dxa"/>
            <w:tcBorders>
              <w:top w:val="nil"/>
              <w:left w:val="nil"/>
              <w:bottom w:val="single" w:sz="4" w:space="0" w:color="auto"/>
              <w:right w:val="single" w:sz="12" w:space="0" w:color="auto"/>
            </w:tcBorders>
            <w:vAlign w:val="center"/>
          </w:tcPr>
          <w:p w14:paraId="596E8A76" w14:textId="77777777" w:rsidR="00B82936" w:rsidRPr="00AF457C" w:rsidRDefault="00B82936" w:rsidP="008E5DEE">
            <w:pPr>
              <w:spacing w:before="40" w:after="40"/>
              <w:jc w:val="center"/>
              <w:rPr>
                <w:rFonts w:asciiTheme="majorBidi" w:hAnsiTheme="majorBidi" w:cstheme="majorBidi"/>
                <w:b/>
                <w:bCs/>
                <w:sz w:val="18"/>
                <w:szCs w:val="18"/>
                <w:lang w:val="en-US"/>
              </w:rPr>
            </w:pPr>
          </w:p>
        </w:tc>
      </w:tr>
      <w:tr w:rsidR="00B82936" w:rsidRPr="00AF457C" w14:paraId="6BC892EA" w14:textId="77777777" w:rsidTr="002C72C1">
        <w:trPr>
          <w:jc w:val="center"/>
        </w:trPr>
        <w:tc>
          <w:tcPr>
            <w:tcW w:w="1178" w:type="dxa"/>
            <w:tcBorders>
              <w:top w:val="nil"/>
              <w:left w:val="single" w:sz="12" w:space="0" w:color="auto"/>
              <w:bottom w:val="single" w:sz="4" w:space="0" w:color="auto"/>
              <w:right w:val="double" w:sz="6" w:space="0" w:color="auto"/>
            </w:tcBorders>
          </w:tcPr>
          <w:p w14:paraId="4BA21F4F"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A.2.c</w:t>
            </w:r>
          </w:p>
        </w:tc>
        <w:tc>
          <w:tcPr>
            <w:tcW w:w="8012" w:type="dxa"/>
            <w:tcBorders>
              <w:top w:val="nil"/>
              <w:left w:val="nil"/>
              <w:bottom w:val="single" w:sz="4" w:space="0" w:color="auto"/>
              <w:right w:val="double" w:sz="4" w:space="0" w:color="auto"/>
            </w:tcBorders>
          </w:tcPr>
          <w:p w14:paraId="2597E7ED" w14:textId="77777777" w:rsidR="00B82936" w:rsidRPr="00AF457C" w:rsidRDefault="00B82936" w:rsidP="008E5DEE">
            <w:pPr>
              <w:spacing w:before="40" w:after="40"/>
              <w:ind w:left="170"/>
              <w:rPr>
                <w:sz w:val="18"/>
                <w:szCs w:val="18"/>
                <w:lang w:val="en-US"/>
              </w:rPr>
            </w:pPr>
            <w:r w:rsidRPr="00AF457C">
              <w:rPr>
                <w:sz w:val="18"/>
                <w:szCs w:val="18"/>
              </w:rPr>
              <w:t>the date (actual or foreseen, as appropriate) on which reception of the frequency band begins or on which any of the basic characteristics are modified</w:t>
            </w:r>
          </w:p>
        </w:tc>
        <w:tc>
          <w:tcPr>
            <w:tcW w:w="799" w:type="dxa"/>
            <w:tcBorders>
              <w:top w:val="nil"/>
              <w:left w:val="double" w:sz="4" w:space="0" w:color="auto"/>
              <w:bottom w:val="single" w:sz="4" w:space="0" w:color="auto"/>
              <w:right w:val="single" w:sz="4" w:space="0" w:color="auto"/>
            </w:tcBorders>
            <w:vAlign w:val="center"/>
          </w:tcPr>
          <w:p w14:paraId="4FA94650"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2BFB5563"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4078723"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0FD83132"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73E3F8B8"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0BC99578"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4F77E25A"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1220" w:type="dxa"/>
            <w:tcBorders>
              <w:top w:val="nil"/>
              <w:left w:val="nil"/>
              <w:bottom w:val="single" w:sz="4" w:space="0" w:color="auto"/>
              <w:right w:val="single" w:sz="4" w:space="0" w:color="auto"/>
            </w:tcBorders>
            <w:vAlign w:val="center"/>
          </w:tcPr>
          <w:p w14:paraId="453374A8"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09" w:type="dxa"/>
            <w:tcBorders>
              <w:top w:val="nil"/>
              <w:left w:val="nil"/>
              <w:bottom w:val="single" w:sz="4" w:space="0" w:color="auto"/>
              <w:right w:val="double" w:sz="6" w:space="0" w:color="auto"/>
            </w:tcBorders>
            <w:vAlign w:val="center"/>
          </w:tcPr>
          <w:p w14:paraId="620F2254"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1026" w:type="dxa"/>
            <w:tcBorders>
              <w:top w:val="nil"/>
              <w:left w:val="nil"/>
              <w:bottom w:val="single" w:sz="4" w:space="0" w:color="auto"/>
              <w:right w:val="double" w:sz="6" w:space="0" w:color="auto"/>
            </w:tcBorders>
          </w:tcPr>
          <w:p w14:paraId="79A4CD6C"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A.2.c</w:t>
            </w:r>
          </w:p>
        </w:tc>
        <w:tc>
          <w:tcPr>
            <w:tcW w:w="608" w:type="dxa"/>
            <w:tcBorders>
              <w:top w:val="nil"/>
              <w:left w:val="nil"/>
              <w:bottom w:val="single" w:sz="4" w:space="0" w:color="auto"/>
              <w:right w:val="single" w:sz="12" w:space="0" w:color="auto"/>
            </w:tcBorders>
            <w:vAlign w:val="center"/>
          </w:tcPr>
          <w:p w14:paraId="4269B16E"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X</w:t>
            </w:r>
          </w:p>
        </w:tc>
      </w:tr>
      <w:tr w:rsidR="00B82936" w:rsidRPr="00AF457C" w14:paraId="47450C42" w14:textId="77777777" w:rsidTr="002C72C1">
        <w:trPr>
          <w:jc w:val="center"/>
        </w:trPr>
        <w:tc>
          <w:tcPr>
            <w:tcW w:w="1178" w:type="dxa"/>
            <w:tcBorders>
              <w:top w:val="single" w:sz="12" w:space="0" w:color="auto"/>
              <w:left w:val="single" w:sz="12" w:space="0" w:color="auto"/>
              <w:bottom w:val="single" w:sz="4" w:space="0" w:color="auto"/>
              <w:right w:val="double" w:sz="6" w:space="0" w:color="auto"/>
            </w:tcBorders>
            <w:hideMark/>
          </w:tcPr>
          <w:p w14:paraId="08B8FF91" w14:textId="1D6AC429" w:rsidR="00B82936" w:rsidRPr="00AF457C" w:rsidRDefault="008244C5"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012" w:type="dxa"/>
            <w:tcBorders>
              <w:top w:val="single" w:sz="12" w:space="0" w:color="auto"/>
              <w:left w:val="nil"/>
              <w:bottom w:val="single" w:sz="4" w:space="0" w:color="auto"/>
              <w:right w:val="double" w:sz="4" w:space="0" w:color="auto"/>
            </w:tcBorders>
            <w:hideMark/>
          </w:tcPr>
          <w:p w14:paraId="3C310829" w14:textId="78E4C3D0" w:rsidR="00B82936" w:rsidRPr="00AF457C" w:rsidRDefault="008244C5"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rPr>
              <w:t>…</w:t>
            </w:r>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4012E65C" w14:textId="77777777" w:rsidR="00B82936" w:rsidRPr="00AF457C" w:rsidRDefault="00B82936" w:rsidP="008E5DEE">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301C2C9E" w14:textId="2064D002" w:rsidR="00B82936" w:rsidRPr="00AF457C" w:rsidRDefault="008244C5"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43E87108" w14:textId="30A9D883" w:rsidR="00B82936" w:rsidRPr="00AF457C" w:rsidRDefault="008244C5"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r>
      <w:tr w:rsidR="00B82936" w:rsidRPr="00AF457C" w14:paraId="1E6C81CE" w14:textId="77777777" w:rsidTr="002C72C1">
        <w:trPr>
          <w:jc w:val="center"/>
        </w:trPr>
        <w:tc>
          <w:tcPr>
            <w:tcW w:w="1178" w:type="dxa"/>
            <w:tcBorders>
              <w:top w:val="single" w:sz="12" w:space="0" w:color="auto"/>
              <w:left w:val="single" w:sz="12" w:space="0" w:color="auto"/>
              <w:bottom w:val="single" w:sz="4" w:space="0" w:color="auto"/>
              <w:right w:val="double" w:sz="6" w:space="0" w:color="auto"/>
            </w:tcBorders>
            <w:hideMark/>
          </w:tcPr>
          <w:p w14:paraId="49A1FA66"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A.13</w:t>
            </w:r>
          </w:p>
        </w:tc>
        <w:tc>
          <w:tcPr>
            <w:tcW w:w="8012" w:type="dxa"/>
            <w:tcBorders>
              <w:top w:val="single" w:sz="12" w:space="0" w:color="auto"/>
              <w:left w:val="nil"/>
              <w:bottom w:val="single" w:sz="4" w:space="0" w:color="auto"/>
              <w:right w:val="double" w:sz="4" w:space="0" w:color="auto"/>
            </w:tcBorders>
            <w:hideMark/>
          </w:tcPr>
          <w:p w14:paraId="6610011B"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rPr>
              <w:t>REFERENCES TO THE PUBLISHED SPECIAL SECTIONS OF THE BUREAU'S INTERNATIONAL FREQUENCY INFORMATION CIRCULAR (see the Preface)</w:t>
            </w:r>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vAlign w:val="center"/>
          </w:tcPr>
          <w:p w14:paraId="0F0751C9" w14:textId="77777777" w:rsidR="00B82936" w:rsidRPr="00AF457C" w:rsidRDefault="00B82936" w:rsidP="008E5DEE">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26D951DB"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rPr>
              <w:t>A.13</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7A25FD1F"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r>
      <w:tr w:rsidR="00B82936" w:rsidRPr="00AF457C" w14:paraId="100BD71F" w14:textId="77777777" w:rsidTr="002C72C1">
        <w:trPr>
          <w:cantSplit/>
          <w:jc w:val="center"/>
        </w:trPr>
        <w:tc>
          <w:tcPr>
            <w:tcW w:w="1178" w:type="dxa"/>
            <w:tcBorders>
              <w:top w:val="nil"/>
              <w:left w:val="single" w:sz="12" w:space="0" w:color="auto"/>
              <w:bottom w:val="single" w:sz="4" w:space="0" w:color="auto"/>
              <w:right w:val="double" w:sz="6" w:space="0" w:color="auto"/>
            </w:tcBorders>
          </w:tcPr>
          <w:p w14:paraId="43BC72E9" w14:textId="2378292A" w:rsidR="00B82936" w:rsidRPr="00AF457C" w:rsidRDefault="00716C29" w:rsidP="008E5DEE">
            <w:pPr>
              <w:tabs>
                <w:tab w:val="left" w:pos="720"/>
              </w:tabs>
              <w:overflowPunct/>
              <w:autoSpaceDE/>
              <w:adjustRightInd/>
              <w:spacing w:before="40" w:after="40"/>
              <w:rPr>
                <w:rFonts w:asciiTheme="majorBidi" w:hAnsiTheme="majorBidi" w:cstheme="majorBidi"/>
                <w:sz w:val="16"/>
                <w:szCs w:val="16"/>
                <w:lang w:val="en-US"/>
              </w:rPr>
            </w:pPr>
            <w:r w:rsidRPr="00AF457C">
              <w:rPr>
                <w:rFonts w:asciiTheme="majorBidi" w:hAnsiTheme="majorBidi" w:cstheme="majorBidi"/>
                <w:sz w:val="18"/>
                <w:szCs w:val="18"/>
                <w:lang w:eastAsia="zh-CN"/>
              </w:rPr>
              <w:t>…</w:t>
            </w:r>
          </w:p>
        </w:tc>
        <w:tc>
          <w:tcPr>
            <w:tcW w:w="8012" w:type="dxa"/>
            <w:tcBorders>
              <w:top w:val="nil"/>
              <w:left w:val="nil"/>
              <w:bottom w:val="single" w:sz="4" w:space="0" w:color="auto"/>
              <w:right w:val="double" w:sz="4" w:space="0" w:color="auto"/>
            </w:tcBorders>
          </w:tcPr>
          <w:p w14:paraId="2F911B87" w14:textId="7E313490" w:rsidR="00B82936" w:rsidRPr="00AF457C" w:rsidRDefault="00716C29" w:rsidP="008E5DEE">
            <w:pPr>
              <w:spacing w:before="40" w:after="40"/>
              <w:ind w:left="170"/>
              <w:rPr>
                <w:rFonts w:asciiTheme="majorBidi" w:hAnsiTheme="majorBidi" w:cstheme="majorBidi"/>
                <w:sz w:val="16"/>
                <w:szCs w:val="16"/>
                <w:lang w:val="en-US"/>
              </w:rPr>
            </w:pPr>
            <w:r w:rsidRPr="00AF457C">
              <w:rPr>
                <w:sz w:val="18"/>
                <w:szCs w:val="18"/>
              </w:rPr>
              <w:t>…</w:t>
            </w:r>
          </w:p>
        </w:tc>
        <w:tc>
          <w:tcPr>
            <w:tcW w:w="799" w:type="dxa"/>
            <w:tcBorders>
              <w:top w:val="nil"/>
              <w:left w:val="double" w:sz="4" w:space="0" w:color="auto"/>
              <w:bottom w:val="single" w:sz="4" w:space="0" w:color="auto"/>
              <w:right w:val="single" w:sz="4" w:space="0" w:color="auto"/>
            </w:tcBorders>
            <w:vAlign w:val="center"/>
          </w:tcPr>
          <w:p w14:paraId="6CD9DD70" w14:textId="6D1F81D5" w:rsidR="00B82936" w:rsidRPr="00AF457C" w:rsidRDefault="00716C29" w:rsidP="008E5DEE">
            <w:pPr>
              <w:spacing w:before="40" w:after="40"/>
              <w:jc w:val="center"/>
              <w:rPr>
                <w:rFonts w:asciiTheme="majorBidi" w:hAnsiTheme="majorBidi" w:cstheme="majorBidi"/>
                <w:sz w:val="16"/>
                <w:szCs w:val="16"/>
                <w:lang w:val="en-US"/>
              </w:rPr>
            </w:pPr>
            <w:r w:rsidRPr="00AF457C">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7D10F1E4" w14:textId="5C968CFC" w:rsidR="00B82936" w:rsidRPr="00AF457C" w:rsidRDefault="00716C29" w:rsidP="008E5DEE">
            <w:pPr>
              <w:spacing w:before="40" w:after="40"/>
              <w:jc w:val="center"/>
              <w:rPr>
                <w:rFonts w:asciiTheme="majorBidi" w:hAnsiTheme="majorBidi" w:cstheme="majorBidi"/>
                <w:sz w:val="16"/>
                <w:szCs w:val="16"/>
                <w:lang w:val="en-US"/>
              </w:rPr>
            </w:pPr>
            <w:r w:rsidRPr="00AF457C">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0E1CC0BA" w14:textId="12657BC2" w:rsidR="00B82936" w:rsidRPr="00AF457C" w:rsidRDefault="00716C29" w:rsidP="008E5DEE">
            <w:pPr>
              <w:spacing w:before="40" w:after="40"/>
              <w:jc w:val="center"/>
              <w:rPr>
                <w:rFonts w:asciiTheme="majorBidi" w:hAnsiTheme="majorBidi" w:cstheme="majorBidi"/>
                <w:sz w:val="16"/>
                <w:szCs w:val="16"/>
                <w:lang w:val="en-US"/>
              </w:rPr>
            </w:pPr>
            <w:r w:rsidRPr="00AF457C">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001A4DA8" w14:textId="771FEAB7" w:rsidR="00B82936" w:rsidRPr="00AF457C" w:rsidRDefault="00716C29"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0C21CE59" w14:textId="3F546302" w:rsidR="00B82936" w:rsidRPr="00AF457C" w:rsidRDefault="00716C29"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07F5D52C" w14:textId="1274AB48" w:rsidR="00B82936" w:rsidRPr="00AF457C" w:rsidRDefault="00716C29"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w:t>
            </w:r>
          </w:p>
        </w:tc>
        <w:tc>
          <w:tcPr>
            <w:tcW w:w="799" w:type="dxa"/>
            <w:tcBorders>
              <w:top w:val="nil"/>
              <w:left w:val="nil"/>
              <w:bottom w:val="single" w:sz="4" w:space="0" w:color="auto"/>
              <w:right w:val="single" w:sz="4" w:space="0" w:color="auto"/>
            </w:tcBorders>
            <w:vAlign w:val="center"/>
          </w:tcPr>
          <w:p w14:paraId="7CFFBA9C" w14:textId="157F5C8F" w:rsidR="00B82936" w:rsidRPr="00AF457C" w:rsidRDefault="00716C29"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w:t>
            </w:r>
          </w:p>
        </w:tc>
        <w:tc>
          <w:tcPr>
            <w:tcW w:w="1220" w:type="dxa"/>
            <w:tcBorders>
              <w:top w:val="nil"/>
              <w:left w:val="nil"/>
              <w:bottom w:val="single" w:sz="4" w:space="0" w:color="auto"/>
              <w:right w:val="single" w:sz="4" w:space="0" w:color="auto"/>
            </w:tcBorders>
            <w:vAlign w:val="center"/>
          </w:tcPr>
          <w:p w14:paraId="79A6E81C" w14:textId="14033091" w:rsidR="00B82936" w:rsidRPr="00AF457C" w:rsidRDefault="00716C29"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w:t>
            </w:r>
          </w:p>
        </w:tc>
        <w:tc>
          <w:tcPr>
            <w:tcW w:w="709" w:type="dxa"/>
            <w:tcBorders>
              <w:top w:val="nil"/>
              <w:left w:val="nil"/>
              <w:bottom w:val="single" w:sz="4" w:space="0" w:color="auto"/>
              <w:right w:val="double" w:sz="6" w:space="0" w:color="auto"/>
            </w:tcBorders>
            <w:vAlign w:val="center"/>
          </w:tcPr>
          <w:p w14:paraId="132373A2" w14:textId="2EBD48C4" w:rsidR="00B82936" w:rsidRPr="00AF457C" w:rsidRDefault="00716C29"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w:t>
            </w:r>
          </w:p>
        </w:tc>
        <w:tc>
          <w:tcPr>
            <w:tcW w:w="1026" w:type="dxa"/>
            <w:tcBorders>
              <w:top w:val="nil"/>
              <w:left w:val="nil"/>
              <w:bottom w:val="single" w:sz="4" w:space="0" w:color="auto"/>
              <w:right w:val="double" w:sz="6" w:space="0" w:color="auto"/>
            </w:tcBorders>
          </w:tcPr>
          <w:p w14:paraId="5217D243" w14:textId="2BD945D5" w:rsidR="00B82936" w:rsidRPr="00AF457C" w:rsidRDefault="00716C29"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w:t>
            </w:r>
          </w:p>
        </w:tc>
        <w:tc>
          <w:tcPr>
            <w:tcW w:w="608" w:type="dxa"/>
            <w:tcBorders>
              <w:top w:val="nil"/>
              <w:left w:val="nil"/>
              <w:bottom w:val="single" w:sz="4" w:space="0" w:color="auto"/>
              <w:right w:val="single" w:sz="12" w:space="0" w:color="auto"/>
            </w:tcBorders>
            <w:vAlign w:val="center"/>
          </w:tcPr>
          <w:p w14:paraId="76EA27F5" w14:textId="664AD4B1" w:rsidR="00B82936" w:rsidRPr="00AF457C" w:rsidRDefault="00716C29"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r>
      <w:tr w:rsidR="00B82936" w:rsidRPr="00AF457C" w14:paraId="735AF083" w14:textId="77777777" w:rsidTr="002C72C1">
        <w:trPr>
          <w:cantSplit/>
          <w:jc w:val="center"/>
        </w:trPr>
        <w:tc>
          <w:tcPr>
            <w:tcW w:w="1178" w:type="dxa"/>
            <w:tcBorders>
              <w:top w:val="nil"/>
              <w:left w:val="single" w:sz="12" w:space="0" w:color="auto"/>
              <w:bottom w:val="single" w:sz="4" w:space="0" w:color="auto"/>
              <w:right w:val="double" w:sz="6" w:space="0" w:color="auto"/>
            </w:tcBorders>
          </w:tcPr>
          <w:p w14:paraId="1094FF90"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6"/>
                <w:szCs w:val="16"/>
                <w:lang w:val="en-US"/>
              </w:rPr>
            </w:pPr>
            <w:r w:rsidRPr="00AF457C">
              <w:rPr>
                <w:rFonts w:asciiTheme="majorBidi" w:hAnsiTheme="majorBidi" w:cstheme="majorBidi"/>
                <w:sz w:val="18"/>
                <w:szCs w:val="18"/>
                <w:lang w:val="en-US" w:eastAsia="zh-CN"/>
              </w:rPr>
              <w:t>A.13.e</w:t>
            </w:r>
          </w:p>
        </w:tc>
        <w:tc>
          <w:tcPr>
            <w:tcW w:w="8012" w:type="dxa"/>
            <w:tcBorders>
              <w:top w:val="nil"/>
              <w:left w:val="nil"/>
              <w:bottom w:val="single" w:sz="4" w:space="0" w:color="auto"/>
              <w:right w:val="double" w:sz="4" w:space="0" w:color="auto"/>
            </w:tcBorders>
          </w:tcPr>
          <w:p w14:paraId="2708A75B" w14:textId="77777777" w:rsidR="00716C29" w:rsidRPr="00AF457C" w:rsidRDefault="00B82936" w:rsidP="00716C29">
            <w:pPr>
              <w:spacing w:before="40" w:after="40"/>
              <w:ind w:left="170"/>
              <w:rPr>
                <w:ins w:id="51" w:author="PVT" w:date="2023-06-08T18:42:00Z"/>
                <w:b/>
                <w:bCs/>
                <w:sz w:val="18"/>
                <w:szCs w:val="18"/>
              </w:rPr>
            </w:pPr>
            <w:r w:rsidRPr="00AF457C">
              <w:rPr>
                <w:sz w:val="18"/>
                <w:szCs w:val="18"/>
                <w:lang w:val="en-US"/>
              </w:rPr>
              <w:t>the reference and number of the information in accordance with Article 6 of Appendix </w:t>
            </w:r>
            <w:r w:rsidRPr="00AF457C">
              <w:rPr>
                <w:b/>
                <w:bCs/>
                <w:sz w:val="18"/>
                <w:szCs w:val="18"/>
                <w:lang w:val="en-US"/>
              </w:rPr>
              <w:t>30B</w:t>
            </w:r>
          </w:p>
          <w:p w14:paraId="3F1CFA99" w14:textId="120918EA" w:rsidR="00B82936" w:rsidRPr="00AF457C" w:rsidRDefault="00716C29" w:rsidP="00716C29">
            <w:pPr>
              <w:spacing w:before="40" w:after="40"/>
              <w:ind w:left="170"/>
              <w:rPr>
                <w:rFonts w:asciiTheme="majorBidi" w:hAnsiTheme="majorBidi" w:cstheme="majorBidi"/>
                <w:sz w:val="16"/>
                <w:szCs w:val="16"/>
                <w:lang w:val="en-US"/>
              </w:rPr>
            </w:pPr>
            <w:ins w:id="52" w:author="Author" w:date="2023-07-10T17:00:00Z">
              <w:r w:rsidRPr="00AF457C">
                <w:rPr>
                  <w:sz w:val="18"/>
                  <w:szCs w:val="18"/>
                </w:rPr>
                <w:t xml:space="preserve">For Appendix </w:t>
              </w:r>
              <w:r w:rsidRPr="00AF457C">
                <w:rPr>
                  <w:b/>
                  <w:bCs/>
                  <w:sz w:val="18"/>
                  <w:szCs w:val="18"/>
                </w:rPr>
                <w:t>30B</w:t>
              </w:r>
              <w:r w:rsidRPr="00AF457C">
                <w:rPr>
                  <w:sz w:val="18"/>
                  <w:szCs w:val="18"/>
                </w:rPr>
                <w:t xml:space="preserve"> ESIM, the reference and number of the information in accordance with Draft New Resolution </w:t>
              </w:r>
            </w:ins>
            <w:ins w:id="53" w:author="Author" w:date="2023-07-10T17:01:00Z">
              <w:r w:rsidRPr="00AF457C">
                <w:rPr>
                  <w:b/>
                  <w:bCs/>
                  <w:sz w:val="18"/>
                  <w:szCs w:val="18"/>
                </w:rPr>
                <w:t>[EUR-A115-ESIM-13GHZ] (WRC-23)</w:t>
              </w:r>
            </w:ins>
            <w:ins w:id="54" w:author="Author" w:date="2023-07-10T17:00:00Z">
              <w:r w:rsidRPr="00AF457C">
                <w:rPr>
                  <w:b/>
                  <w:bCs/>
                  <w:sz w:val="18"/>
                  <w:szCs w:val="18"/>
                </w:rPr>
                <w:t xml:space="preserve"> </w:t>
              </w:r>
              <w:r w:rsidRPr="00AF457C">
                <w:rPr>
                  <w:sz w:val="18"/>
                  <w:szCs w:val="18"/>
                </w:rPr>
                <w:t xml:space="preserve">and the reference to the supporting Appendix </w:t>
              </w:r>
              <w:r w:rsidRPr="00AF457C">
                <w:rPr>
                  <w:b/>
                  <w:bCs/>
                  <w:sz w:val="18"/>
                  <w:szCs w:val="18"/>
                </w:rPr>
                <w:t>30B</w:t>
              </w:r>
              <w:r w:rsidRPr="00AF457C">
                <w:rPr>
                  <w:sz w:val="18"/>
                  <w:szCs w:val="18"/>
                </w:rPr>
                <w:t xml:space="preserve"> assignment(s)</w:t>
              </w:r>
            </w:ins>
          </w:p>
        </w:tc>
        <w:tc>
          <w:tcPr>
            <w:tcW w:w="799" w:type="dxa"/>
            <w:tcBorders>
              <w:top w:val="nil"/>
              <w:left w:val="double" w:sz="4" w:space="0" w:color="auto"/>
              <w:bottom w:val="single" w:sz="4" w:space="0" w:color="auto"/>
              <w:right w:val="single" w:sz="4" w:space="0" w:color="auto"/>
            </w:tcBorders>
            <w:vAlign w:val="center"/>
          </w:tcPr>
          <w:p w14:paraId="55C69DC4" w14:textId="77777777" w:rsidR="00B82936" w:rsidRPr="00AF457C" w:rsidRDefault="00B82936" w:rsidP="008E5DEE">
            <w:pPr>
              <w:spacing w:before="40" w:after="40"/>
              <w:jc w:val="center"/>
              <w:rPr>
                <w:rFonts w:asciiTheme="majorBidi" w:hAnsiTheme="majorBidi" w:cstheme="majorBidi"/>
                <w:sz w:val="16"/>
                <w:szCs w:val="16"/>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3F9F4E68" w14:textId="77777777" w:rsidR="00B82936" w:rsidRPr="00AF457C" w:rsidRDefault="00B82936" w:rsidP="008E5DEE">
            <w:pPr>
              <w:spacing w:before="40" w:after="40"/>
              <w:jc w:val="center"/>
              <w:rPr>
                <w:rFonts w:asciiTheme="majorBidi" w:hAnsiTheme="majorBidi" w:cstheme="majorBidi"/>
                <w:sz w:val="16"/>
                <w:szCs w:val="16"/>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5D8FBC54" w14:textId="77777777" w:rsidR="00B82936" w:rsidRPr="00AF457C" w:rsidRDefault="00B82936" w:rsidP="008E5DEE">
            <w:pPr>
              <w:spacing w:before="40" w:after="40"/>
              <w:jc w:val="center"/>
              <w:rPr>
                <w:rFonts w:asciiTheme="majorBidi" w:hAnsiTheme="majorBidi" w:cstheme="majorBidi"/>
                <w:sz w:val="16"/>
                <w:szCs w:val="16"/>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6E38C678"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1322CF46"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99" w:type="dxa"/>
            <w:tcBorders>
              <w:top w:val="nil"/>
              <w:left w:val="nil"/>
              <w:bottom w:val="single" w:sz="4" w:space="0" w:color="auto"/>
              <w:right w:val="single" w:sz="4" w:space="0" w:color="auto"/>
            </w:tcBorders>
            <w:vAlign w:val="center"/>
          </w:tcPr>
          <w:p w14:paraId="397676A3"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X</w:t>
            </w:r>
          </w:p>
        </w:tc>
        <w:tc>
          <w:tcPr>
            <w:tcW w:w="799" w:type="dxa"/>
            <w:tcBorders>
              <w:top w:val="nil"/>
              <w:left w:val="nil"/>
              <w:bottom w:val="single" w:sz="4" w:space="0" w:color="auto"/>
              <w:right w:val="single" w:sz="4" w:space="0" w:color="auto"/>
            </w:tcBorders>
            <w:vAlign w:val="center"/>
          </w:tcPr>
          <w:p w14:paraId="10B22CA0"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1220" w:type="dxa"/>
            <w:tcBorders>
              <w:top w:val="nil"/>
              <w:left w:val="nil"/>
              <w:bottom w:val="single" w:sz="4" w:space="0" w:color="auto"/>
              <w:right w:val="single" w:sz="4" w:space="0" w:color="auto"/>
            </w:tcBorders>
            <w:vAlign w:val="center"/>
          </w:tcPr>
          <w:p w14:paraId="1E66AEB3"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c>
          <w:tcPr>
            <w:tcW w:w="709" w:type="dxa"/>
            <w:tcBorders>
              <w:top w:val="nil"/>
              <w:left w:val="nil"/>
              <w:bottom w:val="single" w:sz="4" w:space="0" w:color="auto"/>
              <w:right w:val="double" w:sz="6" w:space="0" w:color="auto"/>
            </w:tcBorders>
            <w:vAlign w:val="center"/>
          </w:tcPr>
          <w:p w14:paraId="6448C1D2" w14:textId="1AB745FC" w:rsidR="00B82936" w:rsidRPr="00AF457C" w:rsidRDefault="00494527" w:rsidP="008E5DEE">
            <w:pPr>
              <w:spacing w:before="40" w:after="40"/>
              <w:jc w:val="center"/>
              <w:rPr>
                <w:rFonts w:asciiTheme="majorBidi" w:hAnsiTheme="majorBidi" w:cstheme="majorBidi"/>
                <w:b/>
                <w:bCs/>
                <w:sz w:val="18"/>
                <w:szCs w:val="18"/>
                <w:lang w:val="en-US"/>
              </w:rPr>
            </w:pPr>
            <w:ins w:id="55" w:author="PVT" w:date="2023-06-14T15:15:00Z">
              <w:r w:rsidRPr="00AF457C">
                <w:rPr>
                  <w:rFonts w:asciiTheme="majorBidi" w:hAnsiTheme="majorBidi" w:cstheme="majorBidi"/>
                  <w:b/>
                  <w:bCs/>
                  <w:sz w:val="18"/>
                  <w:szCs w:val="18"/>
                </w:rPr>
                <w:t>+</w:t>
              </w:r>
            </w:ins>
            <w:del w:id="56" w:author="PVT" w:date="2023-06-14T15:15:00Z">
              <w:r w:rsidRPr="00AF457C" w:rsidDel="00804BC2">
                <w:rPr>
                  <w:rFonts w:asciiTheme="majorBidi" w:hAnsiTheme="majorBidi" w:cstheme="majorBidi"/>
                  <w:b/>
                  <w:bCs/>
                  <w:sz w:val="18"/>
                  <w:szCs w:val="18"/>
                </w:rPr>
                <w:delText>X</w:delText>
              </w:r>
            </w:del>
          </w:p>
        </w:tc>
        <w:tc>
          <w:tcPr>
            <w:tcW w:w="1026" w:type="dxa"/>
            <w:tcBorders>
              <w:top w:val="nil"/>
              <w:left w:val="nil"/>
              <w:bottom w:val="single" w:sz="4" w:space="0" w:color="auto"/>
              <w:right w:val="double" w:sz="6" w:space="0" w:color="auto"/>
            </w:tcBorders>
          </w:tcPr>
          <w:p w14:paraId="5640895A"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A.13.e</w:t>
            </w:r>
          </w:p>
        </w:tc>
        <w:tc>
          <w:tcPr>
            <w:tcW w:w="608" w:type="dxa"/>
            <w:tcBorders>
              <w:top w:val="nil"/>
              <w:left w:val="nil"/>
              <w:bottom w:val="single" w:sz="4" w:space="0" w:color="auto"/>
              <w:right w:val="single" w:sz="12" w:space="0" w:color="auto"/>
            </w:tcBorders>
            <w:vAlign w:val="center"/>
          </w:tcPr>
          <w:p w14:paraId="04E22966"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rPr>
              <w:t> </w:t>
            </w:r>
          </w:p>
        </w:tc>
      </w:tr>
      <w:tr w:rsidR="00B82936" w:rsidRPr="00AF457C" w14:paraId="46825897" w14:textId="77777777" w:rsidTr="002C72C1">
        <w:trPr>
          <w:jc w:val="center"/>
        </w:trPr>
        <w:tc>
          <w:tcPr>
            <w:tcW w:w="1178" w:type="dxa"/>
            <w:tcBorders>
              <w:top w:val="single" w:sz="12" w:space="0" w:color="auto"/>
              <w:left w:val="single" w:sz="12" w:space="0" w:color="auto"/>
              <w:bottom w:val="single" w:sz="4" w:space="0" w:color="auto"/>
              <w:right w:val="double" w:sz="6" w:space="0" w:color="auto"/>
            </w:tcBorders>
            <w:hideMark/>
          </w:tcPr>
          <w:p w14:paraId="02C9D638" w14:textId="7180BF8C" w:rsidR="00B82936" w:rsidRPr="00AF457C" w:rsidRDefault="00497A69"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012" w:type="dxa"/>
            <w:tcBorders>
              <w:top w:val="single" w:sz="12" w:space="0" w:color="auto"/>
              <w:left w:val="nil"/>
              <w:bottom w:val="single" w:sz="4" w:space="0" w:color="auto"/>
              <w:right w:val="double" w:sz="4" w:space="0" w:color="auto"/>
            </w:tcBorders>
            <w:hideMark/>
          </w:tcPr>
          <w:p w14:paraId="142BC2F1" w14:textId="5AA33745" w:rsidR="00B82936" w:rsidRPr="00AF457C" w:rsidRDefault="00497A69"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6DE24B8D" w14:textId="7523678E" w:rsidR="00B82936" w:rsidRPr="00AF457C" w:rsidRDefault="00B82936" w:rsidP="008E5DEE">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1D795351" w14:textId="6634C191" w:rsidR="00B82936" w:rsidRPr="00AF457C" w:rsidRDefault="00497A69"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27DFDE7" w14:textId="5E5AE1BA" w:rsidR="00B82936" w:rsidRPr="00AF457C" w:rsidRDefault="00497A69"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r>
      <w:tr w:rsidR="00B82936" w:rsidRPr="00AF457C" w14:paraId="1F4D2ABB" w14:textId="77777777" w:rsidTr="002C72C1">
        <w:trPr>
          <w:jc w:val="center"/>
        </w:trPr>
        <w:tc>
          <w:tcPr>
            <w:tcW w:w="1178" w:type="dxa"/>
            <w:tcBorders>
              <w:top w:val="single" w:sz="12" w:space="0" w:color="auto"/>
              <w:left w:val="single" w:sz="12" w:space="0" w:color="auto"/>
              <w:bottom w:val="single" w:sz="4" w:space="0" w:color="auto"/>
              <w:right w:val="double" w:sz="6" w:space="0" w:color="auto"/>
            </w:tcBorders>
            <w:hideMark/>
          </w:tcPr>
          <w:p w14:paraId="59113FEA"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A.19</w:t>
            </w:r>
          </w:p>
        </w:tc>
        <w:tc>
          <w:tcPr>
            <w:tcW w:w="8012" w:type="dxa"/>
            <w:tcBorders>
              <w:top w:val="single" w:sz="12" w:space="0" w:color="auto"/>
              <w:left w:val="nil"/>
              <w:bottom w:val="single" w:sz="4" w:space="0" w:color="auto"/>
              <w:right w:val="double" w:sz="4" w:space="0" w:color="auto"/>
            </w:tcBorders>
            <w:hideMark/>
          </w:tcPr>
          <w:p w14:paraId="05CDDF16"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COMPLIANCE WITH § 6.26 OF ARTICLE 6 OF APPENDIX 30B OR WITH OTHER PROVISIONS REFERENCED BY ARTICLE 5</w:t>
            </w:r>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45F3F1C2" w14:textId="77777777" w:rsidR="00B82936" w:rsidRPr="00AF457C" w:rsidRDefault="00B82936" w:rsidP="008E5DEE">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3A8E841B"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A.19</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086ED77A"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r>
      <w:tr w:rsidR="00B82936" w:rsidRPr="00AF457C" w14:paraId="6D55B469" w14:textId="77777777" w:rsidTr="002C72C1">
        <w:trPr>
          <w:cantSplit/>
          <w:jc w:val="center"/>
        </w:trPr>
        <w:tc>
          <w:tcPr>
            <w:tcW w:w="1178" w:type="dxa"/>
            <w:tcBorders>
              <w:top w:val="nil"/>
              <w:left w:val="single" w:sz="12" w:space="0" w:color="auto"/>
              <w:bottom w:val="single" w:sz="4" w:space="0" w:color="auto"/>
              <w:right w:val="double" w:sz="6" w:space="0" w:color="auto"/>
            </w:tcBorders>
            <w:hideMark/>
          </w:tcPr>
          <w:p w14:paraId="6E6CFF61"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lastRenderedPageBreak/>
              <w:t>A.19.a</w:t>
            </w:r>
          </w:p>
        </w:tc>
        <w:tc>
          <w:tcPr>
            <w:tcW w:w="8012" w:type="dxa"/>
            <w:tcBorders>
              <w:top w:val="nil"/>
              <w:left w:val="nil"/>
              <w:bottom w:val="single" w:sz="4" w:space="0" w:color="auto"/>
              <w:right w:val="double" w:sz="4" w:space="0" w:color="auto"/>
            </w:tcBorders>
            <w:hideMark/>
          </w:tcPr>
          <w:p w14:paraId="668E15F6" w14:textId="77777777" w:rsidR="00B82936" w:rsidRPr="00AF457C" w:rsidRDefault="00B82936" w:rsidP="008E5DEE">
            <w:pPr>
              <w:spacing w:before="40" w:after="40"/>
              <w:ind w:left="170"/>
              <w:rPr>
                <w:rFonts w:asciiTheme="majorBidi" w:hAnsiTheme="majorBidi" w:cstheme="majorBidi"/>
                <w:sz w:val="18"/>
                <w:szCs w:val="18"/>
                <w:lang w:val="en-US"/>
              </w:rPr>
            </w:pPr>
            <w:r w:rsidRPr="00AF457C">
              <w:rPr>
                <w:rFonts w:asciiTheme="majorBidi" w:hAnsiTheme="majorBidi" w:cstheme="majorBidi"/>
                <w:sz w:val="18"/>
                <w:szCs w:val="18"/>
                <w:lang w:val="en-US"/>
              </w:rPr>
              <w:t xml:space="preserve">a commitment that the use of the assignment shall not cause unacceptable interference to, nor claim protection from, those assignments for which agreement still needs to be obtained </w:t>
            </w:r>
          </w:p>
          <w:p w14:paraId="73ED6398" w14:textId="6CE70275" w:rsidR="00B82936" w:rsidRPr="00AF457C" w:rsidRDefault="00B82936" w:rsidP="008E5DEE">
            <w:pPr>
              <w:spacing w:before="40" w:after="40"/>
              <w:ind w:left="340"/>
              <w:rPr>
                <w:sz w:val="18"/>
                <w:szCs w:val="18"/>
                <w:lang w:val="en-US"/>
              </w:rPr>
            </w:pPr>
            <w:r w:rsidRPr="00AF457C">
              <w:rPr>
                <w:sz w:val="18"/>
                <w:szCs w:val="18"/>
                <w:lang w:val="en-US"/>
              </w:rPr>
              <w:t>Required only if the notice is submitted under § 6.25 of Article 6 of Appendix </w:t>
            </w:r>
            <w:r w:rsidRPr="00AF457C">
              <w:rPr>
                <w:b/>
                <w:bCs/>
                <w:sz w:val="18"/>
                <w:szCs w:val="18"/>
                <w:lang w:val="en-US"/>
              </w:rPr>
              <w:t>30B</w:t>
            </w:r>
            <w:ins w:id="57" w:author="Author" w:date="2023-07-10T17:30:00Z">
              <w:r w:rsidR="00907607" w:rsidRPr="00AF457C">
                <w:rPr>
                  <w:b/>
                  <w:bCs/>
                  <w:sz w:val="18"/>
                  <w:szCs w:val="18"/>
                </w:rPr>
                <w:t xml:space="preserve"> </w:t>
              </w:r>
            </w:ins>
            <w:ins w:id="58" w:author="Author" w:date="2023-07-10T17:03:00Z">
              <w:r w:rsidR="00907607" w:rsidRPr="00AF457C">
                <w:rPr>
                  <w:sz w:val="18"/>
                  <w:szCs w:val="18"/>
                </w:rPr>
                <w:t>or under paragraph 15</w:t>
              </w:r>
              <w:r w:rsidR="00907607" w:rsidRPr="00AF457C">
                <w:rPr>
                  <w:i/>
                  <w:iCs/>
                  <w:sz w:val="18"/>
                  <w:szCs w:val="18"/>
                </w:rPr>
                <w:t>bis</w:t>
              </w:r>
              <w:r w:rsidR="00907607" w:rsidRPr="00AF457C">
                <w:rPr>
                  <w:sz w:val="18"/>
                  <w:szCs w:val="18"/>
                </w:rPr>
                <w:t xml:space="preserve"> of Section A of Part 1 to Annex 1 of Draft New Resolution </w:t>
              </w:r>
              <w:r w:rsidR="00907607" w:rsidRPr="00AF457C">
                <w:rPr>
                  <w:b/>
                  <w:bCs/>
                  <w:sz w:val="18"/>
                  <w:szCs w:val="18"/>
                </w:rPr>
                <w:t>[EUR-A115-ESIM-13GHZ] (WRC-23)</w:t>
              </w:r>
            </w:ins>
          </w:p>
        </w:tc>
        <w:tc>
          <w:tcPr>
            <w:tcW w:w="799" w:type="dxa"/>
            <w:tcBorders>
              <w:top w:val="nil"/>
              <w:left w:val="double" w:sz="4" w:space="0" w:color="auto"/>
              <w:bottom w:val="single" w:sz="4" w:space="0" w:color="auto"/>
              <w:right w:val="single" w:sz="4" w:space="0" w:color="auto"/>
            </w:tcBorders>
            <w:vAlign w:val="center"/>
            <w:hideMark/>
          </w:tcPr>
          <w:p w14:paraId="7512A744"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c>
          <w:tcPr>
            <w:tcW w:w="799" w:type="dxa"/>
            <w:tcBorders>
              <w:top w:val="nil"/>
              <w:left w:val="nil"/>
              <w:bottom w:val="single" w:sz="4" w:space="0" w:color="auto"/>
              <w:right w:val="single" w:sz="4" w:space="0" w:color="auto"/>
            </w:tcBorders>
            <w:vAlign w:val="center"/>
            <w:hideMark/>
          </w:tcPr>
          <w:p w14:paraId="67A7CF04"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c>
          <w:tcPr>
            <w:tcW w:w="799" w:type="dxa"/>
            <w:tcBorders>
              <w:top w:val="nil"/>
              <w:left w:val="nil"/>
              <w:bottom w:val="single" w:sz="4" w:space="0" w:color="auto"/>
              <w:right w:val="single" w:sz="4" w:space="0" w:color="auto"/>
            </w:tcBorders>
            <w:vAlign w:val="center"/>
            <w:hideMark/>
          </w:tcPr>
          <w:p w14:paraId="2BBDBB46"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c>
          <w:tcPr>
            <w:tcW w:w="799" w:type="dxa"/>
            <w:tcBorders>
              <w:top w:val="nil"/>
              <w:left w:val="nil"/>
              <w:bottom w:val="single" w:sz="4" w:space="0" w:color="auto"/>
              <w:right w:val="single" w:sz="4" w:space="0" w:color="auto"/>
            </w:tcBorders>
            <w:vAlign w:val="center"/>
            <w:hideMark/>
          </w:tcPr>
          <w:p w14:paraId="28C638B5"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c>
          <w:tcPr>
            <w:tcW w:w="799" w:type="dxa"/>
            <w:tcBorders>
              <w:top w:val="nil"/>
              <w:left w:val="nil"/>
              <w:bottom w:val="single" w:sz="4" w:space="0" w:color="auto"/>
              <w:right w:val="single" w:sz="4" w:space="0" w:color="auto"/>
            </w:tcBorders>
            <w:vAlign w:val="center"/>
            <w:hideMark/>
          </w:tcPr>
          <w:p w14:paraId="577A4E25"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c>
          <w:tcPr>
            <w:tcW w:w="799" w:type="dxa"/>
            <w:tcBorders>
              <w:top w:val="nil"/>
              <w:left w:val="nil"/>
              <w:bottom w:val="single" w:sz="4" w:space="0" w:color="auto"/>
              <w:right w:val="single" w:sz="4" w:space="0" w:color="auto"/>
            </w:tcBorders>
            <w:vAlign w:val="center"/>
            <w:hideMark/>
          </w:tcPr>
          <w:p w14:paraId="0A14CBD8"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c>
          <w:tcPr>
            <w:tcW w:w="799" w:type="dxa"/>
            <w:tcBorders>
              <w:top w:val="nil"/>
              <w:left w:val="nil"/>
              <w:bottom w:val="single" w:sz="4" w:space="0" w:color="auto"/>
              <w:right w:val="single" w:sz="4" w:space="0" w:color="auto"/>
            </w:tcBorders>
            <w:vAlign w:val="center"/>
            <w:hideMark/>
          </w:tcPr>
          <w:p w14:paraId="5ADCCE3F"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c>
          <w:tcPr>
            <w:tcW w:w="1220" w:type="dxa"/>
            <w:tcBorders>
              <w:top w:val="nil"/>
              <w:left w:val="nil"/>
              <w:bottom w:val="single" w:sz="4" w:space="0" w:color="auto"/>
              <w:right w:val="single" w:sz="4" w:space="0" w:color="auto"/>
            </w:tcBorders>
            <w:vAlign w:val="center"/>
            <w:hideMark/>
          </w:tcPr>
          <w:p w14:paraId="63E12A3D"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c>
          <w:tcPr>
            <w:tcW w:w="709" w:type="dxa"/>
            <w:tcBorders>
              <w:top w:val="nil"/>
              <w:left w:val="nil"/>
              <w:bottom w:val="single" w:sz="4" w:space="0" w:color="auto"/>
              <w:right w:val="double" w:sz="6" w:space="0" w:color="auto"/>
            </w:tcBorders>
            <w:vAlign w:val="center"/>
            <w:hideMark/>
          </w:tcPr>
          <w:p w14:paraId="501E60D1"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c>
          <w:tcPr>
            <w:tcW w:w="1026" w:type="dxa"/>
            <w:tcBorders>
              <w:top w:val="nil"/>
              <w:left w:val="nil"/>
              <w:bottom w:val="single" w:sz="4" w:space="0" w:color="auto"/>
              <w:right w:val="double" w:sz="6" w:space="0" w:color="auto"/>
            </w:tcBorders>
            <w:hideMark/>
          </w:tcPr>
          <w:p w14:paraId="38751907"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A.19.a</w:t>
            </w:r>
          </w:p>
        </w:tc>
        <w:tc>
          <w:tcPr>
            <w:tcW w:w="608" w:type="dxa"/>
            <w:tcBorders>
              <w:top w:val="nil"/>
              <w:left w:val="nil"/>
              <w:bottom w:val="single" w:sz="4" w:space="0" w:color="auto"/>
              <w:right w:val="single" w:sz="12" w:space="0" w:color="auto"/>
            </w:tcBorders>
            <w:vAlign w:val="center"/>
            <w:hideMark/>
          </w:tcPr>
          <w:p w14:paraId="7F4DF8FB"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r>
      <w:tr w:rsidR="00B82936" w:rsidRPr="00AF457C" w14:paraId="7FFC2F8C" w14:textId="77777777" w:rsidTr="002C72C1">
        <w:trPr>
          <w:jc w:val="center"/>
        </w:trPr>
        <w:tc>
          <w:tcPr>
            <w:tcW w:w="1178" w:type="dxa"/>
            <w:tcBorders>
              <w:top w:val="single" w:sz="12" w:space="0" w:color="auto"/>
              <w:left w:val="single" w:sz="12" w:space="0" w:color="auto"/>
              <w:bottom w:val="single" w:sz="4" w:space="0" w:color="auto"/>
              <w:right w:val="double" w:sz="6" w:space="0" w:color="auto"/>
            </w:tcBorders>
            <w:hideMark/>
          </w:tcPr>
          <w:p w14:paraId="0DA04F68" w14:textId="3A066C8E" w:rsidR="00B82936" w:rsidRPr="00AF457C" w:rsidRDefault="00907607"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b/>
                <w:sz w:val="18"/>
                <w:szCs w:val="18"/>
                <w:lang w:val="en-US" w:eastAsia="zh-CN"/>
              </w:rPr>
              <w:t>…</w:t>
            </w:r>
          </w:p>
        </w:tc>
        <w:tc>
          <w:tcPr>
            <w:tcW w:w="8012" w:type="dxa"/>
            <w:tcBorders>
              <w:top w:val="single" w:sz="12" w:space="0" w:color="auto"/>
              <w:left w:val="nil"/>
              <w:bottom w:val="single" w:sz="4" w:space="0" w:color="auto"/>
              <w:right w:val="double" w:sz="4" w:space="0" w:color="auto"/>
            </w:tcBorders>
            <w:hideMark/>
          </w:tcPr>
          <w:p w14:paraId="5A12F1B1" w14:textId="1D2DC1BC" w:rsidR="00B82936" w:rsidRPr="00AF457C" w:rsidRDefault="00907607"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rPr>
              <w:t>…</w:t>
            </w:r>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23CEF3E3" w14:textId="77777777" w:rsidR="00B82936" w:rsidRPr="00AF457C" w:rsidRDefault="00B82936" w:rsidP="008E5DEE">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556F041C" w14:textId="505D60E1" w:rsidR="00B82936" w:rsidRPr="00AF457C" w:rsidRDefault="00907607"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1EFD8C4D" w14:textId="523942DD" w:rsidR="00B82936" w:rsidRPr="00AF457C" w:rsidRDefault="00907607"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w:t>
            </w:r>
          </w:p>
        </w:tc>
      </w:tr>
      <w:tr w:rsidR="00B82936" w:rsidRPr="00AF457C" w14:paraId="5A5853E9" w14:textId="77777777" w:rsidTr="002C72C1">
        <w:trPr>
          <w:jc w:val="center"/>
        </w:trPr>
        <w:tc>
          <w:tcPr>
            <w:tcW w:w="1178" w:type="dxa"/>
            <w:tcBorders>
              <w:top w:val="single" w:sz="12" w:space="0" w:color="auto"/>
              <w:left w:val="single" w:sz="12" w:space="0" w:color="auto"/>
              <w:bottom w:val="single" w:sz="4" w:space="0" w:color="auto"/>
              <w:right w:val="double" w:sz="6" w:space="0" w:color="auto"/>
            </w:tcBorders>
            <w:hideMark/>
          </w:tcPr>
          <w:p w14:paraId="24808531"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b/>
                <w:color w:val="000000" w:themeColor="text1"/>
                <w:sz w:val="18"/>
                <w:szCs w:val="18"/>
                <w:lang w:val="en-US"/>
              </w:rPr>
              <w:t>A.24</w:t>
            </w:r>
          </w:p>
        </w:tc>
        <w:tc>
          <w:tcPr>
            <w:tcW w:w="8012" w:type="dxa"/>
            <w:tcBorders>
              <w:top w:val="single" w:sz="12" w:space="0" w:color="auto"/>
              <w:left w:val="nil"/>
              <w:bottom w:val="single" w:sz="4" w:space="0" w:color="auto"/>
              <w:right w:val="double" w:sz="4" w:space="0" w:color="auto"/>
            </w:tcBorders>
            <w:hideMark/>
          </w:tcPr>
          <w:p w14:paraId="71827753"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b/>
                <w:color w:val="000000" w:themeColor="text1"/>
                <w:sz w:val="18"/>
                <w:szCs w:val="18"/>
                <w:lang w:val="en-US"/>
              </w:rPr>
              <w:t>COMPLIANCE WITH NOTIFICATION OF A NON-GSO SHORT DURATION MISSION</w:t>
            </w:r>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352892C7" w14:textId="77777777" w:rsidR="00B82936" w:rsidRPr="00AF457C" w:rsidRDefault="00B82936" w:rsidP="008E5DEE">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7093BE39"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6EF57A0E" w14:textId="77777777" w:rsidR="00B82936" w:rsidRPr="00AF457C" w:rsidRDefault="00B82936" w:rsidP="008E5DEE">
            <w:pPr>
              <w:spacing w:before="40" w:after="40"/>
              <w:jc w:val="center"/>
              <w:rPr>
                <w:rFonts w:asciiTheme="majorBidi" w:hAnsiTheme="majorBidi" w:cstheme="majorBidi"/>
                <w:b/>
                <w:bCs/>
                <w:sz w:val="18"/>
                <w:szCs w:val="18"/>
                <w:lang w:val="en-US"/>
              </w:rPr>
            </w:pPr>
            <w:r w:rsidRPr="00AF457C">
              <w:rPr>
                <w:rFonts w:asciiTheme="majorBidi" w:hAnsiTheme="majorBidi" w:cstheme="majorBidi"/>
                <w:b/>
                <w:bCs/>
                <w:sz w:val="18"/>
                <w:szCs w:val="18"/>
                <w:lang w:val="en-US"/>
              </w:rPr>
              <w:t> </w:t>
            </w:r>
          </w:p>
        </w:tc>
      </w:tr>
      <w:tr w:rsidR="00B82936" w:rsidRPr="00AF457C" w14:paraId="156200F3" w14:textId="77777777" w:rsidTr="002C72C1">
        <w:trPr>
          <w:cantSplit/>
          <w:jc w:val="center"/>
        </w:trPr>
        <w:tc>
          <w:tcPr>
            <w:tcW w:w="1178" w:type="dxa"/>
            <w:tcBorders>
              <w:top w:val="nil"/>
              <w:left w:val="single" w:sz="12" w:space="0" w:color="auto"/>
              <w:bottom w:val="single" w:sz="4" w:space="0" w:color="auto"/>
              <w:right w:val="double" w:sz="6" w:space="0" w:color="auto"/>
            </w:tcBorders>
            <w:hideMark/>
          </w:tcPr>
          <w:p w14:paraId="0997EFFC" w14:textId="77777777" w:rsidR="00B82936" w:rsidRPr="00AF457C" w:rsidRDefault="00B82936" w:rsidP="008E5DEE">
            <w:pPr>
              <w:tabs>
                <w:tab w:val="left" w:pos="720"/>
              </w:tabs>
              <w:overflowPunct/>
              <w:autoSpaceDE/>
              <w:adjustRightInd/>
              <w:spacing w:before="40" w:after="40"/>
              <w:rPr>
                <w:sz w:val="18"/>
                <w:szCs w:val="18"/>
                <w:lang w:val="en-US" w:eastAsia="zh-CN"/>
              </w:rPr>
            </w:pPr>
            <w:r w:rsidRPr="00AF457C">
              <w:rPr>
                <w:color w:val="000000" w:themeColor="text1"/>
                <w:sz w:val="18"/>
                <w:szCs w:val="18"/>
                <w:lang w:val="en-US"/>
              </w:rPr>
              <w:t>A.24.a</w:t>
            </w:r>
          </w:p>
        </w:tc>
        <w:tc>
          <w:tcPr>
            <w:tcW w:w="8012" w:type="dxa"/>
            <w:tcBorders>
              <w:top w:val="nil"/>
              <w:left w:val="nil"/>
              <w:bottom w:val="single" w:sz="4" w:space="0" w:color="auto"/>
              <w:right w:val="double" w:sz="4" w:space="0" w:color="auto"/>
            </w:tcBorders>
            <w:hideMark/>
          </w:tcPr>
          <w:p w14:paraId="24DE3DF6" w14:textId="77777777" w:rsidR="00B82936" w:rsidRPr="00AF457C" w:rsidRDefault="00B82936" w:rsidP="008E5DEE">
            <w:pPr>
              <w:keepNext/>
              <w:spacing w:before="40" w:after="40"/>
              <w:ind w:left="170"/>
              <w:rPr>
                <w:color w:val="000000" w:themeColor="text1"/>
                <w:sz w:val="18"/>
                <w:szCs w:val="18"/>
                <w:lang w:val="en-US"/>
              </w:rPr>
            </w:pPr>
            <w:r w:rsidRPr="00AF457C">
              <w:rPr>
                <w:color w:val="000000" w:themeColor="text1"/>
                <w:sz w:val="18"/>
                <w:szCs w:val="18"/>
                <w:lang w:val="en-US"/>
              </w:rPr>
              <w:t xml:space="preserve">a commitment by the administration that, in the case that unacceptable </w:t>
            </w:r>
            <w:r w:rsidRPr="00AF457C">
              <w:rPr>
                <w:sz w:val="18"/>
                <w:szCs w:val="18"/>
                <w:lang w:val="en-US"/>
              </w:rPr>
              <w:t>interference</w:t>
            </w:r>
            <w:r w:rsidRPr="00AF457C">
              <w:rPr>
                <w:color w:val="000000" w:themeColor="text1"/>
                <w:sz w:val="18"/>
                <w:szCs w:val="18"/>
                <w:lang w:val="en-US"/>
              </w:rPr>
              <w:t xml:space="preserve"> caused by </w:t>
            </w:r>
            <w:r w:rsidRPr="00AF457C">
              <w:rPr>
                <w:iCs/>
                <w:color w:val="000000" w:themeColor="text1"/>
                <w:sz w:val="18"/>
                <w:szCs w:val="18"/>
                <w:lang w:val="en-US"/>
              </w:rPr>
              <w:t xml:space="preserve">a non-GSO satellite network or system identified as </w:t>
            </w:r>
            <w:r w:rsidRPr="00AF457C">
              <w:rPr>
                <w:color w:val="000000" w:themeColor="text1"/>
                <w:sz w:val="18"/>
                <w:szCs w:val="18"/>
                <w:lang w:val="en-US"/>
              </w:rPr>
              <w:t xml:space="preserve">short-duration mission </w:t>
            </w:r>
            <w:r w:rsidRPr="00AF457C">
              <w:rPr>
                <w:iCs/>
                <w:color w:val="000000" w:themeColor="text1"/>
                <w:sz w:val="18"/>
                <w:szCs w:val="18"/>
                <w:lang w:val="en-US"/>
              </w:rPr>
              <w:t xml:space="preserve">in accordance with Resolution </w:t>
            </w:r>
            <w:r w:rsidRPr="00AF457C">
              <w:rPr>
                <w:b/>
                <w:bCs/>
                <w:iCs/>
                <w:color w:val="000000" w:themeColor="text1"/>
                <w:sz w:val="18"/>
                <w:szCs w:val="18"/>
                <w:lang w:val="en-US"/>
              </w:rPr>
              <w:t>32</w:t>
            </w:r>
            <w:r w:rsidRPr="00AF457C">
              <w:rPr>
                <w:b/>
                <w:bCs/>
                <w:color w:val="000000" w:themeColor="text1"/>
                <w:sz w:val="18"/>
                <w:szCs w:val="18"/>
                <w:lang w:val="en-US"/>
              </w:rPr>
              <w:t> (WRC</w:t>
            </w:r>
            <w:r w:rsidRPr="00AF457C">
              <w:rPr>
                <w:rFonts w:ascii="TimesNewRomanPSMT" w:hAnsi="TimesNewRomanPSMT" w:cs="TimesNewRomanPSMT"/>
                <w:b/>
                <w:bCs/>
                <w:color w:val="000000" w:themeColor="text1"/>
                <w:sz w:val="18"/>
                <w:szCs w:val="18"/>
                <w:lang w:val="en-US" w:eastAsia="zh-CN"/>
              </w:rPr>
              <w:noBreakHyphen/>
            </w:r>
            <w:r w:rsidRPr="00AF457C">
              <w:rPr>
                <w:b/>
                <w:bCs/>
                <w:color w:val="000000" w:themeColor="text1"/>
                <w:sz w:val="18"/>
                <w:szCs w:val="18"/>
                <w:lang w:val="en-US"/>
              </w:rPr>
              <w:t xml:space="preserve">19) </w:t>
            </w:r>
            <w:r w:rsidRPr="00AF457C">
              <w:rPr>
                <w:color w:val="000000" w:themeColor="text1"/>
                <w:sz w:val="18"/>
                <w:szCs w:val="18"/>
                <w:lang w:val="en-US"/>
              </w:rPr>
              <w:t>is not resolved, the administration shall undertake steps to eliminate the interference or reduce it to an acceptable level</w:t>
            </w:r>
          </w:p>
          <w:p w14:paraId="7CFBCEAB" w14:textId="77777777" w:rsidR="00B82936" w:rsidRPr="00AF457C" w:rsidRDefault="00B82936" w:rsidP="008E5DEE">
            <w:pPr>
              <w:spacing w:before="40" w:after="40"/>
              <w:ind w:left="340"/>
              <w:rPr>
                <w:sz w:val="18"/>
                <w:szCs w:val="18"/>
                <w:lang w:val="en-US"/>
              </w:rPr>
            </w:pPr>
            <w:r w:rsidRPr="00AF457C">
              <w:rPr>
                <w:color w:val="000000" w:themeColor="text1"/>
                <w:sz w:val="18"/>
                <w:szCs w:val="18"/>
                <w:lang w:val="en-US"/>
              </w:rPr>
              <w:t>Required</w:t>
            </w:r>
            <w:r w:rsidRPr="00AF457C">
              <w:rPr>
                <w:iCs/>
                <w:color w:val="000000" w:themeColor="text1"/>
                <w:sz w:val="18"/>
                <w:szCs w:val="18"/>
                <w:lang w:val="en-US"/>
              </w:rPr>
              <w:t xml:space="preserve"> </w:t>
            </w:r>
            <w:r w:rsidRPr="00AF457C">
              <w:rPr>
                <w:sz w:val="18"/>
                <w:szCs w:val="18"/>
                <w:lang w:val="en-US"/>
              </w:rPr>
              <w:t>only</w:t>
            </w:r>
            <w:r w:rsidRPr="00AF457C">
              <w:rPr>
                <w:iCs/>
                <w:color w:val="000000" w:themeColor="text1"/>
                <w:sz w:val="18"/>
                <w:szCs w:val="18"/>
                <w:lang w:val="en-US"/>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63348130" w14:textId="77777777" w:rsidR="00B82936" w:rsidRPr="00AF457C" w:rsidRDefault="00B82936" w:rsidP="008E5DEE">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704CED12" w14:textId="77777777" w:rsidR="00B82936" w:rsidRPr="00AF457C" w:rsidRDefault="00B82936" w:rsidP="008E5DEE">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522FB530" w14:textId="77777777" w:rsidR="00B82936" w:rsidRPr="00AF457C" w:rsidRDefault="00B82936" w:rsidP="008E5DEE">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0B46D0C7"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36C409B5" w14:textId="77777777" w:rsidR="00B82936" w:rsidRPr="00AF457C" w:rsidRDefault="00B82936" w:rsidP="008E5DEE">
            <w:pPr>
              <w:spacing w:before="40" w:after="40"/>
              <w:jc w:val="center"/>
              <w:rPr>
                <w:b/>
                <w:bCs/>
                <w:sz w:val="18"/>
                <w:szCs w:val="18"/>
                <w:lang w:val="en-US"/>
              </w:rPr>
            </w:pPr>
            <w:r w:rsidRPr="00AF457C">
              <w:rPr>
                <w:b/>
                <w:bCs/>
                <w:color w:val="000000" w:themeColor="text1"/>
                <w:sz w:val="18"/>
                <w:szCs w:val="18"/>
                <w:lang w:val="en-US"/>
              </w:rPr>
              <w:t>+</w:t>
            </w:r>
          </w:p>
        </w:tc>
        <w:tc>
          <w:tcPr>
            <w:tcW w:w="799" w:type="dxa"/>
            <w:tcBorders>
              <w:top w:val="nil"/>
              <w:left w:val="nil"/>
              <w:bottom w:val="single" w:sz="4" w:space="0" w:color="auto"/>
              <w:right w:val="single" w:sz="4" w:space="0" w:color="auto"/>
            </w:tcBorders>
            <w:vAlign w:val="center"/>
          </w:tcPr>
          <w:p w14:paraId="19B52D10"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568E7D27"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1220" w:type="dxa"/>
            <w:tcBorders>
              <w:top w:val="nil"/>
              <w:left w:val="nil"/>
              <w:bottom w:val="single" w:sz="4" w:space="0" w:color="auto"/>
              <w:right w:val="single" w:sz="4" w:space="0" w:color="auto"/>
            </w:tcBorders>
            <w:vAlign w:val="center"/>
          </w:tcPr>
          <w:p w14:paraId="33641FCE"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709" w:type="dxa"/>
            <w:tcBorders>
              <w:top w:val="nil"/>
              <w:left w:val="nil"/>
              <w:bottom w:val="single" w:sz="4" w:space="0" w:color="auto"/>
              <w:right w:val="double" w:sz="6" w:space="0" w:color="auto"/>
            </w:tcBorders>
            <w:vAlign w:val="center"/>
          </w:tcPr>
          <w:p w14:paraId="2324E520" w14:textId="77777777" w:rsidR="00B82936" w:rsidRPr="00AF457C" w:rsidRDefault="00B82936" w:rsidP="008E5DEE">
            <w:pPr>
              <w:spacing w:before="40" w:after="40"/>
              <w:jc w:val="center"/>
              <w:rPr>
                <w:rFonts w:asciiTheme="majorBidi" w:hAnsiTheme="majorBidi" w:cstheme="majorBidi"/>
                <w:b/>
                <w:bCs/>
                <w:sz w:val="18"/>
                <w:szCs w:val="18"/>
                <w:lang w:val="en-US"/>
              </w:rPr>
            </w:pPr>
          </w:p>
        </w:tc>
        <w:tc>
          <w:tcPr>
            <w:tcW w:w="1026" w:type="dxa"/>
            <w:tcBorders>
              <w:top w:val="nil"/>
              <w:left w:val="nil"/>
              <w:bottom w:val="single" w:sz="4" w:space="0" w:color="auto"/>
              <w:right w:val="double" w:sz="6" w:space="0" w:color="auto"/>
            </w:tcBorders>
            <w:hideMark/>
          </w:tcPr>
          <w:p w14:paraId="5976B472" w14:textId="77777777" w:rsidR="00B82936" w:rsidRPr="00AF457C" w:rsidRDefault="00B82936" w:rsidP="008E5DEE">
            <w:pPr>
              <w:tabs>
                <w:tab w:val="left" w:pos="720"/>
              </w:tabs>
              <w:overflowPunct/>
              <w:autoSpaceDE/>
              <w:adjustRightInd/>
              <w:spacing w:before="40" w:after="40"/>
              <w:rPr>
                <w:rFonts w:asciiTheme="majorBidi" w:hAnsiTheme="majorBidi" w:cstheme="majorBidi"/>
                <w:bCs/>
                <w:sz w:val="18"/>
                <w:szCs w:val="18"/>
                <w:lang w:val="en-US" w:eastAsia="zh-CN"/>
              </w:rPr>
            </w:pPr>
            <w:r w:rsidRPr="00AF457C">
              <w:rPr>
                <w:color w:val="000000" w:themeColor="text1"/>
                <w:sz w:val="18"/>
                <w:szCs w:val="18"/>
                <w:lang w:val="en-US"/>
              </w:rPr>
              <w:t>A.24a</w:t>
            </w:r>
          </w:p>
        </w:tc>
        <w:tc>
          <w:tcPr>
            <w:tcW w:w="608" w:type="dxa"/>
            <w:tcBorders>
              <w:top w:val="nil"/>
              <w:left w:val="nil"/>
              <w:bottom w:val="single" w:sz="4" w:space="0" w:color="auto"/>
              <w:right w:val="single" w:sz="12" w:space="0" w:color="auto"/>
            </w:tcBorders>
            <w:vAlign w:val="center"/>
          </w:tcPr>
          <w:p w14:paraId="39F55F9E" w14:textId="77777777" w:rsidR="00B82936" w:rsidRPr="00AF457C" w:rsidRDefault="00B82936" w:rsidP="008E5DEE">
            <w:pPr>
              <w:spacing w:before="40" w:after="40"/>
              <w:jc w:val="center"/>
              <w:rPr>
                <w:rFonts w:asciiTheme="majorBidi" w:hAnsiTheme="majorBidi" w:cstheme="majorBidi"/>
                <w:b/>
                <w:bCs/>
                <w:sz w:val="18"/>
                <w:szCs w:val="18"/>
                <w:lang w:val="en-US"/>
              </w:rPr>
            </w:pPr>
          </w:p>
        </w:tc>
      </w:tr>
      <w:tr w:rsidR="00FD7E16" w:rsidRPr="00AF457C" w14:paraId="531A42BA" w14:textId="77777777" w:rsidTr="008E5DEE">
        <w:trPr>
          <w:jc w:val="center"/>
        </w:trPr>
        <w:tc>
          <w:tcPr>
            <w:tcW w:w="1178" w:type="dxa"/>
            <w:tcBorders>
              <w:top w:val="single" w:sz="12" w:space="0" w:color="auto"/>
              <w:left w:val="single" w:sz="12" w:space="0" w:color="auto"/>
              <w:bottom w:val="single" w:sz="4" w:space="0" w:color="auto"/>
              <w:right w:val="double" w:sz="6" w:space="0" w:color="auto"/>
            </w:tcBorders>
            <w:hideMark/>
          </w:tcPr>
          <w:p w14:paraId="3000551C" w14:textId="644181E8" w:rsidR="00FD7E16" w:rsidRPr="00AF457C" w:rsidRDefault="00FD7E16" w:rsidP="00FD7E16">
            <w:pPr>
              <w:tabs>
                <w:tab w:val="left" w:pos="720"/>
              </w:tabs>
              <w:overflowPunct/>
              <w:autoSpaceDE/>
              <w:adjustRightInd/>
              <w:spacing w:before="40" w:after="40"/>
              <w:rPr>
                <w:rFonts w:asciiTheme="majorBidi" w:hAnsiTheme="majorBidi" w:cstheme="majorBidi"/>
                <w:b/>
                <w:bCs/>
                <w:sz w:val="18"/>
                <w:szCs w:val="18"/>
                <w:lang w:val="en-US" w:eastAsia="zh-CN"/>
              </w:rPr>
            </w:pPr>
            <w:ins w:id="59" w:author="Author" w:date="2023-07-10T17:04:00Z">
              <w:r w:rsidRPr="00AF457C">
                <w:rPr>
                  <w:color w:val="000000" w:themeColor="text1"/>
                  <w:sz w:val="18"/>
                  <w:szCs w:val="18"/>
                </w:rPr>
                <w:t>A.25</w:t>
              </w:r>
            </w:ins>
          </w:p>
        </w:tc>
        <w:tc>
          <w:tcPr>
            <w:tcW w:w="8012" w:type="dxa"/>
            <w:tcBorders>
              <w:top w:val="single" w:sz="12" w:space="0" w:color="auto"/>
              <w:left w:val="nil"/>
              <w:bottom w:val="single" w:sz="4" w:space="0" w:color="auto"/>
              <w:right w:val="double" w:sz="4" w:space="0" w:color="auto"/>
            </w:tcBorders>
            <w:hideMark/>
          </w:tcPr>
          <w:p w14:paraId="17CDD184" w14:textId="402184B6" w:rsidR="00FD7E16" w:rsidRPr="00AF457C" w:rsidRDefault="00FD7E16" w:rsidP="00FD7E16">
            <w:pPr>
              <w:tabs>
                <w:tab w:val="left" w:pos="720"/>
              </w:tabs>
              <w:overflowPunct/>
              <w:autoSpaceDE/>
              <w:adjustRightInd/>
              <w:spacing w:before="40" w:after="40"/>
              <w:rPr>
                <w:rFonts w:asciiTheme="majorBidi" w:hAnsiTheme="majorBidi" w:cstheme="majorBidi"/>
                <w:b/>
                <w:bCs/>
                <w:sz w:val="18"/>
                <w:szCs w:val="18"/>
                <w:lang w:val="en-US" w:eastAsia="zh-CN"/>
              </w:rPr>
            </w:pPr>
            <w:ins w:id="60" w:author="Author" w:date="2023-07-10T17:05:00Z">
              <w:r w:rsidRPr="00AF457C">
                <w:rPr>
                  <w:rFonts w:asciiTheme="majorBidi" w:hAnsiTheme="majorBidi" w:cstheme="majorBidi"/>
                  <w:b/>
                  <w:bCs/>
                  <w:sz w:val="18"/>
                  <w:szCs w:val="18"/>
                  <w:lang w:eastAsia="zh-CN"/>
                </w:rPr>
                <w:t>COMPLIANCE</w:t>
              </w:r>
              <w:r w:rsidRPr="00AF457C">
                <w:rPr>
                  <w:b/>
                  <w:bCs/>
                  <w:sz w:val="18"/>
                  <w:szCs w:val="18"/>
                </w:rPr>
                <w:t xml:space="preserve"> WITH </w:t>
              </w:r>
              <w:r w:rsidRPr="00AF457C">
                <w:rPr>
                  <w:b/>
                  <w:bCs/>
                  <w:i/>
                  <w:iCs/>
                  <w:sz w:val="18"/>
                  <w:szCs w:val="18"/>
                </w:rPr>
                <w:t>resolves</w:t>
              </w:r>
              <w:r w:rsidRPr="00AF457C">
                <w:rPr>
                  <w:b/>
                  <w:bCs/>
                  <w:sz w:val="18"/>
                  <w:szCs w:val="18"/>
                </w:rPr>
                <w:t xml:space="preserve"> 1.1.2 </w:t>
              </w:r>
            </w:ins>
            <w:ins w:id="61" w:author="PTB" w:date="2023-08-02T19:38:00Z">
              <w:r w:rsidRPr="00AF457C">
                <w:rPr>
                  <w:b/>
                  <w:bCs/>
                  <w:sz w:val="18"/>
                  <w:szCs w:val="18"/>
                </w:rPr>
                <w:t xml:space="preserve">OF </w:t>
              </w:r>
            </w:ins>
            <w:ins w:id="62" w:author="Author" w:date="2023-07-10T17:05:00Z">
              <w:r w:rsidRPr="00AF457C">
                <w:rPr>
                  <w:b/>
                  <w:bCs/>
                  <w:sz w:val="18"/>
                  <w:szCs w:val="18"/>
                </w:rPr>
                <w:t xml:space="preserve">DRAFT NEW RESOLUTION </w:t>
              </w:r>
            </w:ins>
            <w:ins w:id="63" w:author="Author" w:date="2023-07-10T17:09:00Z">
              <w:r w:rsidRPr="00AF457C">
                <w:rPr>
                  <w:b/>
                  <w:bCs/>
                  <w:sz w:val="18"/>
                  <w:szCs w:val="18"/>
                </w:rPr>
                <w:t>[EUR-A115-ESIM-13GHZ] (WRC-23)</w:t>
              </w:r>
            </w:ins>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4DEB6D39" w14:textId="77777777" w:rsidR="00FD7E16" w:rsidRPr="00AF457C" w:rsidRDefault="00FD7E16" w:rsidP="00FD7E16">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5BCA0D5B" w14:textId="048B3357" w:rsidR="00FD7E16" w:rsidRPr="00AF457C" w:rsidRDefault="00FD7E16" w:rsidP="00FD7E16">
            <w:pPr>
              <w:tabs>
                <w:tab w:val="left" w:pos="720"/>
              </w:tabs>
              <w:overflowPunct/>
              <w:autoSpaceDE/>
              <w:adjustRightInd/>
              <w:spacing w:before="40" w:after="40"/>
              <w:rPr>
                <w:rFonts w:asciiTheme="majorBidi" w:hAnsiTheme="majorBidi" w:cstheme="majorBidi"/>
                <w:b/>
                <w:bCs/>
                <w:sz w:val="18"/>
                <w:szCs w:val="18"/>
                <w:lang w:val="en-US" w:eastAsia="zh-CN"/>
              </w:rPr>
            </w:pPr>
            <w:ins w:id="64" w:author="Author" w:date="2023-07-10T17:07:00Z">
              <w:r w:rsidRPr="00AF457C">
                <w:rPr>
                  <w:b/>
                  <w:bCs/>
                  <w:color w:val="000000" w:themeColor="text1"/>
                  <w:sz w:val="18"/>
                  <w:szCs w:val="18"/>
                </w:rPr>
                <w:t>A.25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716F3A3E" w14:textId="77777777" w:rsidR="00FD7E16" w:rsidRPr="00AF457C" w:rsidRDefault="00FD7E16" w:rsidP="00FD7E16">
            <w:pPr>
              <w:spacing w:before="40" w:after="40"/>
              <w:jc w:val="center"/>
              <w:rPr>
                <w:rFonts w:asciiTheme="majorBidi" w:hAnsiTheme="majorBidi" w:cstheme="majorBidi"/>
                <w:b/>
                <w:bCs/>
                <w:sz w:val="18"/>
                <w:szCs w:val="18"/>
                <w:lang w:val="en-US"/>
              </w:rPr>
            </w:pPr>
          </w:p>
        </w:tc>
      </w:tr>
      <w:tr w:rsidR="00FD7E16" w:rsidRPr="00AF457C" w14:paraId="6C95A293" w14:textId="77777777" w:rsidTr="008E5DEE">
        <w:trPr>
          <w:cantSplit/>
          <w:jc w:val="center"/>
        </w:trPr>
        <w:tc>
          <w:tcPr>
            <w:tcW w:w="1178" w:type="dxa"/>
            <w:tcBorders>
              <w:top w:val="nil"/>
              <w:left w:val="single" w:sz="12" w:space="0" w:color="auto"/>
              <w:bottom w:val="single" w:sz="4" w:space="0" w:color="auto"/>
              <w:right w:val="double" w:sz="6" w:space="0" w:color="auto"/>
            </w:tcBorders>
            <w:hideMark/>
          </w:tcPr>
          <w:p w14:paraId="317EAA1F" w14:textId="60ED1561" w:rsidR="00FD7E16" w:rsidRPr="00AF457C" w:rsidRDefault="00FD7E16" w:rsidP="00FD7E16">
            <w:pPr>
              <w:tabs>
                <w:tab w:val="left" w:pos="720"/>
              </w:tabs>
              <w:overflowPunct/>
              <w:autoSpaceDE/>
              <w:adjustRightInd/>
              <w:spacing w:before="40" w:after="40"/>
              <w:rPr>
                <w:sz w:val="18"/>
                <w:szCs w:val="18"/>
                <w:lang w:val="en-US" w:eastAsia="zh-CN"/>
              </w:rPr>
            </w:pPr>
            <w:ins w:id="65" w:author="Author" w:date="2023-07-10T17:04:00Z">
              <w:r w:rsidRPr="00AF457C">
                <w:rPr>
                  <w:color w:val="000000" w:themeColor="text1"/>
                  <w:sz w:val="18"/>
                  <w:szCs w:val="18"/>
                </w:rPr>
                <w:t>A.25.a</w:t>
              </w:r>
              <w:proofErr w:type="gramStart"/>
              <w:r w:rsidRPr="00AF457C" w:rsidDel="000E0D06">
                <w:rPr>
                  <w:color w:val="000000" w:themeColor="text1"/>
                  <w:sz w:val="18"/>
                  <w:szCs w:val="18"/>
                </w:rPr>
                <w:t xml:space="preserve"> .</w:t>
              </w:r>
            </w:ins>
            <w:ins w:id="66" w:author="Author" w:date="2023-07-24T14:28:00Z">
              <w:r w:rsidRPr="00AF457C">
                <w:rPr>
                  <w:color w:val="000000" w:themeColor="text1"/>
                  <w:sz w:val="18"/>
                  <w:szCs w:val="18"/>
                </w:rPr>
                <w:t>.</w:t>
              </w:r>
            </w:ins>
            <w:proofErr w:type="gramEnd"/>
          </w:p>
        </w:tc>
        <w:tc>
          <w:tcPr>
            <w:tcW w:w="8012" w:type="dxa"/>
            <w:tcBorders>
              <w:top w:val="nil"/>
              <w:left w:val="nil"/>
              <w:bottom w:val="single" w:sz="4" w:space="0" w:color="auto"/>
              <w:right w:val="double" w:sz="4" w:space="0" w:color="auto"/>
            </w:tcBorders>
            <w:hideMark/>
          </w:tcPr>
          <w:p w14:paraId="6F954B36" w14:textId="4C020646" w:rsidR="00AD35C7" w:rsidRPr="00AF457C" w:rsidRDefault="00AD35C7" w:rsidP="00FD7E16">
            <w:pPr>
              <w:spacing w:before="40" w:after="40"/>
              <w:ind w:left="138"/>
              <w:rPr>
                <w:ins w:id="67" w:author="ITU" w:date="2023-08-16T03:46:00Z"/>
                <w:rFonts w:asciiTheme="majorBidi" w:hAnsiTheme="majorBidi" w:cstheme="majorBidi"/>
                <w:sz w:val="18"/>
                <w:szCs w:val="18"/>
              </w:rPr>
            </w:pPr>
            <w:ins w:id="68" w:author="Author" w:date="2023-07-10T17:05:00Z">
              <w:r w:rsidRPr="00AF457C">
                <w:rPr>
                  <w:rFonts w:asciiTheme="majorBidi" w:hAnsiTheme="majorBidi" w:cstheme="majorBidi"/>
                  <w:sz w:val="18"/>
                  <w:szCs w:val="18"/>
                  <w:lang w:eastAsia="zh-CN"/>
                </w:rPr>
                <w:t xml:space="preserve">Not required for Appendix </w:t>
              </w:r>
              <w:r w:rsidRPr="00AF457C">
                <w:rPr>
                  <w:rFonts w:asciiTheme="majorBidi" w:hAnsiTheme="majorBidi" w:cstheme="majorBidi"/>
                  <w:b/>
                  <w:bCs/>
                  <w:sz w:val="18"/>
                  <w:szCs w:val="18"/>
                  <w:lang w:eastAsia="zh-CN"/>
                </w:rPr>
                <w:t>30B</w:t>
              </w:r>
            </w:ins>
          </w:p>
          <w:p w14:paraId="53B9F529" w14:textId="1A41F65F" w:rsidR="00FD7E16" w:rsidRPr="00AF457C" w:rsidRDefault="00FD7E16" w:rsidP="00FD7E16">
            <w:pPr>
              <w:spacing w:before="40" w:after="40"/>
              <w:ind w:left="138"/>
              <w:rPr>
                <w:ins w:id="69" w:author="Author" w:date="2023-07-10T17:05:00Z"/>
                <w:rFonts w:asciiTheme="majorBidi" w:hAnsiTheme="majorBidi" w:cstheme="majorBidi"/>
                <w:sz w:val="18"/>
                <w:szCs w:val="18"/>
              </w:rPr>
            </w:pPr>
            <w:ins w:id="70" w:author="Author" w:date="2023-07-10T17:05:00Z">
              <w:r w:rsidRPr="00AF457C">
                <w:rPr>
                  <w:rFonts w:asciiTheme="majorBidi" w:hAnsiTheme="majorBidi" w:cstheme="majorBidi"/>
                  <w:sz w:val="18"/>
                  <w:szCs w:val="18"/>
                </w:rPr>
                <w:t xml:space="preserve">a commitment that the characteristics of Appendix </w:t>
              </w:r>
              <w:r w:rsidRPr="00AF457C">
                <w:rPr>
                  <w:rFonts w:asciiTheme="majorBidi" w:hAnsiTheme="majorBidi" w:cstheme="majorBidi"/>
                  <w:b/>
                  <w:bCs/>
                  <w:sz w:val="18"/>
                  <w:szCs w:val="18"/>
                </w:rPr>
                <w:t>30B</w:t>
              </w:r>
              <w:r w:rsidRPr="00AF457C">
                <w:rPr>
                  <w:rFonts w:asciiTheme="majorBidi" w:hAnsiTheme="majorBidi" w:cstheme="majorBidi"/>
                  <w:sz w:val="18"/>
                  <w:szCs w:val="18"/>
                </w:rPr>
                <w:t xml:space="preserve"> ESIM shall remain within the envelope of typical characteristics of notified Appendix </w:t>
              </w:r>
              <w:r w:rsidRPr="00AF457C">
                <w:rPr>
                  <w:rFonts w:asciiTheme="majorBidi" w:hAnsiTheme="majorBidi" w:cstheme="majorBidi"/>
                  <w:b/>
                  <w:bCs/>
                  <w:sz w:val="18"/>
                  <w:szCs w:val="18"/>
                </w:rPr>
                <w:t>30B</w:t>
              </w:r>
              <w:r w:rsidRPr="00AF457C">
                <w:rPr>
                  <w:rFonts w:asciiTheme="majorBidi" w:hAnsiTheme="majorBidi" w:cstheme="majorBidi"/>
                  <w:sz w:val="18"/>
                  <w:szCs w:val="18"/>
                </w:rPr>
                <w:t xml:space="preserve"> earth stations associated with the satellite networks with which ESIM communicate, as published by the Bureau </w:t>
              </w:r>
            </w:ins>
          </w:p>
          <w:p w14:paraId="635124DA" w14:textId="1FFEFB3E" w:rsidR="00FD7E16" w:rsidRPr="00AF457C" w:rsidRDefault="00FD7E16" w:rsidP="00FD7E16">
            <w:pPr>
              <w:spacing w:before="40" w:after="40"/>
              <w:ind w:left="340"/>
              <w:rPr>
                <w:sz w:val="18"/>
                <w:szCs w:val="18"/>
                <w:lang w:val="en-US"/>
              </w:rPr>
            </w:pPr>
            <w:ins w:id="71" w:author="Author" w:date="2023-07-10T17:05:00Z">
              <w:r w:rsidRPr="00AF457C">
                <w:rPr>
                  <w:rFonts w:asciiTheme="majorBidi" w:hAnsiTheme="majorBidi" w:cstheme="majorBidi"/>
                  <w:sz w:val="18"/>
                  <w:szCs w:val="18"/>
                </w:rPr>
                <w:t xml:space="preserve">Required only for the notification of earth stations in motion submitted in accordance with </w:t>
              </w:r>
              <w:r w:rsidRPr="00AF457C">
                <w:rPr>
                  <w:sz w:val="18"/>
                  <w:szCs w:val="18"/>
                </w:rPr>
                <w:t>Draft New</w:t>
              </w:r>
              <w:r w:rsidRPr="00AF457C">
                <w:rPr>
                  <w:rFonts w:asciiTheme="majorBidi" w:hAnsiTheme="majorBidi" w:cstheme="majorBidi"/>
                  <w:sz w:val="18"/>
                  <w:szCs w:val="18"/>
                </w:rPr>
                <w:t xml:space="preserve"> Resolution </w:t>
              </w:r>
            </w:ins>
            <w:ins w:id="72" w:author="Author" w:date="2023-07-10T17:09:00Z">
              <w:r w:rsidRPr="00AF457C">
                <w:rPr>
                  <w:b/>
                  <w:bCs/>
                  <w:sz w:val="18"/>
                  <w:szCs w:val="18"/>
                </w:rPr>
                <w:t>[EUR-A115-ESIM-13GHZ] (WRC-23)</w:t>
              </w:r>
            </w:ins>
          </w:p>
        </w:tc>
        <w:tc>
          <w:tcPr>
            <w:tcW w:w="799" w:type="dxa"/>
            <w:tcBorders>
              <w:top w:val="nil"/>
              <w:left w:val="double" w:sz="4" w:space="0" w:color="auto"/>
              <w:bottom w:val="single" w:sz="4" w:space="0" w:color="auto"/>
              <w:right w:val="single" w:sz="4" w:space="0" w:color="auto"/>
            </w:tcBorders>
            <w:vAlign w:val="center"/>
          </w:tcPr>
          <w:p w14:paraId="3AFFA4E0" w14:textId="77777777" w:rsidR="00FD7E16" w:rsidRPr="00AF457C" w:rsidRDefault="00FD7E16" w:rsidP="00FD7E16">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7C64EB81" w14:textId="77777777" w:rsidR="00FD7E16" w:rsidRPr="00AF457C" w:rsidRDefault="00FD7E16" w:rsidP="00FD7E16">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46ABB4AA" w14:textId="77777777" w:rsidR="00FD7E16" w:rsidRPr="00AF457C" w:rsidRDefault="00FD7E16" w:rsidP="00FD7E16">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443EC0E3" w14:textId="77777777" w:rsidR="00FD7E16" w:rsidRPr="00AF457C" w:rsidRDefault="00FD7E16" w:rsidP="00FD7E16">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367AAA38" w14:textId="77777777" w:rsidR="00FD7E16" w:rsidRPr="00AF457C" w:rsidRDefault="00FD7E16" w:rsidP="00FD7E16">
            <w:pPr>
              <w:spacing w:before="40" w:after="40"/>
              <w:jc w:val="center"/>
              <w:rPr>
                <w:b/>
                <w:bCs/>
                <w:sz w:val="18"/>
                <w:szCs w:val="18"/>
                <w:lang w:val="en-US"/>
              </w:rPr>
            </w:pPr>
          </w:p>
        </w:tc>
        <w:tc>
          <w:tcPr>
            <w:tcW w:w="799" w:type="dxa"/>
            <w:tcBorders>
              <w:top w:val="nil"/>
              <w:left w:val="nil"/>
              <w:bottom w:val="single" w:sz="4" w:space="0" w:color="auto"/>
              <w:right w:val="single" w:sz="4" w:space="0" w:color="auto"/>
            </w:tcBorders>
            <w:vAlign w:val="center"/>
          </w:tcPr>
          <w:p w14:paraId="1AE0F373" w14:textId="77777777" w:rsidR="00FD7E16" w:rsidRPr="00AF457C" w:rsidRDefault="00FD7E16" w:rsidP="00FD7E16">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2E832BB" w14:textId="77777777" w:rsidR="00FD7E16" w:rsidRPr="00AF457C" w:rsidRDefault="00FD7E16" w:rsidP="00FD7E16">
            <w:pPr>
              <w:spacing w:before="40" w:after="40"/>
              <w:jc w:val="center"/>
              <w:rPr>
                <w:rFonts w:asciiTheme="majorBidi" w:hAnsiTheme="majorBidi" w:cstheme="majorBidi"/>
                <w:b/>
                <w:bCs/>
                <w:sz w:val="18"/>
                <w:szCs w:val="18"/>
                <w:lang w:val="en-US"/>
              </w:rPr>
            </w:pPr>
          </w:p>
        </w:tc>
        <w:tc>
          <w:tcPr>
            <w:tcW w:w="1220" w:type="dxa"/>
            <w:tcBorders>
              <w:top w:val="nil"/>
              <w:left w:val="nil"/>
              <w:bottom w:val="single" w:sz="4" w:space="0" w:color="auto"/>
              <w:right w:val="single" w:sz="4" w:space="0" w:color="auto"/>
            </w:tcBorders>
            <w:vAlign w:val="center"/>
          </w:tcPr>
          <w:p w14:paraId="60EF135D" w14:textId="77777777" w:rsidR="00FD7E16" w:rsidRPr="00AF457C" w:rsidRDefault="00FD7E16" w:rsidP="00FD7E16">
            <w:pPr>
              <w:spacing w:before="40" w:after="40"/>
              <w:jc w:val="center"/>
              <w:rPr>
                <w:rFonts w:asciiTheme="majorBidi" w:hAnsiTheme="majorBidi" w:cstheme="majorBidi"/>
                <w:b/>
                <w:bCs/>
                <w:sz w:val="18"/>
                <w:szCs w:val="18"/>
                <w:lang w:val="en-US"/>
              </w:rPr>
            </w:pPr>
          </w:p>
        </w:tc>
        <w:tc>
          <w:tcPr>
            <w:tcW w:w="709" w:type="dxa"/>
            <w:tcBorders>
              <w:top w:val="nil"/>
              <w:left w:val="nil"/>
              <w:bottom w:val="single" w:sz="4" w:space="0" w:color="auto"/>
              <w:right w:val="double" w:sz="6" w:space="0" w:color="auto"/>
            </w:tcBorders>
            <w:vAlign w:val="center"/>
          </w:tcPr>
          <w:p w14:paraId="4EC6B20C" w14:textId="0ACC6E85" w:rsidR="00FD7E16" w:rsidRPr="00AF457C" w:rsidRDefault="00FD7E16" w:rsidP="00FD7E16">
            <w:pPr>
              <w:spacing w:before="40" w:after="40"/>
              <w:jc w:val="center"/>
              <w:rPr>
                <w:rFonts w:asciiTheme="majorBidi" w:hAnsiTheme="majorBidi" w:cstheme="majorBidi"/>
                <w:b/>
                <w:bCs/>
                <w:sz w:val="18"/>
                <w:szCs w:val="18"/>
                <w:lang w:val="en-US"/>
              </w:rPr>
            </w:pPr>
            <w:ins w:id="73" w:author="Author" w:date="2023-07-10T17:12:00Z">
              <w:r w:rsidRPr="00AF457C">
                <w:rPr>
                  <w:rFonts w:asciiTheme="majorBidi" w:hAnsiTheme="majorBidi" w:cstheme="majorBidi"/>
                  <w:b/>
                  <w:bCs/>
                  <w:sz w:val="18"/>
                  <w:szCs w:val="18"/>
                </w:rPr>
                <w:t>+</w:t>
              </w:r>
            </w:ins>
          </w:p>
        </w:tc>
        <w:tc>
          <w:tcPr>
            <w:tcW w:w="1026" w:type="dxa"/>
            <w:tcBorders>
              <w:top w:val="nil"/>
              <w:left w:val="nil"/>
              <w:bottom w:val="single" w:sz="4" w:space="0" w:color="auto"/>
              <w:right w:val="double" w:sz="6" w:space="0" w:color="auto"/>
            </w:tcBorders>
          </w:tcPr>
          <w:p w14:paraId="37A95957" w14:textId="5FB8917F" w:rsidR="00FD7E16" w:rsidRPr="00AF457C" w:rsidRDefault="00FD7E16" w:rsidP="00FD7E16">
            <w:pPr>
              <w:tabs>
                <w:tab w:val="left" w:pos="720"/>
              </w:tabs>
              <w:overflowPunct/>
              <w:autoSpaceDE/>
              <w:adjustRightInd/>
              <w:spacing w:before="40" w:after="40"/>
              <w:rPr>
                <w:rFonts w:asciiTheme="majorBidi" w:hAnsiTheme="majorBidi" w:cstheme="majorBidi"/>
                <w:bCs/>
                <w:sz w:val="18"/>
                <w:szCs w:val="18"/>
                <w:lang w:val="en-US" w:eastAsia="zh-CN"/>
              </w:rPr>
            </w:pPr>
            <w:ins w:id="74" w:author="Author" w:date="2023-07-10T17:07:00Z">
              <w:r w:rsidRPr="00AF457C">
                <w:rPr>
                  <w:color w:val="000000" w:themeColor="text1"/>
                  <w:sz w:val="18"/>
                  <w:szCs w:val="18"/>
                </w:rPr>
                <w:t>A.25.a</w:t>
              </w:r>
            </w:ins>
          </w:p>
        </w:tc>
        <w:tc>
          <w:tcPr>
            <w:tcW w:w="608" w:type="dxa"/>
            <w:tcBorders>
              <w:top w:val="nil"/>
              <w:left w:val="nil"/>
              <w:bottom w:val="single" w:sz="4" w:space="0" w:color="auto"/>
              <w:right w:val="single" w:sz="12" w:space="0" w:color="auto"/>
            </w:tcBorders>
            <w:vAlign w:val="center"/>
          </w:tcPr>
          <w:p w14:paraId="76D5366B" w14:textId="77777777" w:rsidR="00FD7E16" w:rsidRPr="00AF457C" w:rsidRDefault="00FD7E16" w:rsidP="00FD7E16">
            <w:pPr>
              <w:spacing w:before="40" w:after="40"/>
              <w:jc w:val="center"/>
              <w:rPr>
                <w:rFonts w:asciiTheme="majorBidi" w:hAnsiTheme="majorBidi" w:cstheme="majorBidi"/>
                <w:b/>
                <w:bCs/>
                <w:sz w:val="18"/>
                <w:szCs w:val="18"/>
                <w:lang w:val="en-US"/>
              </w:rPr>
            </w:pPr>
          </w:p>
        </w:tc>
      </w:tr>
      <w:tr w:rsidR="00FD7E16" w:rsidRPr="00AF457C" w14:paraId="428A5180" w14:textId="77777777" w:rsidTr="008E5DEE">
        <w:trPr>
          <w:jc w:val="center"/>
        </w:trPr>
        <w:tc>
          <w:tcPr>
            <w:tcW w:w="1178" w:type="dxa"/>
            <w:tcBorders>
              <w:top w:val="single" w:sz="12" w:space="0" w:color="auto"/>
              <w:left w:val="single" w:sz="12" w:space="0" w:color="auto"/>
              <w:bottom w:val="single" w:sz="4" w:space="0" w:color="auto"/>
              <w:right w:val="double" w:sz="6" w:space="0" w:color="auto"/>
            </w:tcBorders>
            <w:hideMark/>
          </w:tcPr>
          <w:p w14:paraId="2124363C" w14:textId="13F93FBC" w:rsidR="00FD7E16" w:rsidRPr="00AF457C" w:rsidRDefault="00FD7E16" w:rsidP="00FD7E16">
            <w:pPr>
              <w:tabs>
                <w:tab w:val="left" w:pos="720"/>
              </w:tabs>
              <w:overflowPunct/>
              <w:autoSpaceDE/>
              <w:adjustRightInd/>
              <w:spacing w:before="40" w:after="40"/>
              <w:rPr>
                <w:rFonts w:asciiTheme="majorBidi" w:hAnsiTheme="majorBidi" w:cstheme="majorBidi"/>
                <w:b/>
                <w:bCs/>
                <w:sz w:val="18"/>
                <w:szCs w:val="18"/>
                <w:lang w:val="en-US" w:eastAsia="zh-CN"/>
              </w:rPr>
            </w:pPr>
            <w:ins w:id="75" w:author="Author" w:date="2023-07-10T17:04:00Z">
              <w:r w:rsidRPr="00AF457C">
                <w:rPr>
                  <w:color w:val="000000" w:themeColor="text1"/>
                  <w:sz w:val="18"/>
                  <w:szCs w:val="18"/>
                </w:rPr>
                <w:t>A.26</w:t>
              </w:r>
            </w:ins>
          </w:p>
        </w:tc>
        <w:tc>
          <w:tcPr>
            <w:tcW w:w="8012" w:type="dxa"/>
            <w:tcBorders>
              <w:top w:val="single" w:sz="12" w:space="0" w:color="auto"/>
              <w:left w:val="nil"/>
              <w:bottom w:val="single" w:sz="4" w:space="0" w:color="auto"/>
              <w:right w:val="double" w:sz="4" w:space="0" w:color="auto"/>
            </w:tcBorders>
            <w:hideMark/>
          </w:tcPr>
          <w:p w14:paraId="0541520D" w14:textId="624F3D4C" w:rsidR="00FD7E16" w:rsidRPr="00AF457C" w:rsidRDefault="00FD7E16" w:rsidP="00FD7E16">
            <w:pPr>
              <w:tabs>
                <w:tab w:val="left" w:pos="720"/>
              </w:tabs>
              <w:overflowPunct/>
              <w:autoSpaceDE/>
              <w:adjustRightInd/>
              <w:spacing w:before="40" w:after="40"/>
              <w:rPr>
                <w:rFonts w:asciiTheme="majorBidi" w:hAnsiTheme="majorBidi" w:cstheme="majorBidi"/>
                <w:b/>
                <w:bCs/>
                <w:sz w:val="18"/>
                <w:szCs w:val="18"/>
                <w:lang w:val="en-US" w:eastAsia="zh-CN"/>
              </w:rPr>
            </w:pPr>
            <w:ins w:id="76" w:author="Author" w:date="2023-07-10T17:04:00Z">
              <w:r w:rsidRPr="00AF457C">
                <w:rPr>
                  <w:rFonts w:asciiTheme="majorBidi" w:hAnsiTheme="majorBidi" w:cstheme="majorBidi"/>
                  <w:b/>
                  <w:bCs/>
                  <w:sz w:val="18"/>
                  <w:szCs w:val="18"/>
                  <w:lang w:eastAsia="zh-CN"/>
                </w:rPr>
                <w:t>COMPLIANCE</w:t>
              </w:r>
              <w:r w:rsidRPr="00AF457C">
                <w:rPr>
                  <w:b/>
                  <w:bCs/>
                  <w:sz w:val="18"/>
                  <w:szCs w:val="18"/>
                </w:rPr>
                <w:t xml:space="preserve"> WITH </w:t>
              </w:r>
              <w:r w:rsidRPr="00AF457C">
                <w:rPr>
                  <w:b/>
                  <w:bCs/>
                  <w:i/>
                  <w:iCs/>
                  <w:sz w:val="18"/>
                  <w:szCs w:val="18"/>
                </w:rPr>
                <w:t>resolves</w:t>
              </w:r>
              <w:r w:rsidRPr="00AF457C">
                <w:rPr>
                  <w:b/>
                  <w:bCs/>
                  <w:sz w:val="18"/>
                  <w:szCs w:val="18"/>
                </w:rPr>
                <w:t xml:space="preserve"> 1.1.</w:t>
              </w:r>
            </w:ins>
            <w:ins w:id="77" w:author="Author2" w:date="2023-09-19T10:04:00Z">
              <w:r w:rsidR="007C1481">
                <w:rPr>
                  <w:b/>
                  <w:bCs/>
                  <w:sz w:val="18"/>
                  <w:szCs w:val="18"/>
                </w:rPr>
                <w:t>4</w:t>
              </w:r>
            </w:ins>
            <w:ins w:id="78" w:author="Author" w:date="2023-07-10T17:04:00Z">
              <w:r w:rsidRPr="00AF457C">
                <w:rPr>
                  <w:b/>
                  <w:bCs/>
                  <w:sz w:val="18"/>
                  <w:szCs w:val="18"/>
                </w:rPr>
                <w:t xml:space="preserve"> </w:t>
              </w:r>
            </w:ins>
            <w:ins w:id="79" w:author="PTB" w:date="2023-08-02T19:38:00Z">
              <w:r w:rsidRPr="00AF457C">
                <w:rPr>
                  <w:b/>
                  <w:bCs/>
                  <w:sz w:val="18"/>
                  <w:szCs w:val="18"/>
                </w:rPr>
                <w:t xml:space="preserve">OF </w:t>
              </w:r>
            </w:ins>
            <w:ins w:id="80" w:author="Author" w:date="2023-07-10T17:04:00Z">
              <w:r w:rsidRPr="00AF457C">
                <w:rPr>
                  <w:b/>
                  <w:bCs/>
                  <w:sz w:val="18"/>
                  <w:szCs w:val="18"/>
                </w:rPr>
                <w:t xml:space="preserve">DRAFT NEW RESOLUTION </w:t>
              </w:r>
            </w:ins>
            <w:ins w:id="81" w:author="Author" w:date="2023-07-10T17:09:00Z">
              <w:r w:rsidRPr="00AF457C">
                <w:rPr>
                  <w:b/>
                  <w:bCs/>
                  <w:sz w:val="18"/>
                  <w:szCs w:val="18"/>
                </w:rPr>
                <w:t>[EUR-A115-ESIM-13GHZ] (WRC-23)</w:t>
              </w:r>
            </w:ins>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35F55D51" w14:textId="77777777" w:rsidR="00FD7E16" w:rsidRPr="00AF457C" w:rsidRDefault="00FD7E16" w:rsidP="00FD7E16">
            <w:pPr>
              <w:spacing w:before="40" w:after="40"/>
              <w:rPr>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2109C6CB" w14:textId="3C7A3830" w:rsidR="00FD7E16" w:rsidRPr="00AF457C" w:rsidRDefault="00FD7E16" w:rsidP="00FD7E16">
            <w:pPr>
              <w:tabs>
                <w:tab w:val="left" w:pos="720"/>
              </w:tabs>
              <w:overflowPunct/>
              <w:autoSpaceDE/>
              <w:adjustRightInd/>
              <w:spacing w:before="40" w:after="40"/>
              <w:rPr>
                <w:rFonts w:asciiTheme="majorBidi" w:hAnsiTheme="majorBidi" w:cstheme="majorBidi"/>
                <w:b/>
                <w:bCs/>
                <w:sz w:val="18"/>
                <w:szCs w:val="18"/>
                <w:lang w:val="en-US" w:eastAsia="zh-CN"/>
              </w:rPr>
            </w:pPr>
            <w:ins w:id="82" w:author="Author" w:date="2023-07-10T17:07:00Z">
              <w:r w:rsidRPr="00AF457C">
                <w:rPr>
                  <w:b/>
                  <w:bCs/>
                  <w:color w:val="000000" w:themeColor="text1"/>
                  <w:sz w:val="18"/>
                  <w:szCs w:val="18"/>
                </w:rPr>
                <w:t>A.26</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0F1C0F79" w14:textId="77777777" w:rsidR="00FD7E16" w:rsidRPr="00AF457C" w:rsidRDefault="00FD7E16" w:rsidP="00FD7E16">
            <w:pPr>
              <w:spacing w:before="40" w:after="40"/>
              <w:jc w:val="center"/>
              <w:rPr>
                <w:rFonts w:asciiTheme="majorBidi" w:hAnsiTheme="majorBidi" w:cstheme="majorBidi"/>
                <w:b/>
                <w:bCs/>
                <w:sz w:val="18"/>
                <w:szCs w:val="18"/>
                <w:lang w:val="en-US"/>
              </w:rPr>
            </w:pPr>
          </w:p>
        </w:tc>
      </w:tr>
      <w:tr w:rsidR="00FD7E16" w:rsidRPr="00AF457C" w14:paraId="3B0ADDAD" w14:textId="77777777" w:rsidTr="008E5DEE">
        <w:trPr>
          <w:cantSplit/>
          <w:jc w:val="center"/>
        </w:trPr>
        <w:tc>
          <w:tcPr>
            <w:tcW w:w="1178" w:type="dxa"/>
            <w:tcBorders>
              <w:top w:val="nil"/>
              <w:left w:val="single" w:sz="12" w:space="0" w:color="auto"/>
              <w:bottom w:val="single" w:sz="4" w:space="0" w:color="auto"/>
              <w:right w:val="double" w:sz="6" w:space="0" w:color="auto"/>
            </w:tcBorders>
            <w:hideMark/>
          </w:tcPr>
          <w:p w14:paraId="4F656C59" w14:textId="3E754A8A" w:rsidR="00FD7E16" w:rsidRPr="00AF457C" w:rsidRDefault="00FD7E16" w:rsidP="00FD7E16">
            <w:pPr>
              <w:tabs>
                <w:tab w:val="left" w:pos="720"/>
              </w:tabs>
              <w:overflowPunct/>
              <w:autoSpaceDE/>
              <w:adjustRightInd/>
              <w:spacing w:before="40" w:after="40"/>
              <w:rPr>
                <w:sz w:val="18"/>
                <w:szCs w:val="18"/>
                <w:lang w:val="en-US" w:eastAsia="zh-CN"/>
              </w:rPr>
            </w:pPr>
            <w:ins w:id="83" w:author="Author" w:date="2023-07-10T17:04:00Z">
              <w:r w:rsidRPr="00AF457C">
                <w:rPr>
                  <w:color w:val="000000" w:themeColor="text1"/>
                  <w:sz w:val="18"/>
                  <w:szCs w:val="18"/>
                </w:rPr>
                <w:t>A.26.a</w:t>
              </w:r>
            </w:ins>
          </w:p>
        </w:tc>
        <w:tc>
          <w:tcPr>
            <w:tcW w:w="8012" w:type="dxa"/>
            <w:tcBorders>
              <w:top w:val="nil"/>
              <w:left w:val="nil"/>
              <w:bottom w:val="single" w:sz="4" w:space="0" w:color="auto"/>
              <w:right w:val="double" w:sz="4" w:space="0" w:color="auto"/>
            </w:tcBorders>
            <w:hideMark/>
          </w:tcPr>
          <w:p w14:paraId="0D8348D5" w14:textId="3E6CB03C" w:rsidR="00AD35C7" w:rsidRPr="00AF457C" w:rsidRDefault="00AD35C7" w:rsidP="00FD7E16">
            <w:pPr>
              <w:keepNext/>
              <w:spacing w:before="40" w:after="40"/>
              <w:ind w:left="170"/>
              <w:rPr>
                <w:ins w:id="84" w:author="ITU" w:date="2023-08-16T03:47:00Z"/>
                <w:rFonts w:asciiTheme="majorBidi" w:hAnsiTheme="majorBidi" w:cstheme="majorBidi"/>
                <w:sz w:val="18"/>
                <w:szCs w:val="18"/>
              </w:rPr>
            </w:pPr>
            <w:ins w:id="85" w:author="Author" w:date="2023-07-10T17:04:00Z">
              <w:r w:rsidRPr="00AF457C">
                <w:rPr>
                  <w:rFonts w:asciiTheme="majorBidi" w:hAnsiTheme="majorBidi" w:cstheme="majorBidi"/>
                  <w:sz w:val="18"/>
                  <w:szCs w:val="18"/>
                  <w:lang w:eastAsia="zh-CN"/>
                </w:rPr>
                <w:t xml:space="preserve">Not required for Appendix </w:t>
              </w:r>
              <w:r w:rsidRPr="00AF457C">
                <w:rPr>
                  <w:rFonts w:asciiTheme="majorBidi" w:hAnsiTheme="majorBidi" w:cstheme="majorBidi"/>
                  <w:b/>
                  <w:bCs/>
                  <w:sz w:val="18"/>
                  <w:szCs w:val="18"/>
                  <w:lang w:eastAsia="zh-CN"/>
                </w:rPr>
                <w:t>30B</w:t>
              </w:r>
            </w:ins>
          </w:p>
          <w:p w14:paraId="48EF5DF2" w14:textId="1B6F0799" w:rsidR="00FD7E16" w:rsidRPr="00AF457C" w:rsidRDefault="00FD7E16" w:rsidP="00FD7E16">
            <w:pPr>
              <w:keepNext/>
              <w:spacing w:before="40" w:after="40"/>
              <w:ind w:left="170"/>
              <w:rPr>
                <w:ins w:id="86" w:author="Author" w:date="2023-07-10T17:04:00Z"/>
                <w:b/>
                <w:bCs/>
                <w:sz w:val="18"/>
                <w:szCs w:val="18"/>
              </w:rPr>
            </w:pPr>
            <w:ins w:id="87" w:author="Author" w:date="2023-07-10T17:04:00Z">
              <w:r w:rsidRPr="00AF457C">
                <w:rPr>
                  <w:rFonts w:asciiTheme="majorBidi" w:hAnsiTheme="majorBidi" w:cstheme="majorBidi"/>
                  <w:sz w:val="18"/>
                  <w:szCs w:val="18"/>
                </w:rPr>
                <w:t xml:space="preserve">a commitment that the Appendix </w:t>
              </w:r>
              <w:r w:rsidRPr="00AF457C">
                <w:rPr>
                  <w:rFonts w:asciiTheme="majorBidi" w:hAnsiTheme="majorBidi" w:cstheme="majorBidi"/>
                  <w:b/>
                  <w:bCs/>
                  <w:sz w:val="18"/>
                  <w:szCs w:val="18"/>
                </w:rPr>
                <w:t>30B</w:t>
              </w:r>
              <w:r w:rsidRPr="00AF457C">
                <w:rPr>
                  <w:rFonts w:asciiTheme="majorBidi" w:hAnsiTheme="majorBidi" w:cstheme="majorBidi"/>
                  <w:sz w:val="18"/>
                  <w:szCs w:val="18"/>
                </w:rPr>
                <w:t xml:space="preserve"> ESIM operation would be in conformity with the Radio Regulations and </w:t>
              </w:r>
              <w:r w:rsidRPr="00AF457C">
                <w:rPr>
                  <w:sz w:val="18"/>
                  <w:szCs w:val="18"/>
                </w:rPr>
                <w:t>Draft New</w:t>
              </w:r>
              <w:r w:rsidRPr="00AF457C">
                <w:rPr>
                  <w:rFonts w:asciiTheme="majorBidi" w:hAnsiTheme="majorBidi" w:cstheme="majorBidi"/>
                  <w:sz w:val="18"/>
                  <w:szCs w:val="18"/>
                </w:rPr>
                <w:t xml:space="preserve"> Resolution </w:t>
              </w:r>
            </w:ins>
            <w:ins w:id="88" w:author="Author" w:date="2023-07-10T17:10:00Z">
              <w:r w:rsidRPr="00AF457C">
                <w:rPr>
                  <w:b/>
                  <w:bCs/>
                  <w:sz w:val="18"/>
                  <w:szCs w:val="18"/>
                </w:rPr>
                <w:t>[EUR-A115-ESIM-13GHZ] (WRC-23)</w:t>
              </w:r>
            </w:ins>
          </w:p>
          <w:p w14:paraId="00FA6BCD" w14:textId="21F3F49E" w:rsidR="00FD7E16" w:rsidRPr="00AF457C" w:rsidRDefault="00FD7E16" w:rsidP="00FD7E16">
            <w:pPr>
              <w:spacing w:before="40" w:after="40"/>
              <w:ind w:left="340"/>
              <w:rPr>
                <w:sz w:val="18"/>
                <w:szCs w:val="18"/>
                <w:lang w:val="en-US"/>
              </w:rPr>
            </w:pPr>
            <w:ins w:id="89" w:author="Author" w:date="2023-07-10T17:04:00Z">
              <w:r w:rsidRPr="00AF457C">
                <w:rPr>
                  <w:rFonts w:asciiTheme="majorBidi" w:hAnsiTheme="majorBidi" w:cstheme="majorBidi"/>
                  <w:sz w:val="18"/>
                  <w:szCs w:val="18"/>
                </w:rPr>
                <w:t xml:space="preserve">Required only for the notification of earth stations in motion submitted in accordance with </w:t>
              </w:r>
              <w:r w:rsidRPr="00AF457C">
                <w:rPr>
                  <w:sz w:val="18"/>
                  <w:szCs w:val="18"/>
                </w:rPr>
                <w:t xml:space="preserve">Draft New </w:t>
              </w:r>
              <w:r w:rsidRPr="00AF457C">
                <w:rPr>
                  <w:rFonts w:asciiTheme="majorBidi" w:hAnsiTheme="majorBidi" w:cstheme="majorBidi"/>
                  <w:sz w:val="18"/>
                  <w:szCs w:val="18"/>
                </w:rPr>
                <w:t xml:space="preserve">Resolution </w:t>
              </w:r>
            </w:ins>
            <w:ins w:id="90" w:author="Author" w:date="2023-07-10T17:09:00Z">
              <w:r w:rsidRPr="00AF457C">
                <w:rPr>
                  <w:b/>
                  <w:bCs/>
                  <w:sz w:val="18"/>
                  <w:szCs w:val="18"/>
                </w:rPr>
                <w:t>[EUR-A115-ESIM-13GHZ] (WRC-23)</w:t>
              </w:r>
            </w:ins>
          </w:p>
        </w:tc>
        <w:tc>
          <w:tcPr>
            <w:tcW w:w="799" w:type="dxa"/>
            <w:tcBorders>
              <w:top w:val="nil"/>
              <w:left w:val="double" w:sz="4" w:space="0" w:color="auto"/>
              <w:bottom w:val="single" w:sz="4" w:space="0" w:color="auto"/>
              <w:right w:val="single" w:sz="4" w:space="0" w:color="auto"/>
            </w:tcBorders>
            <w:vAlign w:val="center"/>
          </w:tcPr>
          <w:p w14:paraId="2206464E" w14:textId="77777777" w:rsidR="00FD7E16" w:rsidRPr="00AF457C" w:rsidRDefault="00FD7E16" w:rsidP="00FD7E16">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65C3E5F7" w14:textId="77777777" w:rsidR="00FD7E16" w:rsidRPr="00AF457C" w:rsidRDefault="00FD7E16" w:rsidP="00FD7E16">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275A32F3" w14:textId="77777777" w:rsidR="00FD7E16" w:rsidRPr="00AF457C" w:rsidRDefault="00FD7E16" w:rsidP="00FD7E16">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4A6159F6" w14:textId="77777777" w:rsidR="00FD7E16" w:rsidRPr="00AF457C" w:rsidRDefault="00FD7E16" w:rsidP="00FD7E16">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13C5095D" w14:textId="77777777" w:rsidR="00FD7E16" w:rsidRPr="00AF457C" w:rsidRDefault="00FD7E16" w:rsidP="00FD7E16">
            <w:pPr>
              <w:spacing w:before="40" w:after="40"/>
              <w:jc w:val="center"/>
              <w:rPr>
                <w:b/>
                <w:bCs/>
                <w:sz w:val="18"/>
                <w:szCs w:val="18"/>
                <w:lang w:val="en-US"/>
              </w:rPr>
            </w:pPr>
          </w:p>
        </w:tc>
        <w:tc>
          <w:tcPr>
            <w:tcW w:w="799" w:type="dxa"/>
            <w:tcBorders>
              <w:top w:val="nil"/>
              <w:left w:val="nil"/>
              <w:bottom w:val="single" w:sz="4" w:space="0" w:color="auto"/>
              <w:right w:val="single" w:sz="4" w:space="0" w:color="auto"/>
            </w:tcBorders>
            <w:vAlign w:val="center"/>
          </w:tcPr>
          <w:p w14:paraId="0904E3D8" w14:textId="77777777" w:rsidR="00FD7E16" w:rsidRPr="00AF457C" w:rsidRDefault="00FD7E16" w:rsidP="00FD7E16">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1BA58BA5" w14:textId="77777777" w:rsidR="00FD7E16" w:rsidRPr="00AF457C" w:rsidRDefault="00FD7E16" w:rsidP="00FD7E16">
            <w:pPr>
              <w:spacing w:before="40" w:after="40"/>
              <w:jc w:val="center"/>
              <w:rPr>
                <w:rFonts w:asciiTheme="majorBidi" w:hAnsiTheme="majorBidi" w:cstheme="majorBidi"/>
                <w:b/>
                <w:bCs/>
                <w:sz w:val="18"/>
                <w:szCs w:val="18"/>
                <w:lang w:val="en-US"/>
              </w:rPr>
            </w:pPr>
          </w:p>
        </w:tc>
        <w:tc>
          <w:tcPr>
            <w:tcW w:w="1220" w:type="dxa"/>
            <w:tcBorders>
              <w:top w:val="nil"/>
              <w:left w:val="nil"/>
              <w:bottom w:val="single" w:sz="4" w:space="0" w:color="auto"/>
              <w:right w:val="single" w:sz="4" w:space="0" w:color="auto"/>
            </w:tcBorders>
            <w:vAlign w:val="center"/>
          </w:tcPr>
          <w:p w14:paraId="38EAF8EE" w14:textId="77777777" w:rsidR="00FD7E16" w:rsidRPr="00AF457C" w:rsidRDefault="00FD7E16" w:rsidP="00FD7E16">
            <w:pPr>
              <w:spacing w:before="40" w:after="40"/>
              <w:jc w:val="center"/>
              <w:rPr>
                <w:rFonts w:asciiTheme="majorBidi" w:hAnsiTheme="majorBidi" w:cstheme="majorBidi"/>
                <w:b/>
                <w:bCs/>
                <w:sz w:val="18"/>
                <w:szCs w:val="18"/>
                <w:lang w:val="en-US"/>
              </w:rPr>
            </w:pPr>
          </w:p>
        </w:tc>
        <w:tc>
          <w:tcPr>
            <w:tcW w:w="709" w:type="dxa"/>
            <w:tcBorders>
              <w:top w:val="nil"/>
              <w:left w:val="nil"/>
              <w:bottom w:val="single" w:sz="4" w:space="0" w:color="auto"/>
              <w:right w:val="double" w:sz="6" w:space="0" w:color="auto"/>
            </w:tcBorders>
            <w:vAlign w:val="center"/>
          </w:tcPr>
          <w:p w14:paraId="295CA0F2" w14:textId="47DEE616" w:rsidR="00FD7E16" w:rsidRPr="00AF457C" w:rsidRDefault="00FD7E16" w:rsidP="00FD7E16">
            <w:pPr>
              <w:spacing w:before="40" w:after="40"/>
              <w:jc w:val="center"/>
              <w:rPr>
                <w:rFonts w:asciiTheme="majorBidi" w:hAnsiTheme="majorBidi" w:cstheme="majorBidi"/>
                <w:b/>
                <w:bCs/>
                <w:sz w:val="18"/>
                <w:szCs w:val="18"/>
                <w:lang w:val="en-US"/>
              </w:rPr>
            </w:pPr>
            <w:ins w:id="91" w:author="Author" w:date="2023-07-10T17:07:00Z">
              <w:r w:rsidRPr="00AF457C">
                <w:rPr>
                  <w:rFonts w:asciiTheme="majorBidi" w:hAnsiTheme="majorBidi" w:cstheme="majorBidi"/>
                  <w:b/>
                  <w:bCs/>
                  <w:sz w:val="18"/>
                  <w:szCs w:val="18"/>
                </w:rPr>
                <w:t>+</w:t>
              </w:r>
            </w:ins>
          </w:p>
        </w:tc>
        <w:tc>
          <w:tcPr>
            <w:tcW w:w="1026" w:type="dxa"/>
            <w:tcBorders>
              <w:top w:val="nil"/>
              <w:left w:val="nil"/>
              <w:bottom w:val="single" w:sz="4" w:space="0" w:color="auto"/>
              <w:right w:val="double" w:sz="6" w:space="0" w:color="auto"/>
            </w:tcBorders>
          </w:tcPr>
          <w:p w14:paraId="61973FA0" w14:textId="4D2DB63A" w:rsidR="00FD7E16" w:rsidRPr="00AF457C" w:rsidRDefault="00FD7E16" w:rsidP="00FD7E16">
            <w:pPr>
              <w:tabs>
                <w:tab w:val="left" w:pos="720"/>
              </w:tabs>
              <w:overflowPunct/>
              <w:autoSpaceDE/>
              <w:adjustRightInd/>
              <w:spacing w:before="40" w:after="40"/>
              <w:rPr>
                <w:rFonts w:asciiTheme="majorBidi" w:hAnsiTheme="majorBidi" w:cstheme="majorBidi"/>
                <w:bCs/>
                <w:sz w:val="18"/>
                <w:szCs w:val="18"/>
                <w:lang w:val="en-US" w:eastAsia="zh-CN"/>
              </w:rPr>
            </w:pPr>
            <w:ins w:id="92" w:author="Author" w:date="2023-07-10T17:07:00Z">
              <w:r w:rsidRPr="00AF457C">
                <w:rPr>
                  <w:color w:val="000000" w:themeColor="text1"/>
                  <w:sz w:val="18"/>
                  <w:szCs w:val="18"/>
                </w:rPr>
                <w:t>A.26.a</w:t>
              </w:r>
            </w:ins>
          </w:p>
        </w:tc>
        <w:tc>
          <w:tcPr>
            <w:tcW w:w="608" w:type="dxa"/>
            <w:tcBorders>
              <w:top w:val="nil"/>
              <w:left w:val="nil"/>
              <w:bottom w:val="single" w:sz="4" w:space="0" w:color="auto"/>
              <w:right w:val="single" w:sz="12" w:space="0" w:color="auto"/>
            </w:tcBorders>
            <w:vAlign w:val="center"/>
          </w:tcPr>
          <w:p w14:paraId="0270C38E" w14:textId="77777777" w:rsidR="00FD7E16" w:rsidRPr="00AF457C" w:rsidRDefault="00FD7E16" w:rsidP="00FD7E16">
            <w:pPr>
              <w:spacing w:before="40" w:after="40"/>
              <w:jc w:val="center"/>
              <w:rPr>
                <w:rFonts w:asciiTheme="majorBidi" w:hAnsiTheme="majorBidi" w:cstheme="majorBidi"/>
                <w:b/>
                <w:bCs/>
                <w:sz w:val="18"/>
                <w:szCs w:val="18"/>
                <w:lang w:val="en-US"/>
              </w:rPr>
            </w:pPr>
          </w:p>
        </w:tc>
      </w:tr>
      <w:tr w:rsidR="00FD7E16" w:rsidRPr="00AF457C" w14:paraId="3D68E90A" w14:textId="77777777" w:rsidTr="008E5DEE">
        <w:trPr>
          <w:jc w:val="center"/>
          <w:ins w:id="93" w:author="ITU" w:date="2023-08-16T02:31:00Z"/>
        </w:trPr>
        <w:tc>
          <w:tcPr>
            <w:tcW w:w="1178" w:type="dxa"/>
            <w:tcBorders>
              <w:top w:val="single" w:sz="12" w:space="0" w:color="auto"/>
              <w:left w:val="single" w:sz="12" w:space="0" w:color="auto"/>
              <w:bottom w:val="single" w:sz="4" w:space="0" w:color="auto"/>
              <w:right w:val="double" w:sz="6" w:space="0" w:color="auto"/>
            </w:tcBorders>
            <w:hideMark/>
          </w:tcPr>
          <w:p w14:paraId="5A633C37" w14:textId="26FC13DD" w:rsidR="00FD7E16" w:rsidRPr="003731F3" w:rsidRDefault="00FD7E16" w:rsidP="00FD7E16">
            <w:pPr>
              <w:tabs>
                <w:tab w:val="left" w:pos="720"/>
              </w:tabs>
              <w:overflowPunct/>
              <w:autoSpaceDE/>
              <w:adjustRightInd/>
              <w:spacing w:before="40" w:after="40"/>
              <w:rPr>
                <w:ins w:id="94" w:author="ITU" w:date="2023-08-16T02:31:00Z"/>
                <w:rFonts w:asciiTheme="majorBidi" w:hAnsiTheme="majorBidi" w:cstheme="majorBidi"/>
                <w:b/>
                <w:bCs/>
                <w:sz w:val="18"/>
                <w:szCs w:val="18"/>
                <w:lang w:val="en-US" w:eastAsia="zh-CN"/>
              </w:rPr>
            </w:pPr>
            <w:bookmarkStart w:id="95" w:name="_Hlk139455619"/>
            <w:ins w:id="96" w:author="Author" w:date="2023-07-10T17:04:00Z">
              <w:r w:rsidRPr="003731F3">
                <w:rPr>
                  <w:b/>
                  <w:bCs/>
                  <w:color w:val="000000" w:themeColor="text1"/>
                  <w:sz w:val="18"/>
                  <w:szCs w:val="18"/>
                </w:rPr>
                <w:t>A.2</w:t>
              </w:r>
            </w:ins>
            <w:bookmarkEnd w:id="95"/>
            <w:ins w:id="97" w:author="Author" w:date="2023-07-26T13:11:00Z">
              <w:r w:rsidRPr="003731F3">
                <w:rPr>
                  <w:b/>
                  <w:bCs/>
                  <w:color w:val="000000" w:themeColor="text1"/>
                  <w:sz w:val="18"/>
                  <w:szCs w:val="18"/>
                </w:rPr>
                <w:t>7</w:t>
              </w:r>
            </w:ins>
          </w:p>
        </w:tc>
        <w:tc>
          <w:tcPr>
            <w:tcW w:w="8012" w:type="dxa"/>
            <w:tcBorders>
              <w:top w:val="single" w:sz="12" w:space="0" w:color="auto"/>
              <w:left w:val="nil"/>
              <w:bottom w:val="single" w:sz="4" w:space="0" w:color="auto"/>
              <w:right w:val="double" w:sz="4" w:space="0" w:color="auto"/>
            </w:tcBorders>
            <w:hideMark/>
          </w:tcPr>
          <w:p w14:paraId="2C09FF9F" w14:textId="5C1C5DC3" w:rsidR="00FD7E16" w:rsidRPr="00AF457C" w:rsidRDefault="00FD7E16" w:rsidP="00FD7E16">
            <w:pPr>
              <w:tabs>
                <w:tab w:val="left" w:pos="720"/>
              </w:tabs>
              <w:overflowPunct/>
              <w:autoSpaceDE/>
              <w:adjustRightInd/>
              <w:spacing w:before="40" w:after="40"/>
              <w:rPr>
                <w:ins w:id="98" w:author="ITU" w:date="2023-08-16T02:31:00Z"/>
                <w:rFonts w:asciiTheme="majorBidi" w:hAnsiTheme="majorBidi" w:cstheme="majorBidi"/>
                <w:b/>
                <w:bCs/>
                <w:sz w:val="18"/>
                <w:szCs w:val="18"/>
                <w:lang w:val="en-US" w:eastAsia="zh-CN"/>
              </w:rPr>
            </w:pPr>
            <w:ins w:id="99" w:author="Author" w:date="2023-07-10T17:04:00Z">
              <w:r w:rsidRPr="00AF457C">
                <w:rPr>
                  <w:rFonts w:asciiTheme="majorBidi" w:hAnsiTheme="majorBidi" w:cstheme="majorBidi"/>
                  <w:b/>
                  <w:bCs/>
                  <w:sz w:val="18"/>
                  <w:szCs w:val="18"/>
                  <w:lang w:eastAsia="zh-CN"/>
                </w:rPr>
                <w:t>COMPLIANCE</w:t>
              </w:r>
              <w:r w:rsidRPr="00AF457C">
                <w:rPr>
                  <w:b/>
                  <w:bCs/>
                  <w:sz w:val="18"/>
                  <w:szCs w:val="18"/>
                </w:rPr>
                <w:t xml:space="preserve"> WITH </w:t>
              </w:r>
              <w:r w:rsidRPr="00E770D5">
                <w:rPr>
                  <w:b/>
                  <w:bCs/>
                  <w:i/>
                  <w:iCs/>
                  <w:sz w:val="18"/>
                  <w:szCs w:val="18"/>
                </w:rPr>
                <w:t>resolves</w:t>
              </w:r>
              <w:r w:rsidRPr="00E770D5">
                <w:rPr>
                  <w:b/>
                  <w:bCs/>
                  <w:sz w:val="18"/>
                  <w:szCs w:val="18"/>
                </w:rPr>
                <w:t xml:space="preserve"> 1.2.</w:t>
              </w:r>
            </w:ins>
            <w:ins w:id="100" w:author="ECO" w:date="2023-08-23T14:14:00Z">
              <w:r w:rsidR="004F4F11" w:rsidRPr="00E770D5">
                <w:rPr>
                  <w:b/>
                  <w:bCs/>
                  <w:sz w:val="18"/>
                  <w:szCs w:val="18"/>
                </w:rPr>
                <w:t>7</w:t>
              </w:r>
            </w:ins>
            <w:ins w:id="101" w:author="Author" w:date="2023-07-10T17:04:00Z">
              <w:r w:rsidRPr="00E770D5">
                <w:rPr>
                  <w:b/>
                  <w:bCs/>
                  <w:sz w:val="18"/>
                  <w:szCs w:val="18"/>
                </w:rPr>
                <w:t xml:space="preserve"> and</w:t>
              </w:r>
              <w:r w:rsidRPr="00AF457C">
                <w:rPr>
                  <w:b/>
                  <w:bCs/>
                  <w:sz w:val="18"/>
                  <w:szCs w:val="18"/>
                </w:rPr>
                <w:t xml:space="preserve"> </w:t>
              </w:r>
              <w:r w:rsidRPr="00AF457C">
                <w:rPr>
                  <w:b/>
                  <w:bCs/>
                  <w:i/>
                  <w:iCs/>
                  <w:sz w:val="18"/>
                  <w:szCs w:val="18"/>
                </w:rPr>
                <w:t>resolves further</w:t>
              </w:r>
              <w:r w:rsidRPr="00AF457C">
                <w:rPr>
                  <w:b/>
                  <w:bCs/>
                  <w:sz w:val="18"/>
                  <w:szCs w:val="18"/>
                </w:rPr>
                <w:t xml:space="preserve"> 2 </w:t>
              </w:r>
            </w:ins>
            <w:ins w:id="102" w:author="PTB" w:date="2023-08-02T19:38:00Z">
              <w:r w:rsidRPr="00AF457C">
                <w:rPr>
                  <w:b/>
                  <w:bCs/>
                  <w:sz w:val="18"/>
                  <w:szCs w:val="18"/>
                </w:rPr>
                <w:t xml:space="preserve">OF </w:t>
              </w:r>
            </w:ins>
            <w:ins w:id="103" w:author="Author" w:date="2023-07-10T17:04:00Z">
              <w:r w:rsidRPr="00AF457C">
                <w:rPr>
                  <w:b/>
                  <w:bCs/>
                  <w:sz w:val="18"/>
                  <w:szCs w:val="18"/>
                </w:rPr>
                <w:t xml:space="preserve">DRAFT NEW RESOLUTION </w:t>
              </w:r>
            </w:ins>
            <w:ins w:id="104" w:author="Author" w:date="2023-07-10T17:31:00Z">
              <w:r w:rsidRPr="00AF457C">
                <w:rPr>
                  <w:b/>
                  <w:bCs/>
                  <w:sz w:val="18"/>
                  <w:szCs w:val="18"/>
                </w:rPr>
                <w:t>[EUR-A115-ESIM-13GHZ] (WRC-23)</w:t>
              </w:r>
            </w:ins>
          </w:p>
        </w:tc>
        <w:tc>
          <w:tcPr>
            <w:tcW w:w="7522" w:type="dxa"/>
            <w:gridSpan w:val="9"/>
            <w:tcBorders>
              <w:top w:val="single" w:sz="12" w:space="0" w:color="auto"/>
              <w:left w:val="double" w:sz="4" w:space="0" w:color="auto"/>
              <w:bottom w:val="single" w:sz="4" w:space="0" w:color="auto"/>
              <w:right w:val="double" w:sz="6" w:space="0" w:color="auto"/>
            </w:tcBorders>
            <w:shd w:val="clear" w:color="auto" w:fill="C0C0C0"/>
          </w:tcPr>
          <w:p w14:paraId="16A030FC" w14:textId="77777777" w:rsidR="00FD7E16" w:rsidRPr="00AF457C" w:rsidRDefault="00FD7E16" w:rsidP="00FD7E16">
            <w:pPr>
              <w:spacing w:before="40" w:after="40"/>
              <w:rPr>
                <w:ins w:id="105" w:author="ITU" w:date="2023-08-16T02:31:00Z"/>
                <w:rFonts w:asciiTheme="majorBidi" w:hAnsiTheme="majorBidi" w:cstheme="majorBidi"/>
                <w:b/>
                <w:bCs/>
                <w:sz w:val="18"/>
                <w:szCs w:val="18"/>
                <w:lang w:val="en-US"/>
              </w:rPr>
            </w:pPr>
          </w:p>
        </w:tc>
        <w:tc>
          <w:tcPr>
            <w:tcW w:w="1026" w:type="dxa"/>
            <w:tcBorders>
              <w:top w:val="single" w:sz="12" w:space="0" w:color="auto"/>
              <w:left w:val="nil"/>
              <w:bottom w:val="single" w:sz="4" w:space="0" w:color="auto"/>
              <w:right w:val="double" w:sz="6" w:space="0" w:color="auto"/>
            </w:tcBorders>
            <w:hideMark/>
          </w:tcPr>
          <w:p w14:paraId="1A83EC32" w14:textId="5F77BF0A" w:rsidR="00FD7E16" w:rsidRPr="00AF457C" w:rsidRDefault="003731F3" w:rsidP="00FD7E16">
            <w:pPr>
              <w:tabs>
                <w:tab w:val="left" w:pos="720"/>
              </w:tabs>
              <w:overflowPunct/>
              <w:autoSpaceDE/>
              <w:adjustRightInd/>
              <w:spacing w:before="40" w:after="40"/>
              <w:rPr>
                <w:ins w:id="106" w:author="ITU" w:date="2023-08-16T02:31:00Z"/>
                <w:rFonts w:asciiTheme="majorBidi" w:hAnsiTheme="majorBidi" w:cstheme="majorBidi"/>
                <w:b/>
                <w:bCs/>
                <w:sz w:val="18"/>
                <w:szCs w:val="18"/>
                <w:lang w:val="en-US" w:eastAsia="zh-CN"/>
              </w:rPr>
            </w:pPr>
            <w:ins w:id="107" w:author="Author" w:date="2023-07-10T17:04:00Z">
              <w:r w:rsidRPr="003731F3">
                <w:rPr>
                  <w:b/>
                  <w:bCs/>
                  <w:color w:val="000000" w:themeColor="text1"/>
                  <w:sz w:val="18"/>
                  <w:szCs w:val="18"/>
                </w:rPr>
                <w:t>A.2</w:t>
              </w:r>
            </w:ins>
            <w:ins w:id="108" w:author="Author" w:date="2023-07-26T13:11:00Z">
              <w:r w:rsidRPr="003731F3">
                <w:rPr>
                  <w:b/>
                  <w:bCs/>
                  <w:color w:val="000000" w:themeColor="text1"/>
                  <w:sz w:val="18"/>
                  <w:szCs w:val="18"/>
                </w:rPr>
                <w:t>7</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208F9ED" w14:textId="1CBDEFE7" w:rsidR="00FD7E16" w:rsidRPr="00AF457C" w:rsidRDefault="00FD7E16" w:rsidP="00FD7E16">
            <w:pPr>
              <w:spacing w:before="40" w:after="40"/>
              <w:jc w:val="center"/>
              <w:rPr>
                <w:ins w:id="109" w:author="ITU" w:date="2023-08-16T02:31:00Z"/>
                <w:rFonts w:asciiTheme="majorBidi" w:hAnsiTheme="majorBidi" w:cstheme="majorBidi"/>
                <w:b/>
                <w:bCs/>
                <w:sz w:val="18"/>
                <w:szCs w:val="18"/>
                <w:lang w:val="en-US"/>
              </w:rPr>
            </w:pPr>
          </w:p>
        </w:tc>
      </w:tr>
      <w:tr w:rsidR="00FD7E16" w:rsidRPr="00AF457C" w14:paraId="6AB92579" w14:textId="77777777" w:rsidTr="00907607">
        <w:trPr>
          <w:cantSplit/>
          <w:jc w:val="center"/>
          <w:ins w:id="110" w:author="ITU" w:date="2023-08-16T02:31:00Z"/>
        </w:trPr>
        <w:tc>
          <w:tcPr>
            <w:tcW w:w="1178" w:type="dxa"/>
            <w:tcBorders>
              <w:top w:val="nil"/>
              <w:left w:val="single" w:sz="12" w:space="0" w:color="auto"/>
              <w:bottom w:val="single" w:sz="4" w:space="0" w:color="auto"/>
              <w:right w:val="double" w:sz="6" w:space="0" w:color="auto"/>
            </w:tcBorders>
            <w:hideMark/>
          </w:tcPr>
          <w:p w14:paraId="7CC10CB4" w14:textId="2B707AE2" w:rsidR="00FD7E16" w:rsidRPr="00AF457C" w:rsidRDefault="00FD7E16" w:rsidP="00FD7E16">
            <w:pPr>
              <w:tabs>
                <w:tab w:val="left" w:pos="720"/>
              </w:tabs>
              <w:overflowPunct/>
              <w:autoSpaceDE/>
              <w:adjustRightInd/>
              <w:spacing w:before="40" w:after="40"/>
              <w:rPr>
                <w:ins w:id="111" w:author="ITU" w:date="2023-08-16T02:31:00Z"/>
                <w:sz w:val="18"/>
                <w:szCs w:val="18"/>
                <w:lang w:val="en-US" w:eastAsia="zh-CN"/>
              </w:rPr>
            </w:pPr>
            <w:ins w:id="112" w:author="Author" w:date="2023-07-10T17:04:00Z">
              <w:r w:rsidRPr="00AF457C">
                <w:rPr>
                  <w:color w:val="000000" w:themeColor="text1"/>
                  <w:sz w:val="18"/>
                  <w:szCs w:val="18"/>
                </w:rPr>
                <w:t>A.2</w:t>
              </w:r>
            </w:ins>
            <w:ins w:id="113" w:author="Author" w:date="2023-07-26T13:11:00Z">
              <w:r w:rsidRPr="00AF457C">
                <w:rPr>
                  <w:color w:val="000000" w:themeColor="text1"/>
                  <w:sz w:val="18"/>
                  <w:szCs w:val="18"/>
                </w:rPr>
                <w:t>7</w:t>
              </w:r>
            </w:ins>
            <w:ins w:id="114" w:author="Author" w:date="2023-07-10T17:04:00Z">
              <w:r w:rsidRPr="00AF457C">
                <w:rPr>
                  <w:color w:val="000000" w:themeColor="text1"/>
                  <w:sz w:val="18"/>
                  <w:szCs w:val="18"/>
                </w:rPr>
                <w:t>.a</w:t>
              </w:r>
            </w:ins>
          </w:p>
        </w:tc>
        <w:tc>
          <w:tcPr>
            <w:tcW w:w="8012" w:type="dxa"/>
            <w:tcBorders>
              <w:top w:val="nil"/>
              <w:left w:val="nil"/>
              <w:bottom w:val="single" w:sz="4" w:space="0" w:color="auto"/>
              <w:right w:val="double" w:sz="4" w:space="0" w:color="auto"/>
            </w:tcBorders>
            <w:hideMark/>
          </w:tcPr>
          <w:p w14:paraId="4BCEB7F7" w14:textId="49A523B0" w:rsidR="00AD35C7" w:rsidRPr="00AF457C" w:rsidRDefault="00AD35C7" w:rsidP="00FD7E16">
            <w:pPr>
              <w:keepNext/>
              <w:spacing w:before="40" w:after="40"/>
              <w:ind w:left="170"/>
              <w:rPr>
                <w:ins w:id="115" w:author="ITU" w:date="2023-08-16T03:47:00Z"/>
                <w:rFonts w:asciiTheme="majorBidi" w:hAnsiTheme="majorBidi" w:cstheme="majorBidi"/>
                <w:sz w:val="18"/>
                <w:szCs w:val="18"/>
              </w:rPr>
            </w:pPr>
            <w:ins w:id="116" w:author="Author" w:date="2023-07-10T17:04:00Z">
              <w:r w:rsidRPr="00AF457C">
                <w:rPr>
                  <w:rFonts w:asciiTheme="majorBidi" w:hAnsiTheme="majorBidi" w:cstheme="majorBidi"/>
                  <w:sz w:val="18"/>
                  <w:szCs w:val="18"/>
                  <w:lang w:eastAsia="zh-CN"/>
                </w:rPr>
                <w:t xml:space="preserve">Not required for Appendix </w:t>
              </w:r>
              <w:r w:rsidRPr="00AF457C">
                <w:rPr>
                  <w:rFonts w:asciiTheme="majorBidi" w:hAnsiTheme="majorBidi" w:cstheme="majorBidi"/>
                  <w:b/>
                  <w:bCs/>
                  <w:sz w:val="18"/>
                  <w:szCs w:val="18"/>
                  <w:lang w:eastAsia="zh-CN"/>
                </w:rPr>
                <w:t>30B</w:t>
              </w:r>
            </w:ins>
          </w:p>
          <w:p w14:paraId="13B2AB60" w14:textId="74D934E2" w:rsidR="00FD7E16" w:rsidRPr="00AF457C" w:rsidRDefault="00FD7E16" w:rsidP="00FD7E16">
            <w:pPr>
              <w:keepNext/>
              <w:spacing w:before="40" w:after="40"/>
              <w:ind w:left="170"/>
              <w:rPr>
                <w:ins w:id="117" w:author="Author" w:date="2023-07-10T17:04:00Z"/>
                <w:rFonts w:asciiTheme="majorBidi" w:hAnsiTheme="majorBidi" w:cstheme="majorBidi"/>
                <w:sz w:val="18"/>
                <w:szCs w:val="18"/>
              </w:rPr>
            </w:pPr>
            <w:ins w:id="118" w:author="Author" w:date="2023-07-10T17:04:00Z">
              <w:r w:rsidRPr="00AF457C">
                <w:rPr>
                  <w:rFonts w:asciiTheme="majorBidi" w:hAnsiTheme="majorBidi" w:cstheme="majorBidi"/>
                  <w:sz w:val="18"/>
                  <w:szCs w:val="18"/>
                </w:rPr>
                <w:t xml:space="preserve">a commitment that, upon receiving a report of unacceptable interference, the notifying administration for the GSO FSS network with which Appendix </w:t>
              </w:r>
              <w:r w:rsidRPr="00AF457C">
                <w:rPr>
                  <w:rFonts w:asciiTheme="majorBidi" w:hAnsiTheme="majorBidi" w:cstheme="majorBidi"/>
                  <w:b/>
                  <w:bCs/>
                  <w:sz w:val="18"/>
                  <w:szCs w:val="18"/>
                </w:rPr>
                <w:t>30B</w:t>
              </w:r>
              <w:r w:rsidRPr="00AF457C">
                <w:rPr>
                  <w:rFonts w:asciiTheme="majorBidi" w:hAnsiTheme="majorBidi" w:cstheme="majorBidi"/>
                  <w:sz w:val="18"/>
                  <w:szCs w:val="18"/>
                </w:rPr>
                <w:t xml:space="preserve"> ESIM communicate shall follow the procedures in </w:t>
              </w:r>
              <w:r w:rsidRPr="00AF457C">
                <w:rPr>
                  <w:rFonts w:asciiTheme="majorBidi" w:hAnsiTheme="majorBidi" w:cstheme="majorBidi"/>
                  <w:i/>
                  <w:iCs/>
                  <w:sz w:val="18"/>
                  <w:szCs w:val="18"/>
                </w:rPr>
                <w:t>resolves</w:t>
              </w:r>
              <w:r w:rsidRPr="00AF457C">
                <w:rPr>
                  <w:rFonts w:asciiTheme="majorBidi" w:hAnsiTheme="majorBidi" w:cstheme="majorBidi"/>
                  <w:sz w:val="18"/>
                  <w:szCs w:val="18"/>
                </w:rPr>
                <w:t xml:space="preserve"> 9 of </w:t>
              </w:r>
              <w:r w:rsidRPr="00AF457C">
                <w:rPr>
                  <w:sz w:val="18"/>
                  <w:szCs w:val="18"/>
                </w:rPr>
                <w:t>Draft New</w:t>
              </w:r>
              <w:r w:rsidRPr="00AF457C">
                <w:rPr>
                  <w:rFonts w:asciiTheme="majorBidi" w:hAnsiTheme="majorBidi" w:cstheme="majorBidi"/>
                  <w:sz w:val="18"/>
                  <w:szCs w:val="18"/>
                </w:rPr>
                <w:t xml:space="preserve"> Resolution </w:t>
              </w:r>
            </w:ins>
            <w:ins w:id="119" w:author="Author" w:date="2023-07-10T17:10:00Z">
              <w:r w:rsidRPr="00AF457C">
                <w:rPr>
                  <w:b/>
                  <w:bCs/>
                  <w:sz w:val="18"/>
                  <w:szCs w:val="18"/>
                </w:rPr>
                <w:t>[EUR-A115-ESIM-13GHZ] (WRC-23)</w:t>
              </w:r>
            </w:ins>
          </w:p>
          <w:p w14:paraId="56C5461A" w14:textId="48653DAB" w:rsidR="00FD7E16" w:rsidRPr="00AF457C" w:rsidRDefault="00FD7E16" w:rsidP="00FD7E16">
            <w:pPr>
              <w:spacing w:before="40" w:after="40"/>
              <w:ind w:left="340"/>
              <w:rPr>
                <w:ins w:id="120" w:author="ITU" w:date="2023-08-16T02:31:00Z"/>
                <w:sz w:val="18"/>
                <w:szCs w:val="18"/>
                <w:lang w:val="en-US"/>
              </w:rPr>
            </w:pPr>
            <w:ins w:id="121" w:author="Author" w:date="2023-07-10T17:04:00Z">
              <w:r w:rsidRPr="00AF457C">
                <w:rPr>
                  <w:rFonts w:asciiTheme="majorBidi" w:hAnsiTheme="majorBidi" w:cstheme="majorBidi"/>
                  <w:sz w:val="18"/>
                  <w:szCs w:val="18"/>
                </w:rPr>
                <w:t xml:space="preserve">Required only for the notification of earth stations in motion submitted in accordance with </w:t>
              </w:r>
              <w:r w:rsidRPr="00AF457C">
                <w:rPr>
                  <w:sz w:val="18"/>
                  <w:szCs w:val="18"/>
                </w:rPr>
                <w:t>Draft New</w:t>
              </w:r>
              <w:r w:rsidRPr="00AF457C">
                <w:rPr>
                  <w:rFonts w:asciiTheme="majorBidi" w:hAnsiTheme="majorBidi" w:cstheme="majorBidi"/>
                  <w:sz w:val="18"/>
                  <w:szCs w:val="18"/>
                </w:rPr>
                <w:t xml:space="preserve"> Resolution </w:t>
              </w:r>
            </w:ins>
            <w:ins w:id="122" w:author="Author" w:date="2023-07-10T17:10:00Z">
              <w:r w:rsidRPr="00AF457C">
                <w:rPr>
                  <w:b/>
                  <w:bCs/>
                  <w:sz w:val="18"/>
                  <w:szCs w:val="18"/>
                </w:rPr>
                <w:t>[EUR-A115-ESIM-13GHZ] (WRC-23)</w:t>
              </w:r>
            </w:ins>
          </w:p>
        </w:tc>
        <w:tc>
          <w:tcPr>
            <w:tcW w:w="799" w:type="dxa"/>
            <w:tcBorders>
              <w:top w:val="nil"/>
              <w:left w:val="double" w:sz="4" w:space="0" w:color="auto"/>
              <w:bottom w:val="single" w:sz="4" w:space="0" w:color="auto"/>
              <w:right w:val="single" w:sz="4" w:space="0" w:color="auto"/>
            </w:tcBorders>
            <w:vAlign w:val="center"/>
          </w:tcPr>
          <w:p w14:paraId="691F427D" w14:textId="77777777" w:rsidR="00FD7E16" w:rsidRPr="00AF457C" w:rsidRDefault="00FD7E16" w:rsidP="00FD7E16">
            <w:pPr>
              <w:spacing w:before="40" w:after="40"/>
              <w:jc w:val="center"/>
              <w:rPr>
                <w:ins w:id="123" w:author="ITU" w:date="2023-08-16T02:31: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6F469697" w14:textId="77777777" w:rsidR="00FD7E16" w:rsidRPr="00AF457C" w:rsidRDefault="00FD7E16" w:rsidP="00FD7E16">
            <w:pPr>
              <w:spacing w:before="40" w:after="40"/>
              <w:jc w:val="center"/>
              <w:rPr>
                <w:ins w:id="124" w:author="ITU" w:date="2023-08-16T02:31: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020C0F41" w14:textId="77777777" w:rsidR="00FD7E16" w:rsidRPr="00AF457C" w:rsidRDefault="00FD7E16" w:rsidP="00FD7E16">
            <w:pPr>
              <w:spacing w:before="40" w:after="40"/>
              <w:jc w:val="center"/>
              <w:rPr>
                <w:ins w:id="125" w:author="ITU" w:date="2023-08-16T02:31: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23B1CF69" w14:textId="77777777" w:rsidR="00FD7E16" w:rsidRPr="00AF457C" w:rsidRDefault="00FD7E16" w:rsidP="00FD7E16">
            <w:pPr>
              <w:spacing w:before="40" w:after="40"/>
              <w:jc w:val="center"/>
              <w:rPr>
                <w:ins w:id="126" w:author="ITU" w:date="2023-08-16T02:31: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776EBBB8" w14:textId="000D90C9" w:rsidR="00FD7E16" w:rsidRPr="00AF457C" w:rsidRDefault="00FD7E16" w:rsidP="00FD7E16">
            <w:pPr>
              <w:spacing w:before="40" w:after="40"/>
              <w:jc w:val="center"/>
              <w:rPr>
                <w:ins w:id="127" w:author="ITU" w:date="2023-08-16T02:31:00Z"/>
                <w:b/>
                <w:bCs/>
                <w:sz w:val="18"/>
                <w:szCs w:val="18"/>
                <w:lang w:val="en-US"/>
              </w:rPr>
            </w:pPr>
          </w:p>
        </w:tc>
        <w:tc>
          <w:tcPr>
            <w:tcW w:w="799" w:type="dxa"/>
            <w:tcBorders>
              <w:top w:val="nil"/>
              <w:left w:val="nil"/>
              <w:bottom w:val="single" w:sz="4" w:space="0" w:color="auto"/>
              <w:right w:val="single" w:sz="4" w:space="0" w:color="auto"/>
            </w:tcBorders>
            <w:vAlign w:val="center"/>
          </w:tcPr>
          <w:p w14:paraId="6E248B1C" w14:textId="77777777" w:rsidR="00FD7E16" w:rsidRPr="00AF457C" w:rsidRDefault="00FD7E16" w:rsidP="00FD7E16">
            <w:pPr>
              <w:spacing w:before="40" w:after="40"/>
              <w:jc w:val="center"/>
              <w:rPr>
                <w:ins w:id="128" w:author="ITU" w:date="2023-08-16T02:31: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0AF9A863" w14:textId="77777777" w:rsidR="00FD7E16" w:rsidRPr="00AF457C" w:rsidRDefault="00FD7E16" w:rsidP="00FD7E16">
            <w:pPr>
              <w:spacing w:before="40" w:after="40"/>
              <w:jc w:val="center"/>
              <w:rPr>
                <w:ins w:id="129" w:author="ITU" w:date="2023-08-16T02:31:00Z"/>
                <w:rFonts w:asciiTheme="majorBidi" w:hAnsiTheme="majorBidi" w:cstheme="majorBidi"/>
                <w:b/>
                <w:bCs/>
                <w:sz w:val="18"/>
                <w:szCs w:val="18"/>
                <w:lang w:val="en-US"/>
              </w:rPr>
            </w:pPr>
          </w:p>
        </w:tc>
        <w:tc>
          <w:tcPr>
            <w:tcW w:w="1220" w:type="dxa"/>
            <w:tcBorders>
              <w:top w:val="nil"/>
              <w:left w:val="nil"/>
              <w:bottom w:val="single" w:sz="4" w:space="0" w:color="auto"/>
              <w:right w:val="single" w:sz="4" w:space="0" w:color="auto"/>
            </w:tcBorders>
            <w:vAlign w:val="center"/>
          </w:tcPr>
          <w:p w14:paraId="26BD9125" w14:textId="77777777" w:rsidR="00FD7E16" w:rsidRPr="00AF457C" w:rsidRDefault="00FD7E16" w:rsidP="00FD7E16">
            <w:pPr>
              <w:spacing w:before="40" w:after="40"/>
              <w:jc w:val="center"/>
              <w:rPr>
                <w:ins w:id="130" w:author="ITU" w:date="2023-08-16T02:31:00Z"/>
                <w:rFonts w:asciiTheme="majorBidi" w:hAnsiTheme="majorBidi" w:cstheme="majorBidi"/>
                <w:b/>
                <w:bCs/>
                <w:sz w:val="18"/>
                <w:szCs w:val="18"/>
                <w:lang w:val="en-US"/>
              </w:rPr>
            </w:pPr>
          </w:p>
        </w:tc>
        <w:tc>
          <w:tcPr>
            <w:tcW w:w="709" w:type="dxa"/>
            <w:tcBorders>
              <w:top w:val="nil"/>
              <w:left w:val="nil"/>
              <w:bottom w:val="single" w:sz="4" w:space="0" w:color="auto"/>
              <w:right w:val="double" w:sz="6" w:space="0" w:color="auto"/>
            </w:tcBorders>
            <w:vAlign w:val="center"/>
          </w:tcPr>
          <w:p w14:paraId="5175EE3D" w14:textId="76151A74" w:rsidR="00FD7E16" w:rsidRPr="00AF457C" w:rsidRDefault="00FD7E16" w:rsidP="00FD7E16">
            <w:pPr>
              <w:spacing w:before="40" w:after="40"/>
              <w:jc w:val="center"/>
              <w:rPr>
                <w:ins w:id="131" w:author="ITU" w:date="2023-08-16T02:31:00Z"/>
                <w:rFonts w:asciiTheme="majorBidi" w:hAnsiTheme="majorBidi" w:cstheme="majorBidi"/>
                <w:b/>
                <w:bCs/>
                <w:sz w:val="18"/>
                <w:szCs w:val="18"/>
                <w:lang w:val="en-US"/>
              </w:rPr>
            </w:pPr>
            <w:ins w:id="132" w:author="Author" w:date="2023-07-03T17:32:00Z">
              <w:r w:rsidRPr="00AF457C">
                <w:rPr>
                  <w:rFonts w:asciiTheme="majorBidi" w:hAnsiTheme="majorBidi" w:cstheme="majorBidi"/>
                  <w:b/>
                  <w:bCs/>
                  <w:sz w:val="18"/>
                  <w:szCs w:val="18"/>
                </w:rPr>
                <w:t>+</w:t>
              </w:r>
            </w:ins>
          </w:p>
        </w:tc>
        <w:tc>
          <w:tcPr>
            <w:tcW w:w="1026" w:type="dxa"/>
            <w:tcBorders>
              <w:top w:val="nil"/>
              <w:left w:val="nil"/>
              <w:bottom w:val="single" w:sz="4" w:space="0" w:color="auto"/>
              <w:right w:val="double" w:sz="6" w:space="0" w:color="auto"/>
            </w:tcBorders>
          </w:tcPr>
          <w:p w14:paraId="34418409" w14:textId="16776660" w:rsidR="00FD7E16" w:rsidRPr="00AF457C" w:rsidRDefault="003731F3" w:rsidP="00FD7E16">
            <w:pPr>
              <w:tabs>
                <w:tab w:val="left" w:pos="720"/>
              </w:tabs>
              <w:overflowPunct/>
              <w:autoSpaceDE/>
              <w:adjustRightInd/>
              <w:spacing w:before="40" w:after="40"/>
              <w:rPr>
                <w:ins w:id="133" w:author="ITU" w:date="2023-08-16T02:31:00Z"/>
                <w:rFonts w:asciiTheme="majorBidi" w:hAnsiTheme="majorBidi" w:cstheme="majorBidi"/>
                <w:bCs/>
                <w:sz w:val="18"/>
                <w:szCs w:val="18"/>
                <w:lang w:val="en-US" w:eastAsia="zh-CN"/>
              </w:rPr>
            </w:pPr>
            <w:ins w:id="134" w:author="Author" w:date="2023-07-10T17:04:00Z">
              <w:r w:rsidRPr="00AF457C">
                <w:rPr>
                  <w:color w:val="000000" w:themeColor="text1"/>
                  <w:sz w:val="18"/>
                  <w:szCs w:val="18"/>
                </w:rPr>
                <w:t>A.2</w:t>
              </w:r>
            </w:ins>
            <w:ins w:id="135" w:author="Author" w:date="2023-07-26T13:11:00Z">
              <w:r w:rsidRPr="00AF457C">
                <w:rPr>
                  <w:color w:val="000000" w:themeColor="text1"/>
                  <w:sz w:val="18"/>
                  <w:szCs w:val="18"/>
                </w:rPr>
                <w:t>7</w:t>
              </w:r>
            </w:ins>
            <w:ins w:id="136" w:author="Author" w:date="2023-07-10T17:04:00Z">
              <w:r w:rsidRPr="00AF457C">
                <w:rPr>
                  <w:color w:val="000000" w:themeColor="text1"/>
                  <w:sz w:val="18"/>
                  <w:szCs w:val="18"/>
                </w:rPr>
                <w:t>.a</w:t>
              </w:r>
            </w:ins>
          </w:p>
        </w:tc>
        <w:tc>
          <w:tcPr>
            <w:tcW w:w="608" w:type="dxa"/>
            <w:tcBorders>
              <w:top w:val="nil"/>
              <w:left w:val="nil"/>
              <w:bottom w:val="single" w:sz="4" w:space="0" w:color="auto"/>
              <w:right w:val="single" w:sz="12" w:space="0" w:color="auto"/>
            </w:tcBorders>
            <w:vAlign w:val="center"/>
          </w:tcPr>
          <w:p w14:paraId="507319FF" w14:textId="77777777" w:rsidR="00FD7E16" w:rsidRPr="00AF457C" w:rsidRDefault="00FD7E16" w:rsidP="00FD7E16">
            <w:pPr>
              <w:spacing w:before="40" w:after="40"/>
              <w:jc w:val="center"/>
              <w:rPr>
                <w:ins w:id="137" w:author="ITU" w:date="2023-08-16T02:31:00Z"/>
                <w:rFonts w:asciiTheme="majorBidi" w:hAnsiTheme="majorBidi" w:cstheme="majorBidi"/>
                <w:b/>
                <w:bCs/>
                <w:sz w:val="18"/>
                <w:szCs w:val="18"/>
                <w:lang w:val="en-US"/>
              </w:rPr>
            </w:pPr>
          </w:p>
        </w:tc>
      </w:tr>
    </w:tbl>
    <w:p w14:paraId="6BC55553" w14:textId="239A322D" w:rsidR="00B82936" w:rsidRDefault="00B82936" w:rsidP="00B82936">
      <w:pPr>
        <w:pStyle w:val="Reasons"/>
      </w:pPr>
    </w:p>
    <w:p w14:paraId="7DE4711D" w14:textId="6FDC9A0C" w:rsidR="00B82936" w:rsidRPr="00AF457C" w:rsidRDefault="00B82936" w:rsidP="00B82936">
      <w:pPr>
        <w:pStyle w:val="Proposal"/>
        <w:rPr>
          <w:lang w:val="fr-FR"/>
        </w:rPr>
      </w:pPr>
      <w:r w:rsidRPr="00AF457C">
        <w:rPr>
          <w:lang w:val="fr-FR"/>
        </w:rPr>
        <w:t>MOD</w:t>
      </w:r>
      <w:r w:rsidRPr="00AF457C">
        <w:rPr>
          <w:lang w:val="fr-FR"/>
        </w:rPr>
        <w:tab/>
        <w:t>EUR/XXXXA15/5</w:t>
      </w:r>
    </w:p>
    <w:p w14:paraId="6FB7C3B0" w14:textId="77777777" w:rsidR="00B82936" w:rsidRPr="00AF457C" w:rsidRDefault="00B82936" w:rsidP="00B82936">
      <w:pPr>
        <w:pStyle w:val="TableNo"/>
        <w:spacing w:before="0"/>
        <w:ind w:right="12326"/>
        <w:rPr>
          <w:rFonts w:ascii="Times New Roman Bold" w:hAnsi="Times New Roman Bold"/>
          <w:b/>
          <w:caps w:val="0"/>
          <w:lang w:val="fr-FR"/>
        </w:rPr>
      </w:pPr>
      <w:r w:rsidRPr="00AF457C">
        <w:rPr>
          <w:rFonts w:ascii="Times New Roman Bold" w:hAnsi="Times New Roman Bold"/>
          <w:b/>
          <w:caps w:val="0"/>
          <w:lang w:val="fr-FR"/>
        </w:rPr>
        <w:t>TABLE B</w:t>
      </w:r>
    </w:p>
    <w:p w14:paraId="77DB1CD6" w14:textId="6DCC57AD" w:rsidR="00B82936" w:rsidRPr="00AF457C" w:rsidRDefault="00B82936" w:rsidP="00B82936">
      <w:pPr>
        <w:pStyle w:val="Tabletitle"/>
        <w:ind w:right="12326"/>
      </w:pPr>
      <w:r w:rsidRPr="00AF457C">
        <w:t xml:space="preserve">CHARACTERISTICS TO BE PROVIDED FOR EACH SATELLITE ANTENNA BEAM OR </w:t>
      </w:r>
      <w:r w:rsidRPr="00AF457C">
        <w:br/>
        <w:t>EACH EARTH STATION OR RADIO ASTRONOMY ANTENNA</w:t>
      </w:r>
      <w:r w:rsidRPr="00AF457C">
        <w:rPr>
          <w:b w:val="0"/>
          <w:bCs/>
          <w:color w:val="000000"/>
          <w:sz w:val="16"/>
        </w:rPr>
        <w:t>    </w:t>
      </w:r>
      <w:r w:rsidRPr="00AF457C">
        <w:rPr>
          <w:rFonts w:ascii="Times New Roman"/>
          <w:b w:val="0"/>
          <w:bCs/>
          <w:color w:val="000000"/>
          <w:sz w:val="16"/>
        </w:rPr>
        <w:t>(Rev.WRC</w:t>
      </w:r>
      <w:r w:rsidRPr="00AF457C">
        <w:rPr>
          <w:rFonts w:ascii="Times New Roman"/>
          <w:b w:val="0"/>
          <w:bCs/>
          <w:color w:val="000000"/>
          <w:sz w:val="16"/>
        </w:rPr>
        <w:noBreakHyphen/>
      </w:r>
      <w:del w:id="138" w:author="ITU" w:date="2023-08-16T03:09:00Z">
        <w:r w:rsidRPr="00AF457C" w:rsidDel="00D64A2E">
          <w:rPr>
            <w:rFonts w:ascii="Times New Roman"/>
            <w:b w:val="0"/>
            <w:bCs/>
            <w:color w:val="000000"/>
            <w:sz w:val="16"/>
          </w:rPr>
          <w:delText>19</w:delText>
        </w:r>
      </w:del>
      <w:ins w:id="139" w:author="ITU" w:date="2023-08-16T03:09:00Z">
        <w:r w:rsidR="00D64A2E" w:rsidRPr="00AF457C">
          <w:rPr>
            <w:rFonts w:ascii="Times New Roman"/>
            <w:b w:val="0"/>
            <w:bCs/>
            <w:color w:val="000000"/>
            <w:sz w:val="16"/>
          </w:rPr>
          <w:t>23</w:t>
        </w:r>
      </w:ins>
      <w:r w:rsidRPr="00AF457C">
        <w:rPr>
          <w:rFonts w:ascii="Times New Roman"/>
          <w:b w:val="0"/>
          <w:bCs/>
          <w:color w:val="000000"/>
          <w:sz w:val="16"/>
        </w:rPr>
        <w:t>)</w:t>
      </w:r>
    </w:p>
    <w:tbl>
      <w:tblPr>
        <w:tblW w:w="18348" w:type="dxa"/>
        <w:jc w:val="center"/>
        <w:tblLook w:val="04A0" w:firstRow="1" w:lastRow="0" w:firstColumn="1" w:lastColumn="0" w:noHBand="0" w:noVBand="1"/>
      </w:tblPr>
      <w:tblGrid>
        <w:gridCol w:w="1180"/>
        <w:gridCol w:w="8015"/>
        <w:gridCol w:w="799"/>
        <w:gridCol w:w="799"/>
        <w:gridCol w:w="799"/>
        <w:gridCol w:w="799"/>
        <w:gridCol w:w="799"/>
        <w:gridCol w:w="799"/>
        <w:gridCol w:w="799"/>
        <w:gridCol w:w="799"/>
        <w:gridCol w:w="1267"/>
        <w:gridCol w:w="887"/>
        <w:gridCol w:w="607"/>
      </w:tblGrid>
      <w:tr w:rsidR="00B82936" w:rsidRPr="00AF457C" w14:paraId="746481FC" w14:textId="77777777" w:rsidTr="009F57C6">
        <w:trPr>
          <w:trHeight w:val="3000"/>
          <w:jc w:val="center"/>
        </w:trPr>
        <w:tc>
          <w:tcPr>
            <w:tcW w:w="1180" w:type="dxa"/>
            <w:tcBorders>
              <w:top w:val="single" w:sz="12" w:space="0" w:color="auto"/>
              <w:left w:val="single" w:sz="12" w:space="0" w:color="auto"/>
              <w:bottom w:val="single" w:sz="12" w:space="0" w:color="auto"/>
              <w:right w:val="nil"/>
            </w:tcBorders>
            <w:textDirection w:val="btLr"/>
            <w:vAlign w:val="center"/>
            <w:hideMark/>
          </w:tcPr>
          <w:p w14:paraId="2BEE3F25"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Items in Appendix</w:t>
            </w:r>
          </w:p>
        </w:tc>
        <w:tc>
          <w:tcPr>
            <w:tcW w:w="8015" w:type="dxa"/>
            <w:tcBorders>
              <w:top w:val="single" w:sz="12" w:space="0" w:color="auto"/>
              <w:left w:val="double" w:sz="6" w:space="0" w:color="auto"/>
              <w:bottom w:val="single" w:sz="12" w:space="0" w:color="auto"/>
              <w:right w:val="double" w:sz="4" w:space="0" w:color="auto"/>
            </w:tcBorders>
            <w:vAlign w:val="center"/>
            <w:hideMark/>
          </w:tcPr>
          <w:p w14:paraId="6DF93C97"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i/>
                <w:iCs/>
                <w:sz w:val="16"/>
                <w:szCs w:val="16"/>
                <w:lang w:val="en-US" w:eastAsia="zh-CN"/>
              </w:rPr>
            </w:pPr>
            <w:r w:rsidRPr="00AF457C">
              <w:rPr>
                <w:rFonts w:asciiTheme="majorBidi" w:hAnsiTheme="majorBidi" w:cstheme="majorBidi"/>
                <w:b/>
                <w:bCs/>
                <w:i/>
                <w:iCs/>
                <w:sz w:val="16"/>
                <w:szCs w:val="16"/>
                <w:lang w:val="en-US" w:eastAsia="zh-CN"/>
              </w:rPr>
              <w:t xml:space="preserve">B </w:t>
            </w:r>
            <w:r w:rsidRPr="00AF457C">
              <w:rPr>
                <w:rFonts w:asciiTheme="majorBidi" w:hAnsiTheme="majorBidi" w:cstheme="majorBidi"/>
                <w:b/>
                <w:bCs/>
                <w:i/>
                <w:iCs/>
                <w:sz w:val="16"/>
                <w:szCs w:val="16"/>
                <w:vertAlign w:val="superscript"/>
                <w:lang w:val="en-US" w:eastAsia="zh-CN"/>
              </w:rPr>
              <w:t>_</w:t>
            </w:r>
            <w:r w:rsidRPr="00AF457C">
              <w:rPr>
                <w:rFonts w:asciiTheme="majorBidi" w:hAnsiTheme="majorBidi" w:cstheme="majorBidi"/>
                <w:b/>
                <w:bCs/>
                <w:i/>
                <w:iCs/>
                <w:sz w:val="16"/>
                <w:szCs w:val="16"/>
                <w:lang w:val="en-US" w:eastAsia="zh-CN"/>
              </w:rPr>
              <w:t xml:space="preserve"> CHARACTERISTICS TO BE PROVIDED FOR EACH SATELLITE ANTENNA BEAM OR EACH EARTH STATION OR RADIO ASTRONOMY ANTENNA</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0D965802" w14:textId="77777777" w:rsidR="00B82936" w:rsidRPr="00AF457C" w:rsidRDefault="00B82936" w:rsidP="008E5DEE">
            <w:pPr>
              <w:tabs>
                <w:tab w:val="left" w:pos="720"/>
              </w:tabs>
              <w:overflowPunct/>
              <w:autoSpaceDE/>
              <w:adjustRightInd/>
              <w:spacing w:before="0" w:line="18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Advance publication of a geostationary-</w:t>
            </w:r>
            <w:r w:rsidRPr="00AF457C">
              <w:rPr>
                <w:rFonts w:asciiTheme="majorBidi" w:hAnsiTheme="majorBidi" w:cstheme="majorBidi"/>
                <w:b/>
                <w:bCs/>
                <w:sz w:val="16"/>
                <w:szCs w:val="16"/>
                <w:lang w:val="en-US" w:eastAsia="zh-CN"/>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5BBAEE9C"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Advance publication of a non-geostationary-satellite</w:t>
            </w:r>
            <w:r w:rsidRPr="00AF457C">
              <w:rPr>
                <w:rFonts w:asciiTheme="majorBidi" w:hAnsiTheme="majorBidi" w:cstheme="majorBidi"/>
                <w:b/>
                <w:bCs/>
                <w:sz w:val="16"/>
                <w:szCs w:val="16"/>
                <w:lang w:val="en-US"/>
              </w:rPr>
              <w:t xml:space="preserve"> network or</w:t>
            </w:r>
            <w:r w:rsidRPr="00AF457C">
              <w:rPr>
                <w:rFonts w:asciiTheme="majorBidi" w:hAnsiTheme="majorBidi" w:cstheme="majorBidi"/>
                <w:b/>
                <w:bCs/>
                <w:sz w:val="16"/>
                <w:szCs w:val="16"/>
                <w:lang w:val="en-US" w:eastAsia="zh-CN"/>
              </w:rPr>
              <w:t xml:space="preserve"> system subject to coordination under Section II </w:t>
            </w:r>
            <w:r w:rsidRPr="00AF457C">
              <w:rPr>
                <w:rFonts w:asciiTheme="majorBidi" w:hAnsiTheme="majorBidi" w:cstheme="majorBidi"/>
                <w:b/>
                <w:bCs/>
                <w:sz w:val="16"/>
                <w:szCs w:val="16"/>
                <w:lang w:val="en-US" w:eastAsia="zh-CN"/>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2D60C51E"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Advance publication of a non-geostationary-satellite</w:t>
            </w:r>
            <w:r w:rsidRPr="00AF457C">
              <w:rPr>
                <w:rFonts w:asciiTheme="majorBidi" w:hAnsiTheme="majorBidi" w:cstheme="majorBidi"/>
                <w:b/>
                <w:bCs/>
                <w:sz w:val="16"/>
                <w:szCs w:val="16"/>
                <w:lang w:val="en-US"/>
              </w:rPr>
              <w:t xml:space="preserve"> network or</w:t>
            </w:r>
            <w:r w:rsidRPr="00AF457C">
              <w:rPr>
                <w:rFonts w:asciiTheme="majorBidi" w:hAnsiTheme="majorBidi" w:cstheme="majorBidi"/>
                <w:b/>
                <w:bCs/>
                <w:sz w:val="16"/>
                <w:szCs w:val="16"/>
                <w:lang w:val="en-US" w:eastAsia="zh-CN"/>
              </w:rPr>
              <w:t xml:space="preserve"> system not subject to coordination under Section II </w:t>
            </w:r>
            <w:r w:rsidRPr="00AF457C">
              <w:rPr>
                <w:rFonts w:asciiTheme="majorBidi" w:hAnsiTheme="majorBidi" w:cstheme="majorBidi"/>
                <w:b/>
                <w:bCs/>
                <w:sz w:val="16"/>
                <w:szCs w:val="16"/>
                <w:lang w:val="en-US" w:eastAsia="zh-CN"/>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7476DFB2"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0F709AAA" w14:textId="77777777" w:rsidR="00B82936" w:rsidRPr="00AF457C" w:rsidRDefault="00B82936" w:rsidP="008E5DEE">
            <w:pPr>
              <w:tabs>
                <w:tab w:val="left" w:pos="720"/>
              </w:tabs>
              <w:overflowPunct/>
              <w:autoSpaceDE/>
              <w:adjustRightInd/>
              <w:spacing w:before="0" w:line="18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Notification or coordination of a non-geostationary-satellite</w:t>
            </w:r>
            <w:r w:rsidRPr="00AF457C">
              <w:rPr>
                <w:rFonts w:asciiTheme="majorBidi" w:hAnsiTheme="majorBidi" w:cstheme="majorBidi"/>
                <w:b/>
                <w:bCs/>
                <w:sz w:val="16"/>
                <w:szCs w:val="16"/>
                <w:lang w:val="en-US"/>
              </w:rPr>
              <w:t xml:space="preserve"> network or</w:t>
            </w:r>
            <w:r w:rsidRPr="00AF457C">
              <w:rPr>
                <w:rFonts w:asciiTheme="majorBidi" w:hAnsiTheme="majorBidi" w:cstheme="majorBidi"/>
                <w:b/>
                <w:bCs/>
                <w:sz w:val="16"/>
                <w:szCs w:val="16"/>
                <w:lang w:val="en-US" w:eastAsia="zh-CN"/>
              </w:rPr>
              <w:t xml:space="preserve">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6DEA2DEB" w14:textId="77777777" w:rsidR="00B82936" w:rsidRPr="00AF457C" w:rsidRDefault="00B82936" w:rsidP="008E5DEE">
            <w:pPr>
              <w:tabs>
                <w:tab w:val="left" w:pos="720"/>
              </w:tabs>
              <w:overflowPunct/>
              <w:autoSpaceDE/>
              <w:adjustRightInd/>
              <w:spacing w:before="0" w:line="18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Notification or coordination of an earth station (including notification under </w:t>
            </w:r>
            <w:r w:rsidRPr="00AF457C">
              <w:rPr>
                <w:rFonts w:asciiTheme="majorBidi" w:hAnsiTheme="majorBidi" w:cstheme="majorBidi"/>
                <w:b/>
                <w:bCs/>
                <w:sz w:val="16"/>
                <w:szCs w:val="16"/>
                <w:lang w:val="en-US" w:eastAsia="zh-CN"/>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4BF0791F"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Notice for a satellite network in the broadcasting-satellite service under 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636371B4" w14:textId="77777777" w:rsidR="00B82936" w:rsidRPr="00AF457C" w:rsidRDefault="00B82936" w:rsidP="008E5DEE">
            <w:pPr>
              <w:tabs>
                <w:tab w:val="left" w:pos="720"/>
              </w:tabs>
              <w:overflowPunct/>
              <w:autoSpaceDE/>
              <w:adjustRightInd/>
              <w:spacing w:before="0" w:line="18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Notice for a satellite network </w:t>
            </w:r>
            <w:r w:rsidRPr="00AF457C">
              <w:rPr>
                <w:rFonts w:asciiTheme="majorBidi" w:hAnsiTheme="majorBidi" w:cstheme="majorBidi"/>
                <w:b/>
                <w:bCs/>
                <w:sz w:val="16"/>
                <w:szCs w:val="16"/>
                <w:lang w:val="en-US" w:eastAsia="zh-CN"/>
              </w:rPr>
              <w:br/>
              <w:t xml:space="preserve">(feeder-link) under Appendix 30A </w:t>
            </w:r>
            <w:r w:rsidRPr="00AF457C">
              <w:rPr>
                <w:rFonts w:asciiTheme="majorBidi" w:hAnsiTheme="majorBidi" w:cstheme="majorBidi"/>
                <w:b/>
                <w:bCs/>
                <w:sz w:val="16"/>
                <w:szCs w:val="16"/>
                <w:lang w:val="en-US" w:eastAsia="zh-CN"/>
              </w:rPr>
              <w:br/>
              <w:t>(Articles 4 and 5)</w:t>
            </w:r>
          </w:p>
        </w:tc>
        <w:tc>
          <w:tcPr>
            <w:tcW w:w="1267" w:type="dxa"/>
            <w:tcBorders>
              <w:top w:val="single" w:sz="12" w:space="0" w:color="auto"/>
              <w:left w:val="nil"/>
              <w:bottom w:val="single" w:sz="12" w:space="0" w:color="auto"/>
              <w:right w:val="double" w:sz="6" w:space="0" w:color="auto"/>
            </w:tcBorders>
            <w:textDirection w:val="btLr"/>
            <w:vAlign w:val="center"/>
            <w:hideMark/>
          </w:tcPr>
          <w:p w14:paraId="790DDF41" w14:textId="6ED4D518" w:rsidR="00B82936" w:rsidRPr="00AF457C" w:rsidRDefault="00B82936" w:rsidP="008E5DEE">
            <w:pPr>
              <w:tabs>
                <w:tab w:val="left" w:pos="720"/>
              </w:tabs>
              <w:overflowPunct/>
              <w:autoSpaceDE/>
              <w:adjustRightInd/>
              <w:spacing w:before="0" w:line="18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Notice for a satellite network in the fixed-</w:t>
            </w:r>
            <w:r w:rsidRPr="00AF457C">
              <w:rPr>
                <w:rFonts w:asciiTheme="majorBidi" w:hAnsiTheme="majorBidi" w:cstheme="majorBidi"/>
                <w:b/>
                <w:bCs/>
                <w:sz w:val="16"/>
                <w:szCs w:val="16"/>
                <w:lang w:val="en-US" w:eastAsia="zh-CN"/>
              </w:rPr>
              <w:br/>
              <w:t xml:space="preserve">satellite service under Appendix 30B </w:t>
            </w:r>
            <w:r w:rsidRPr="00AF457C">
              <w:rPr>
                <w:rFonts w:asciiTheme="majorBidi" w:hAnsiTheme="majorBidi" w:cstheme="majorBidi"/>
                <w:b/>
                <w:bCs/>
                <w:sz w:val="16"/>
                <w:szCs w:val="16"/>
                <w:lang w:val="en-US" w:eastAsia="zh-CN"/>
              </w:rPr>
              <w:br/>
              <w:t>(Articles 6 and 8)</w:t>
            </w:r>
            <w:r w:rsidR="009F57C6" w:rsidRPr="00AF457C">
              <w:rPr>
                <w:rFonts w:asciiTheme="majorBidi" w:hAnsiTheme="majorBidi" w:cstheme="majorBidi"/>
                <w:b/>
                <w:bCs/>
                <w:sz w:val="16"/>
                <w:szCs w:val="16"/>
                <w:lang w:eastAsia="zh-CN"/>
              </w:rPr>
              <w:t xml:space="preserve"> </w:t>
            </w:r>
            <w:ins w:id="140" w:author="Author" w:date="2023-07-10T17:12:00Z">
              <w:r w:rsidR="009F57C6" w:rsidRPr="00AF457C">
                <w:rPr>
                  <w:rFonts w:asciiTheme="majorBidi" w:hAnsiTheme="majorBidi" w:cstheme="majorBidi"/>
                  <w:b/>
                  <w:bCs/>
                  <w:sz w:val="16"/>
                  <w:szCs w:val="16"/>
                </w:rPr>
                <w:t>or for Appendix 30B ESIM in accordance with Draft New Resolution [EUR-A115-ESIM-13GHZ] (WRC-23)</w:t>
              </w:r>
            </w:ins>
          </w:p>
        </w:tc>
        <w:tc>
          <w:tcPr>
            <w:tcW w:w="887" w:type="dxa"/>
            <w:tcBorders>
              <w:top w:val="single" w:sz="12" w:space="0" w:color="auto"/>
              <w:left w:val="nil"/>
              <w:bottom w:val="single" w:sz="12" w:space="0" w:color="auto"/>
              <w:right w:val="nil"/>
            </w:tcBorders>
            <w:textDirection w:val="btLr"/>
            <w:vAlign w:val="center"/>
            <w:hideMark/>
          </w:tcPr>
          <w:p w14:paraId="243AAACA"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Items in Appendix</w:t>
            </w:r>
          </w:p>
        </w:tc>
        <w:tc>
          <w:tcPr>
            <w:tcW w:w="607" w:type="dxa"/>
            <w:tcBorders>
              <w:top w:val="single" w:sz="12" w:space="0" w:color="auto"/>
              <w:left w:val="double" w:sz="6" w:space="0" w:color="auto"/>
              <w:bottom w:val="single" w:sz="12" w:space="0" w:color="auto"/>
              <w:right w:val="single" w:sz="12" w:space="0" w:color="auto"/>
            </w:tcBorders>
            <w:textDirection w:val="btLr"/>
            <w:vAlign w:val="center"/>
            <w:hideMark/>
          </w:tcPr>
          <w:p w14:paraId="79B6C9B1"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Radio astronomy</w:t>
            </w:r>
          </w:p>
        </w:tc>
      </w:tr>
      <w:tr w:rsidR="00B82936" w:rsidRPr="00AF457C" w14:paraId="7857FB98" w14:textId="77777777" w:rsidTr="009F57C6">
        <w:trPr>
          <w:cantSplit/>
          <w:jc w:val="center"/>
        </w:trPr>
        <w:tc>
          <w:tcPr>
            <w:tcW w:w="1180" w:type="dxa"/>
            <w:tcBorders>
              <w:top w:val="nil"/>
              <w:left w:val="single" w:sz="12" w:space="0" w:color="auto"/>
              <w:bottom w:val="single" w:sz="4" w:space="0" w:color="auto"/>
              <w:right w:val="double" w:sz="6" w:space="0" w:color="auto"/>
            </w:tcBorders>
          </w:tcPr>
          <w:p w14:paraId="4EDB95F5" w14:textId="638D1265" w:rsidR="00B82936" w:rsidRPr="00AF457C" w:rsidRDefault="005F7D70"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w:t>
            </w:r>
          </w:p>
        </w:tc>
        <w:tc>
          <w:tcPr>
            <w:tcW w:w="8015" w:type="dxa"/>
            <w:tcBorders>
              <w:top w:val="nil"/>
              <w:left w:val="nil"/>
              <w:bottom w:val="single" w:sz="4" w:space="0" w:color="auto"/>
              <w:right w:val="double" w:sz="4" w:space="0" w:color="auto"/>
            </w:tcBorders>
          </w:tcPr>
          <w:p w14:paraId="5914CA1E" w14:textId="31670A33" w:rsidR="00B82936" w:rsidRPr="00AF457C" w:rsidRDefault="005F7D70"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w:t>
            </w:r>
          </w:p>
        </w:tc>
        <w:tc>
          <w:tcPr>
            <w:tcW w:w="7659" w:type="dxa"/>
            <w:gridSpan w:val="9"/>
            <w:tcBorders>
              <w:top w:val="nil"/>
              <w:left w:val="double" w:sz="4" w:space="0" w:color="auto"/>
              <w:bottom w:val="single" w:sz="4" w:space="0" w:color="auto"/>
              <w:right w:val="double" w:sz="6" w:space="0" w:color="auto"/>
            </w:tcBorders>
            <w:shd w:val="clear" w:color="auto" w:fill="C0C0C0"/>
            <w:vAlign w:val="center"/>
          </w:tcPr>
          <w:p w14:paraId="0D9AD33E"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trike/>
                <w:sz w:val="18"/>
                <w:szCs w:val="18"/>
                <w:lang w:val="en-US" w:eastAsia="zh-CN"/>
              </w:rPr>
            </w:pPr>
          </w:p>
        </w:tc>
        <w:tc>
          <w:tcPr>
            <w:tcW w:w="887" w:type="dxa"/>
            <w:tcBorders>
              <w:top w:val="nil"/>
              <w:left w:val="nil"/>
              <w:bottom w:val="single" w:sz="4" w:space="0" w:color="auto"/>
              <w:right w:val="double" w:sz="6" w:space="0" w:color="auto"/>
            </w:tcBorders>
          </w:tcPr>
          <w:p w14:paraId="07A6AC0C" w14:textId="570CA88F" w:rsidR="00B82936" w:rsidRPr="00AF457C" w:rsidRDefault="005F7D70"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w:t>
            </w:r>
          </w:p>
        </w:tc>
        <w:tc>
          <w:tcPr>
            <w:tcW w:w="607" w:type="dxa"/>
            <w:tcBorders>
              <w:top w:val="nil"/>
              <w:left w:val="nil"/>
              <w:bottom w:val="single" w:sz="4" w:space="0" w:color="auto"/>
              <w:right w:val="single" w:sz="12" w:space="0" w:color="auto"/>
            </w:tcBorders>
            <w:shd w:val="clear" w:color="auto" w:fill="C0C0C0"/>
            <w:vAlign w:val="center"/>
          </w:tcPr>
          <w:p w14:paraId="2022F684"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trike/>
                <w:sz w:val="18"/>
                <w:szCs w:val="18"/>
                <w:lang w:val="en-US" w:eastAsia="zh-CN"/>
              </w:rPr>
            </w:pPr>
          </w:p>
        </w:tc>
      </w:tr>
      <w:tr w:rsidR="00B82936" w:rsidRPr="00AF457C" w14:paraId="326E31B8" w14:textId="77777777" w:rsidTr="009F57C6">
        <w:trPr>
          <w:cantSplit/>
          <w:jc w:val="center"/>
        </w:trPr>
        <w:tc>
          <w:tcPr>
            <w:tcW w:w="1180" w:type="dxa"/>
            <w:tcBorders>
              <w:top w:val="nil"/>
              <w:left w:val="single" w:sz="12" w:space="0" w:color="auto"/>
              <w:bottom w:val="single" w:sz="4" w:space="0" w:color="auto"/>
              <w:right w:val="double" w:sz="6" w:space="0" w:color="auto"/>
            </w:tcBorders>
          </w:tcPr>
          <w:p w14:paraId="00219AEB" w14:textId="77777777" w:rsidR="00B82936" w:rsidRPr="00AF457C" w:rsidRDefault="00B82936"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B.3</w:t>
            </w:r>
          </w:p>
        </w:tc>
        <w:tc>
          <w:tcPr>
            <w:tcW w:w="8015" w:type="dxa"/>
            <w:tcBorders>
              <w:top w:val="nil"/>
              <w:left w:val="nil"/>
              <w:bottom w:val="single" w:sz="4" w:space="0" w:color="auto"/>
              <w:right w:val="double" w:sz="4" w:space="0" w:color="auto"/>
            </w:tcBorders>
          </w:tcPr>
          <w:p w14:paraId="2440E4F1" w14:textId="77777777" w:rsidR="00B82936" w:rsidRPr="00AF457C" w:rsidRDefault="00B82936"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SPACE STATION ANTENNA CHARACTERISTICS</w:t>
            </w:r>
          </w:p>
        </w:tc>
        <w:tc>
          <w:tcPr>
            <w:tcW w:w="7659" w:type="dxa"/>
            <w:gridSpan w:val="9"/>
            <w:tcBorders>
              <w:top w:val="nil"/>
              <w:left w:val="double" w:sz="4" w:space="0" w:color="auto"/>
              <w:bottom w:val="single" w:sz="4" w:space="0" w:color="auto"/>
              <w:right w:val="double" w:sz="6" w:space="0" w:color="auto"/>
            </w:tcBorders>
            <w:shd w:val="clear" w:color="auto" w:fill="C0C0C0"/>
            <w:vAlign w:val="center"/>
          </w:tcPr>
          <w:p w14:paraId="689BB489"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trike/>
                <w:sz w:val="18"/>
                <w:szCs w:val="18"/>
                <w:lang w:val="en-US" w:eastAsia="zh-CN"/>
              </w:rPr>
            </w:pPr>
          </w:p>
        </w:tc>
        <w:tc>
          <w:tcPr>
            <w:tcW w:w="887" w:type="dxa"/>
            <w:tcBorders>
              <w:top w:val="nil"/>
              <w:left w:val="nil"/>
              <w:bottom w:val="single" w:sz="4" w:space="0" w:color="auto"/>
              <w:right w:val="double" w:sz="6" w:space="0" w:color="auto"/>
            </w:tcBorders>
          </w:tcPr>
          <w:p w14:paraId="3869E2D5" w14:textId="77777777" w:rsidR="00B82936" w:rsidRPr="00AF457C" w:rsidRDefault="00B82936"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B.3</w:t>
            </w:r>
          </w:p>
        </w:tc>
        <w:tc>
          <w:tcPr>
            <w:tcW w:w="607" w:type="dxa"/>
            <w:tcBorders>
              <w:top w:val="nil"/>
              <w:left w:val="nil"/>
              <w:bottom w:val="single" w:sz="4" w:space="0" w:color="auto"/>
              <w:right w:val="single" w:sz="12" w:space="0" w:color="auto"/>
            </w:tcBorders>
            <w:shd w:val="clear" w:color="auto" w:fill="C0C0C0"/>
            <w:vAlign w:val="center"/>
          </w:tcPr>
          <w:p w14:paraId="512FD0E8"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trike/>
                <w:sz w:val="18"/>
                <w:szCs w:val="18"/>
                <w:lang w:val="en-US" w:eastAsia="zh-CN"/>
              </w:rPr>
            </w:pPr>
          </w:p>
        </w:tc>
      </w:tr>
      <w:tr w:rsidR="00B82936" w:rsidRPr="00AF457C" w14:paraId="5B974377" w14:textId="77777777" w:rsidTr="009F57C6">
        <w:trPr>
          <w:cantSplit/>
          <w:jc w:val="center"/>
        </w:trPr>
        <w:tc>
          <w:tcPr>
            <w:tcW w:w="1180" w:type="dxa"/>
            <w:tcBorders>
              <w:top w:val="nil"/>
              <w:left w:val="single" w:sz="12" w:space="0" w:color="auto"/>
              <w:bottom w:val="single" w:sz="4" w:space="0" w:color="auto"/>
              <w:right w:val="double" w:sz="6" w:space="0" w:color="auto"/>
            </w:tcBorders>
            <w:hideMark/>
          </w:tcPr>
          <w:p w14:paraId="487626BA" w14:textId="2DBFA513" w:rsidR="00B82936" w:rsidRPr="00AF457C" w:rsidRDefault="005F7D70" w:rsidP="008E5DEE">
            <w:pPr>
              <w:tabs>
                <w:tab w:val="left" w:pos="720"/>
              </w:tabs>
              <w:overflowPunct/>
              <w:autoSpaceDE/>
              <w:adjustRightInd/>
              <w:spacing w:before="20" w:after="2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w:t>
            </w:r>
          </w:p>
        </w:tc>
        <w:tc>
          <w:tcPr>
            <w:tcW w:w="8015" w:type="dxa"/>
            <w:tcBorders>
              <w:top w:val="nil"/>
              <w:left w:val="nil"/>
              <w:bottom w:val="single" w:sz="4" w:space="0" w:color="auto"/>
              <w:right w:val="double" w:sz="4" w:space="0" w:color="auto"/>
            </w:tcBorders>
          </w:tcPr>
          <w:p w14:paraId="77B880F6" w14:textId="28BCAF9A" w:rsidR="00B82936" w:rsidRPr="00AF457C" w:rsidRDefault="005F7D70" w:rsidP="008E5DEE">
            <w:pPr>
              <w:tabs>
                <w:tab w:val="left" w:pos="720"/>
              </w:tabs>
              <w:overflowPunct/>
              <w:autoSpaceDE/>
              <w:adjustRightInd/>
              <w:spacing w:before="20" w:after="2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single" w:sz="4" w:space="0" w:color="auto"/>
              <w:left w:val="double" w:sz="4" w:space="0" w:color="auto"/>
              <w:bottom w:val="single" w:sz="4" w:space="0" w:color="auto"/>
              <w:right w:val="single" w:sz="4" w:space="0" w:color="auto"/>
            </w:tcBorders>
            <w:vAlign w:val="center"/>
          </w:tcPr>
          <w:p w14:paraId="7C3863EF" w14:textId="1617C859"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1A5ED0B9" w14:textId="45A9EB76"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4279F74A" w14:textId="447720A4"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5C10A08E" w14:textId="65F225B6"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04EC5D27" w14:textId="183B2D97"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7ABE546A" w14:textId="5D80D577"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72B97000" w14:textId="2E7499C4"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4F0A95D4" w14:textId="31AA1CFD"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267" w:type="dxa"/>
            <w:tcBorders>
              <w:top w:val="nil"/>
              <w:left w:val="nil"/>
              <w:bottom w:val="single" w:sz="4" w:space="0" w:color="auto"/>
              <w:right w:val="double" w:sz="6" w:space="0" w:color="auto"/>
            </w:tcBorders>
            <w:vAlign w:val="center"/>
          </w:tcPr>
          <w:p w14:paraId="6422BA29" w14:textId="5CB33940"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87" w:type="dxa"/>
            <w:tcBorders>
              <w:top w:val="nil"/>
              <w:left w:val="nil"/>
              <w:bottom w:val="single" w:sz="4" w:space="0" w:color="auto"/>
              <w:right w:val="double" w:sz="6" w:space="0" w:color="auto"/>
            </w:tcBorders>
            <w:hideMark/>
          </w:tcPr>
          <w:p w14:paraId="234C9010" w14:textId="5A7C3E35" w:rsidR="00B82936" w:rsidRPr="00AF457C" w:rsidRDefault="005F7D70" w:rsidP="008E5DEE">
            <w:pPr>
              <w:tabs>
                <w:tab w:val="left" w:pos="720"/>
              </w:tabs>
              <w:overflowPunct/>
              <w:autoSpaceDE/>
              <w:adjustRightInd/>
              <w:spacing w:before="20" w:after="2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w:t>
            </w:r>
          </w:p>
        </w:tc>
        <w:tc>
          <w:tcPr>
            <w:tcW w:w="607" w:type="dxa"/>
            <w:tcBorders>
              <w:top w:val="nil"/>
              <w:left w:val="nil"/>
              <w:bottom w:val="single" w:sz="4" w:space="0" w:color="auto"/>
              <w:right w:val="single" w:sz="12" w:space="0" w:color="auto"/>
            </w:tcBorders>
            <w:vAlign w:val="center"/>
          </w:tcPr>
          <w:p w14:paraId="4B3F6F22" w14:textId="2A300A82" w:rsidR="00B82936" w:rsidRPr="00AF457C" w:rsidRDefault="005F7D70"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r>
      <w:tr w:rsidR="00B82936" w:rsidRPr="00AF457C" w14:paraId="7788665C" w14:textId="77777777" w:rsidTr="00601C52">
        <w:trPr>
          <w:cantSplit/>
          <w:jc w:val="center"/>
        </w:trPr>
        <w:tc>
          <w:tcPr>
            <w:tcW w:w="1180" w:type="dxa"/>
            <w:tcBorders>
              <w:top w:val="nil"/>
              <w:left w:val="single" w:sz="12" w:space="0" w:color="auto"/>
              <w:bottom w:val="single" w:sz="4" w:space="0" w:color="auto"/>
              <w:right w:val="double" w:sz="6" w:space="0" w:color="auto"/>
            </w:tcBorders>
          </w:tcPr>
          <w:p w14:paraId="539BC298" w14:textId="77777777" w:rsidR="00B82936" w:rsidRPr="00AF457C" w:rsidRDefault="00B82936" w:rsidP="008E5DEE">
            <w:pPr>
              <w:tabs>
                <w:tab w:val="left" w:pos="720"/>
              </w:tabs>
              <w:overflowPunct/>
              <w:autoSpaceDE/>
              <w:adjustRightInd/>
              <w:spacing w:before="20" w:after="2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B.3.b</w:t>
            </w:r>
          </w:p>
        </w:tc>
        <w:tc>
          <w:tcPr>
            <w:tcW w:w="8015" w:type="dxa"/>
            <w:tcBorders>
              <w:top w:val="nil"/>
              <w:left w:val="nil"/>
              <w:bottom w:val="single" w:sz="4" w:space="0" w:color="auto"/>
              <w:right w:val="double" w:sz="4" w:space="0" w:color="auto"/>
            </w:tcBorders>
          </w:tcPr>
          <w:p w14:paraId="1985245A" w14:textId="77777777" w:rsidR="00B82936" w:rsidRPr="00AF457C" w:rsidRDefault="00B82936" w:rsidP="008E5DEE">
            <w:pPr>
              <w:tabs>
                <w:tab w:val="left" w:pos="720"/>
              </w:tabs>
              <w:overflowPunct/>
              <w:autoSpaceDE/>
              <w:adjustRightInd/>
              <w:spacing w:before="20" w:after="2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Antenna gain contours:</w:t>
            </w:r>
          </w:p>
        </w:tc>
        <w:tc>
          <w:tcPr>
            <w:tcW w:w="799" w:type="dxa"/>
            <w:tcBorders>
              <w:top w:val="single" w:sz="4" w:space="0" w:color="auto"/>
              <w:left w:val="double" w:sz="4" w:space="0" w:color="auto"/>
              <w:bottom w:val="single" w:sz="4" w:space="0" w:color="auto"/>
              <w:right w:val="single" w:sz="4" w:space="0" w:color="auto"/>
            </w:tcBorders>
            <w:vAlign w:val="center"/>
          </w:tcPr>
          <w:p w14:paraId="23D05016"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099D2919"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D3E5409"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0B2AC0B4"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022F6E5E"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70A9CFBB"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D9332FF"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531826FE"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1267" w:type="dxa"/>
            <w:tcBorders>
              <w:top w:val="nil"/>
              <w:left w:val="nil"/>
              <w:bottom w:val="single" w:sz="4" w:space="0" w:color="auto"/>
              <w:right w:val="double" w:sz="6" w:space="0" w:color="auto"/>
            </w:tcBorders>
            <w:vAlign w:val="center"/>
          </w:tcPr>
          <w:p w14:paraId="609CCD9D"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887" w:type="dxa"/>
            <w:tcBorders>
              <w:top w:val="nil"/>
              <w:left w:val="nil"/>
              <w:bottom w:val="single" w:sz="4" w:space="0" w:color="auto"/>
              <w:right w:val="double" w:sz="6" w:space="0" w:color="auto"/>
            </w:tcBorders>
          </w:tcPr>
          <w:p w14:paraId="7A88FD16" w14:textId="77777777" w:rsidR="00B82936" w:rsidRPr="00AF457C" w:rsidRDefault="00B82936" w:rsidP="008E5DEE">
            <w:pPr>
              <w:tabs>
                <w:tab w:val="left" w:pos="720"/>
              </w:tabs>
              <w:overflowPunct/>
              <w:autoSpaceDE/>
              <w:adjustRightInd/>
              <w:spacing w:before="20" w:after="2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B.3.b</w:t>
            </w:r>
          </w:p>
        </w:tc>
        <w:tc>
          <w:tcPr>
            <w:tcW w:w="607" w:type="dxa"/>
            <w:tcBorders>
              <w:top w:val="nil"/>
              <w:left w:val="nil"/>
              <w:bottom w:val="single" w:sz="4" w:space="0" w:color="auto"/>
              <w:right w:val="single" w:sz="12" w:space="0" w:color="auto"/>
            </w:tcBorders>
            <w:vAlign w:val="center"/>
          </w:tcPr>
          <w:p w14:paraId="74623B43"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7BBF77A4" w14:textId="77777777" w:rsidTr="00601C52">
        <w:trPr>
          <w:cantSplit/>
          <w:jc w:val="center"/>
        </w:trPr>
        <w:tc>
          <w:tcPr>
            <w:tcW w:w="1180" w:type="dxa"/>
            <w:tcBorders>
              <w:top w:val="nil"/>
              <w:left w:val="single" w:sz="12" w:space="0" w:color="auto"/>
              <w:right w:val="double" w:sz="6" w:space="0" w:color="auto"/>
            </w:tcBorders>
            <w:hideMark/>
          </w:tcPr>
          <w:p w14:paraId="46CBBC5A" w14:textId="77777777" w:rsidR="00B82936" w:rsidRPr="00AF457C" w:rsidRDefault="00B82936" w:rsidP="008E5DEE">
            <w:pPr>
              <w:tabs>
                <w:tab w:val="left" w:pos="720"/>
              </w:tabs>
              <w:overflowPunct/>
              <w:autoSpaceDE/>
              <w:adjustRightInd/>
              <w:spacing w:before="20" w:after="2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lastRenderedPageBreak/>
              <w:t>B.</w:t>
            </w:r>
            <w:proofErr w:type="gramStart"/>
            <w:r w:rsidRPr="00AF457C">
              <w:rPr>
                <w:rFonts w:asciiTheme="majorBidi" w:hAnsiTheme="majorBidi" w:cstheme="majorBidi"/>
                <w:sz w:val="18"/>
                <w:szCs w:val="18"/>
                <w:lang w:val="en-US" w:eastAsia="zh-CN"/>
              </w:rPr>
              <w:t>3.b.</w:t>
            </w:r>
            <w:proofErr w:type="gramEnd"/>
            <w:r w:rsidRPr="00AF457C">
              <w:rPr>
                <w:rFonts w:asciiTheme="majorBidi" w:hAnsiTheme="majorBidi" w:cstheme="majorBidi"/>
                <w:sz w:val="18"/>
                <w:szCs w:val="18"/>
                <w:lang w:val="en-US" w:eastAsia="zh-CN"/>
              </w:rPr>
              <w:t>1</w:t>
            </w:r>
          </w:p>
        </w:tc>
        <w:tc>
          <w:tcPr>
            <w:tcW w:w="8015" w:type="dxa"/>
            <w:tcBorders>
              <w:top w:val="single" w:sz="4" w:space="0" w:color="auto"/>
              <w:left w:val="nil"/>
              <w:right w:val="double" w:sz="4" w:space="0" w:color="auto"/>
            </w:tcBorders>
            <w:hideMark/>
          </w:tcPr>
          <w:p w14:paraId="110595F3" w14:textId="77777777" w:rsidR="00B82936" w:rsidRPr="00AF457C" w:rsidRDefault="00B82936" w:rsidP="008E5DEE">
            <w:pPr>
              <w:keepNext/>
              <w:keepLines/>
              <w:spacing w:before="20" w:after="20"/>
              <w:ind w:left="170"/>
              <w:rPr>
                <w:rFonts w:asciiTheme="majorBidi" w:hAnsiTheme="majorBidi" w:cstheme="majorBidi"/>
                <w:sz w:val="18"/>
                <w:szCs w:val="18"/>
                <w:lang w:val="en-US"/>
              </w:rPr>
            </w:pPr>
            <w:r w:rsidRPr="00AF457C">
              <w:rPr>
                <w:rFonts w:asciiTheme="majorBidi" w:hAnsiTheme="majorBidi" w:cstheme="majorBidi"/>
                <w:sz w:val="18"/>
                <w:szCs w:val="18"/>
                <w:lang w:val="en-US"/>
              </w:rPr>
              <w:t xml:space="preserve">the co-polar antenna </w:t>
            </w:r>
            <w:proofErr w:type="gramStart"/>
            <w:r w:rsidRPr="00AF457C">
              <w:rPr>
                <w:rFonts w:asciiTheme="majorBidi" w:hAnsiTheme="majorBidi" w:cstheme="majorBidi"/>
                <w:sz w:val="18"/>
                <w:szCs w:val="18"/>
                <w:lang w:val="en-US"/>
              </w:rPr>
              <w:t>gain</w:t>
            </w:r>
            <w:proofErr w:type="gramEnd"/>
            <w:r w:rsidRPr="00AF457C">
              <w:rPr>
                <w:rFonts w:asciiTheme="majorBidi" w:hAnsiTheme="majorBidi" w:cstheme="majorBidi"/>
                <w:sz w:val="18"/>
                <w:szCs w:val="18"/>
                <w:lang w:val="en-US"/>
              </w:rPr>
              <w:t xml:space="preserve"> contours plotted on a map of the Earth’s surface, preferably in a radial projection from the satellite onto a plane perpendicular to the axis from the </w:t>
            </w:r>
            <w:proofErr w:type="spellStart"/>
            <w:r w:rsidRPr="00AF457C">
              <w:rPr>
                <w:rFonts w:asciiTheme="majorBidi" w:hAnsiTheme="majorBidi" w:cstheme="majorBidi"/>
                <w:sz w:val="18"/>
                <w:szCs w:val="18"/>
                <w:lang w:val="en-US"/>
              </w:rPr>
              <w:t>centre</w:t>
            </w:r>
            <w:proofErr w:type="spellEnd"/>
            <w:r w:rsidRPr="00AF457C">
              <w:rPr>
                <w:rFonts w:asciiTheme="majorBidi" w:hAnsiTheme="majorBidi" w:cstheme="majorBidi"/>
                <w:sz w:val="18"/>
                <w:szCs w:val="18"/>
                <w:lang w:val="en-US"/>
              </w:rPr>
              <w:t xml:space="preserve"> of the Earth to the satellite</w:t>
            </w:r>
          </w:p>
          <w:p w14:paraId="1E56492C" w14:textId="77777777" w:rsidR="00B82936" w:rsidRPr="00AF457C" w:rsidRDefault="00B82936" w:rsidP="008E5DEE">
            <w:pPr>
              <w:keepNext/>
              <w:keepLines/>
              <w:spacing w:before="20" w:after="20"/>
              <w:ind w:left="340"/>
              <w:rPr>
                <w:sz w:val="18"/>
                <w:szCs w:val="18"/>
                <w:lang w:val="en-US"/>
              </w:rPr>
            </w:pPr>
            <w:r w:rsidRPr="00AF457C">
              <w:rPr>
                <w:sz w:val="18"/>
                <w:szCs w:val="18"/>
                <w:lang w:val="en-US"/>
              </w:rPr>
              <w:t>The space station antenna gain contours shall be drawn as isolines of the isotropic gain, at least for −2, −4, −6, −10 and −20 dB and at 10 dB intervals thereafter, as necessary, relative to the maximum antenna gain, when any of these contours is located either totally or partially anywhere within the limit of visibility of the Earth from the given geostationary satellite</w:t>
            </w:r>
          </w:p>
          <w:p w14:paraId="6F41D1CE" w14:textId="77777777" w:rsidR="00B82936" w:rsidRPr="00AF457C" w:rsidRDefault="00B82936" w:rsidP="008E5DEE">
            <w:pPr>
              <w:keepNext/>
              <w:keepLines/>
              <w:spacing w:before="20" w:after="20"/>
              <w:ind w:left="340"/>
              <w:rPr>
                <w:sz w:val="18"/>
                <w:szCs w:val="18"/>
                <w:lang w:val="en-US"/>
              </w:rPr>
            </w:pPr>
            <w:r w:rsidRPr="00AF457C">
              <w:rPr>
                <w:sz w:val="18"/>
                <w:szCs w:val="18"/>
                <w:lang w:val="en-US"/>
              </w:rPr>
              <w:t>Whenever possible, the gain contours of the space station antenna should also be provided in a numerical format (</w:t>
            </w:r>
            <w:proofErr w:type="gramStart"/>
            <w:r w:rsidRPr="00AF457C">
              <w:rPr>
                <w:sz w:val="18"/>
                <w:szCs w:val="18"/>
                <w:lang w:val="en-US"/>
              </w:rPr>
              <w:t>e.g.</w:t>
            </w:r>
            <w:proofErr w:type="gramEnd"/>
            <w:r w:rsidRPr="00AF457C">
              <w:rPr>
                <w:sz w:val="18"/>
                <w:szCs w:val="18"/>
                <w:lang w:val="en-US"/>
              </w:rPr>
              <w:t> equation or table)</w:t>
            </w:r>
          </w:p>
          <w:p w14:paraId="4B1ACE36" w14:textId="77777777" w:rsidR="00B82936" w:rsidRPr="00AF457C" w:rsidRDefault="00B82936" w:rsidP="008E5DEE">
            <w:pPr>
              <w:keepNext/>
              <w:keepLines/>
              <w:spacing w:before="20" w:after="20"/>
              <w:ind w:left="340"/>
              <w:rPr>
                <w:sz w:val="18"/>
                <w:szCs w:val="18"/>
                <w:lang w:val="en-US"/>
              </w:rPr>
            </w:pPr>
            <w:r w:rsidRPr="00AF457C">
              <w:rPr>
                <w:sz w:val="18"/>
                <w:szCs w:val="18"/>
                <w:lang w:val="en-US"/>
              </w:rPr>
              <w:t>Where a steerable beam (see No. </w:t>
            </w:r>
            <w:r w:rsidRPr="00AF457C">
              <w:rPr>
                <w:b/>
                <w:bCs/>
                <w:sz w:val="18"/>
                <w:szCs w:val="18"/>
                <w:lang w:val="en-US"/>
              </w:rPr>
              <w:t>1.191</w:t>
            </w:r>
            <w:r w:rsidRPr="00AF457C">
              <w:rPr>
                <w:sz w:val="18"/>
                <w:szCs w:val="18"/>
                <w:lang w:val="en-US"/>
              </w:rPr>
              <w:t>) is used, if the effective boresight area (see No. </w:t>
            </w:r>
            <w:r w:rsidRPr="00AF457C">
              <w:rPr>
                <w:b/>
                <w:bCs/>
                <w:sz w:val="18"/>
                <w:szCs w:val="18"/>
                <w:lang w:val="en-US"/>
              </w:rPr>
              <w:t>1.175</w:t>
            </w:r>
            <w:r w:rsidRPr="00AF457C">
              <w:rPr>
                <w:sz w:val="18"/>
                <w:szCs w:val="18"/>
                <w:lang w:val="en-US"/>
              </w:rPr>
              <w:t>) is less than the global service area, the contours are the result of moving the boresight of the steerable beam around the limit defined by the effective boresight area and are to be provided as described above but shall also include the 0 dB relative gain isoline. In addition, for a steerable transmitting beam, except for the case of Appendix </w:t>
            </w:r>
            <w:r w:rsidRPr="00AF457C">
              <w:rPr>
                <w:b/>
                <w:bCs/>
                <w:sz w:val="18"/>
                <w:szCs w:val="18"/>
                <w:lang w:val="en-US"/>
              </w:rPr>
              <w:t>30B</w:t>
            </w:r>
            <w:r w:rsidRPr="00AF457C">
              <w:rPr>
                <w:sz w:val="18"/>
                <w:szCs w:val="18"/>
                <w:lang w:val="en-US"/>
              </w:rPr>
              <w:t>, see also No. </w:t>
            </w:r>
            <w:r w:rsidRPr="00AF457C">
              <w:rPr>
                <w:b/>
                <w:bCs/>
                <w:sz w:val="18"/>
                <w:szCs w:val="18"/>
                <w:lang w:val="en-US"/>
              </w:rPr>
              <w:t>21.16</w:t>
            </w:r>
            <w:r w:rsidRPr="00AF457C">
              <w:rPr>
                <w:sz w:val="18"/>
                <w:szCs w:val="18"/>
                <w:lang w:val="en-US"/>
              </w:rPr>
              <w:t xml:space="preserve"> (and its associated Rules of Procedure)</w:t>
            </w:r>
          </w:p>
        </w:tc>
        <w:tc>
          <w:tcPr>
            <w:tcW w:w="799" w:type="dxa"/>
            <w:tcBorders>
              <w:top w:val="single" w:sz="4" w:space="0" w:color="auto"/>
              <w:left w:val="double" w:sz="4" w:space="0" w:color="auto"/>
              <w:right w:val="single" w:sz="4" w:space="0" w:color="auto"/>
            </w:tcBorders>
            <w:vAlign w:val="center"/>
          </w:tcPr>
          <w:p w14:paraId="5E65C98D"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top w:val="nil"/>
              <w:left w:val="single" w:sz="4" w:space="0" w:color="auto"/>
              <w:right w:val="single" w:sz="4" w:space="0" w:color="auto"/>
            </w:tcBorders>
            <w:vAlign w:val="center"/>
          </w:tcPr>
          <w:p w14:paraId="01F2218F"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top w:val="nil"/>
              <w:left w:val="single" w:sz="4" w:space="0" w:color="auto"/>
              <w:right w:val="single" w:sz="4" w:space="0" w:color="auto"/>
            </w:tcBorders>
            <w:vAlign w:val="center"/>
          </w:tcPr>
          <w:p w14:paraId="40FE1DAD"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top w:val="nil"/>
              <w:left w:val="single" w:sz="4" w:space="0" w:color="auto"/>
              <w:right w:val="single" w:sz="4" w:space="0" w:color="auto"/>
            </w:tcBorders>
            <w:vAlign w:val="center"/>
            <w:hideMark/>
          </w:tcPr>
          <w:p w14:paraId="6FC54E90"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tcBorders>
              <w:top w:val="nil"/>
              <w:left w:val="single" w:sz="4" w:space="0" w:color="auto"/>
              <w:right w:val="single" w:sz="4" w:space="0" w:color="auto"/>
            </w:tcBorders>
            <w:vAlign w:val="center"/>
          </w:tcPr>
          <w:p w14:paraId="7F63DD8C"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top w:val="nil"/>
              <w:left w:val="single" w:sz="4" w:space="0" w:color="auto"/>
              <w:right w:val="single" w:sz="4" w:space="0" w:color="auto"/>
            </w:tcBorders>
            <w:vAlign w:val="center"/>
          </w:tcPr>
          <w:p w14:paraId="35375226"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top w:val="nil"/>
              <w:left w:val="single" w:sz="4" w:space="0" w:color="auto"/>
              <w:right w:val="single" w:sz="4" w:space="0" w:color="auto"/>
            </w:tcBorders>
            <w:vAlign w:val="center"/>
            <w:hideMark/>
          </w:tcPr>
          <w:p w14:paraId="2657533F"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single" w:sz="4" w:space="0" w:color="auto"/>
              <w:right w:val="single" w:sz="4" w:space="0" w:color="auto"/>
            </w:tcBorders>
            <w:vAlign w:val="center"/>
            <w:hideMark/>
          </w:tcPr>
          <w:p w14:paraId="7F2170C0"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267" w:type="dxa"/>
            <w:tcBorders>
              <w:top w:val="nil"/>
              <w:left w:val="single" w:sz="4" w:space="0" w:color="auto"/>
              <w:right w:val="single" w:sz="4" w:space="0" w:color="auto"/>
            </w:tcBorders>
            <w:vAlign w:val="center"/>
            <w:hideMark/>
          </w:tcPr>
          <w:p w14:paraId="40EF5FEC"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87" w:type="dxa"/>
            <w:tcBorders>
              <w:top w:val="nil"/>
              <w:left w:val="double" w:sz="6" w:space="0" w:color="auto"/>
              <w:right w:val="double" w:sz="6" w:space="0" w:color="auto"/>
            </w:tcBorders>
            <w:hideMark/>
          </w:tcPr>
          <w:p w14:paraId="3A3FC969" w14:textId="77777777" w:rsidR="00B82936" w:rsidRPr="00AF457C" w:rsidRDefault="00B82936" w:rsidP="008E5DEE">
            <w:pPr>
              <w:keepNext/>
              <w:tabs>
                <w:tab w:val="left" w:pos="720"/>
              </w:tabs>
              <w:overflowPunct/>
              <w:autoSpaceDE/>
              <w:adjustRightInd/>
              <w:spacing w:before="20" w:after="2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3.b.</w:t>
            </w:r>
            <w:proofErr w:type="gramEnd"/>
            <w:r w:rsidRPr="00AF457C">
              <w:rPr>
                <w:rFonts w:asciiTheme="majorBidi" w:hAnsiTheme="majorBidi" w:cstheme="majorBidi"/>
                <w:sz w:val="18"/>
                <w:szCs w:val="18"/>
                <w:lang w:val="en-US" w:eastAsia="zh-CN"/>
              </w:rPr>
              <w:t>1</w:t>
            </w:r>
          </w:p>
        </w:tc>
        <w:tc>
          <w:tcPr>
            <w:tcW w:w="607" w:type="dxa"/>
            <w:tcBorders>
              <w:top w:val="nil"/>
              <w:left w:val="single" w:sz="4" w:space="0" w:color="auto"/>
              <w:right w:val="single" w:sz="12" w:space="0" w:color="auto"/>
            </w:tcBorders>
            <w:vAlign w:val="center"/>
            <w:hideMark/>
          </w:tcPr>
          <w:p w14:paraId="3C1E9178"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4C2C3399" w14:textId="77777777" w:rsidTr="00601C52">
        <w:trPr>
          <w:cantSplit/>
          <w:jc w:val="center"/>
        </w:trPr>
        <w:tc>
          <w:tcPr>
            <w:tcW w:w="1180" w:type="dxa"/>
            <w:tcBorders>
              <w:left w:val="single" w:sz="12" w:space="0" w:color="auto"/>
              <w:bottom w:val="single" w:sz="4" w:space="0" w:color="000000"/>
              <w:right w:val="double" w:sz="6" w:space="0" w:color="auto"/>
            </w:tcBorders>
          </w:tcPr>
          <w:p w14:paraId="7B5DC09E" w14:textId="77777777" w:rsidR="00B82936" w:rsidRPr="00AF457C" w:rsidRDefault="00B82936" w:rsidP="008E5DEE">
            <w:pPr>
              <w:keepNext/>
              <w:tabs>
                <w:tab w:val="left" w:pos="720"/>
              </w:tabs>
              <w:overflowPunct/>
              <w:autoSpaceDE/>
              <w:adjustRightInd/>
              <w:spacing w:before="20" w:after="20"/>
              <w:rPr>
                <w:rFonts w:asciiTheme="majorBidi" w:hAnsiTheme="majorBidi" w:cstheme="majorBidi"/>
                <w:sz w:val="18"/>
                <w:szCs w:val="18"/>
                <w:lang w:val="en-US" w:eastAsia="zh-CN"/>
              </w:rPr>
            </w:pPr>
          </w:p>
        </w:tc>
        <w:tc>
          <w:tcPr>
            <w:tcW w:w="8015" w:type="dxa"/>
            <w:tcBorders>
              <w:left w:val="nil"/>
              <w:bottom w:val="nil"/>
              <w:right w:val="double" w:sz="4" w:space="0" w:color="auto"/>
            </w:tcBorders>
          </w:tcPr>
          <w:p w14:paraId="56B358EB" w14:textId="77777777" w:rsidR="00B82936" w:rsidRPr="00AF457C" w:rsidRDefault="00B82936" w:rsidP="008E5DEE">
            <w:pPr>
              <w:keepNext/>
              <w:keepLines/>
              <w:spacing w:before="20" w:after="20"/>
              <w:ind w:left="340"/>
              <w:rPr>
                <w:rFonts w:eastAsia="Malgun Gothic"/>
                <w:i/>
                <w:iCs/>
                <w:sz w:val="18"/>
                <w:szCs w:val="18"/>
                <w:lang w:val="en-US" w:eastAsia="ko-KR"/>
              </w:rPr>
            </w:pPr>
            <w:r w:rsidRPr="00AF457C">
              <w:rPr>
                <w:sz w:val="18"/>
                <w:szCs w:val="18"/>
                <w:lang w:val="en-US"/>
              </w:rPr>
              <w:t>The antenna gain contours shall include the effects of the planned inclination excursion, longitudinal tolerance and the planned pointing accuracy of the antenna</w:t>
            </w:r>
          </w:p>
          <w:p w14:paraId="39672263" w14:textId="77777777" w:rsidR="00B82936" w:rsidRPr="00AF457C" w:rsidRDefault="00B82936" w:rsidP="008E5DEE">
            <w:pPr>
              <w:keepNext/>
              <w:keepLines/>
              <w:spacing w:before="20" w:after="20"/>
              <w:ind w:left="340"/>
              <w:rPr>
                <w:sz w:val="18"/>
                <w:szCs w:val="18"/>
                <w:lang w:val="en-US"/>
              </w:rPr>
            </w:pPr>
            <w:r w:rsidRPr="00AF457C">
              <w:rPr>
                <w:rFonts w:eastAsia="Malgun Gothic"/>
                <w:i/>
                <w:iCs/>
                <w:sz w:val="18"/>
                <w:szCs w:val="18"/>
                <w:lang w:val="en-US" w:eastAsia="ko-KR"/>
              </w:rPr>
              <w:t>Note</w:t>
            </w:r>
            <w:r w:rsidRPr="00AF457C">
              <w:rPr>
                <w:rFonts w:eastAsia="Malgun Gothic"/>
                <w:sz w:val="18"/>
                <w:szCs w:val="18"/>
                <w:lang w:val="en-US" w:eastAsia="ko-KR"/>
              </w:rPr>
              <w:t xml:space="preserve"> – Taking</w:t>
            </w:r>
            <w:r w:rsidRPr="00AF457C">
              <w:rPr>
                <w:rFonts w:eastAsia="SimSun"/>
                <w:sz w:val="18"/>
                <w:szCs w:val="18"/>
                <w:lang w:val="en-US" w:eastAsia="zh-CN"/>
              </w:rPr>
              <w:t xml:space="preserve"> due account of applicable </w:t>
            </w:r>
            <w:r w:rsidRPr="00AF457C">
              <w:rPr>
                <w:rFonts w:eastAsia="Malgun Gothic"/>
                <w:sz w:val="18"/>
                <w:szCs w:val="18"/>
                <w:lang w:val="en-US" w:eastAsia="ko-KR"/>
              </w:rPr>
              <w:t xml:space="preserve">technical </w:t>
            </w:r>
            <w:r w:rsidRPr="00AF457C">
              <w:rPr>
                <w:rFonts w:eastAsia="SimSun"/>
                <w:sz w:val="18"/>
                <w:szCs w:val="18"/>
                <w:lang w:val="en-US" w:eastAsia="zh-CN"/>
              </w:rPr>
              <w:t>restrictions and allowing some reasonable degree of flexibility for satellite operations,</w:t>
            </w:r>
            <w:r w:rsidRPr="00AF457C">
              <w:rPr>
                <w:rFonts w:eastAsia="Malgun Gothic"/>
                <w:sz w:val="18"/>
                <w:szCs w:val="18"/>
                <w:lang w:val="en-US" w:eastAsia="ko-KR"/>
              </w:rPr>
              <w:t xml:space="preserve"> administrations should, to the extent practicable, align </w:t>
            </w:r>
            <w:r w:rsidRPr="00AF457C">
              <w:rPr>
                <w:sz w:val="18"/>
                <w:szCs w:val="18"/>
                <w:lang w:val="en-US"/>
              </w:rPr>
              <w:t>the areas the satellite steerable beams could cover with the service area of their networks or systems with due regard to their service objectives</w:t>
            </w:r>
            <w:r w:rsidRPr="00AF457C">
              <w:rPr>
                <w:rFonts w:eastAsia="Malgun Gothic"/>
                <w:sz w:val="18"/>
                <w:szCs w:val="18"/>
                <w:lang w:val="en-US" w:eastAsia="ko-KR"/>
              </w:rPr>
              <w:t>.</w:t>
            </w:r>
          </w:p>
          <w:p w14:paraId="449F02D6" w14:textId="342412AE" w:rsidR="00B82936" w:rsidRPr="00AF457C" w:rsidRDefault="00B82936" w:rsidP="008E5DEE">
            <w:pPr>
              <w:spacing w:before="30" w:after="30"/>
              <w:ind w:left="527"/>
              <w:rPr>
                <w:rFonts w:asciiTheme="majorBidi" w:hAnsiTheme="majorBidi" w:cstheme="majorBidi"/>
                <w:sz w:val="18"/>
                <w:szCs w:val="18"/>
                <w:lang w:val="en-US"/>
              </w:rPr>
            </w:pPr>
            <w:r w:rsidRPr="00AF457C">
              <w:rPr>
                <w:rFonts w:asciiTheme="majorBidi" w:hAnsiTheme="majorBidi" w:cstheme="majorBidi"/>
                <w:sz w:val="18"/>
                <w:szCs w:val="18"/>
                <w:lang w:val="en-US" w:eastAsia="zh-CN"/>
              </w:rPr>
              <w:t>In the case of Appendix </w:t>
            </w:r>
            <w:r w:rsidRPr="00AF457C">
              <w:rPr>
                <w:rFonts w:asciiTheme="majorBidi" w:hAnsiTheme="majorBidi" w:cstheme="majorBidi"/>
                <w:b/>
                <w:bCs/>
                <w:sz w:val="18"/>
                <w:szCs w:val="18"/>
                <w:lang w:val="en-US" w:eastAsia="zh-CN"/>
              </w:rPr>
              <w:t>30</w:t>
            </w:r>
            <w:r w:rsidRPr="00AF457C">
              <w:rPr>
                <w:rFonts w:asciiTheme="majorBidi" w:hAnsiTheme="majorBidi" w:cstheme="majorBidi"/>
                <w:sz w:val="18"/>
                <w:szCs w:val="18"/>
                <w:lang w:val="en-US" w:eastAsia="zh-CN"/>
              </w:rPr>
              <w:t xml:space="preserve">, </w:t>
            </w:r>
            <w:r w:rsidR="005F7D70" w:rsidRPr="00AF457C">
              <w:rPr>
                <w:rFonts w:asciiTheme="majorBidi" w:hAnsiTheme="majorBidi" w:cstheme="majorBidi"/>
                <w:b/>
                <w:bCs/>
                <w:sz w:val="18"/>
                <w:szCs w:val="18"/>
                <w:lang w:eastAsia="zh-CN"/>
              </w:rPr>
              <w:t>30A</w:t>
            </w:r>
            <w:ins w:id="141" w:author="Author" w:date="2023-07-10T17:13:00Z">
              <w:r w:rsidR="005F7D70" w:rsidRPr="00AF457C">
                <w:rPr>
                  <w:rFonts w:asciiTheme="majorBidi" w:hAnsiTheme="majorBidi" w:cstheme="majorBidi"/>
                  <w:b/>
                  <w:bCs/>
                  <w:sz w:val="18"/>
                  <w:szCs w:val="18"/>
                  <w:lang w:eastAsia="zh-CN"/>
                </w:rPr>
                <w:t>,</w:t>
              </w:r>
            </w:ins>
            <w:r w:rsidR="005F7D70" w:rsidRPr="00AF457C">
              <w:rPr>
                <w:rFonts w:asciiTheme="majorBidi" w:hAnsiTheme="majorBidi" w:cstheme="majorBidi"/>
                <w:sz w:val="18"/>
                <w:szCs w:val="18"/>
                <w:lang w:eastAsia="zh-CN"/>
              </w:rPr>
              <w:t xml:space="preserve"> </w:t>
            </w:r>
            <w:del w:id="142" w:author="Author" w:date="2023-07-10T17:13:00Z">
              <w:r w:rsidR="005F7D70" w:rsidRPr="00AF457C" w:rsidDel="009A31D7">
                <w:rPr>
                  <w:rFonts w:asciiTheme="majorBidi" w:hAnsiTheme="majorBidi" w:cstheme="majorBidi"/>
                  <w:sz w:val="18"/>
                  <w:szCs w:val="18"/>
                  <w:lang w:eastAsia="zh-CN"/>
                </w:rPr>
                <w:delText>or </w:delText>
              </w:r>
            </w:del>
            <w:r w:rsidR="005F7D70" w:rsidRPr="00AF457C">
              <w:rPr>
                <w:rFonts w:asciiTheme="majorBidi" w:hAnsiTheme="majorBidi" w:cstheme="majorBidi"/>
                <w:b/>
                <w:bCs/>
                <w:sz w:val="18"/>
                <w:szCs w:val="18"/>
                <w:lang w:eastAsia="zh-CN"/>
              </w:rPr>
              <w:t>30B</w:t>
            </w:r>
            <w:ins w:id="143" w:author="Author" w:date="2023-07-10T17:14:00Z">
              <w:r w:rsidR="005F7D70" w:rsidRPr="00AF457C">
                <w:rPr>
                  <w:rFonts w:asciiTheme="majorBidi" w:hAnsiTheme="majorBidi" w:cstheme="majorBidi"/>
                  <w:sz w:val="18"/>
                  <w:szCs w:val="18"/>
                  <w:lang w:eastAsia="zh-CN"/>
                </w:rPr>
                <w:t xml:space="preserve"> or Appendix </w:t>
              </w:r>
              <w:r w:rsidR="005F7D70" w:rsidRPr="00AF457C">
                <w:rPr>
                  <w:rFonts w:asciiTheme="majorBidi" w:hAnsiTheme="majorBidi" w:cstheme="majorBidi"/>
                  <w:b/>
                  <w:bCs/>
                  <w:sz w:val="18"/>
                  <w:szCs w:val="18"/>
                  <w:lang w:eastAsia="zh-CN"/>
                </w:rPr>
                <w:t>30B</w:t>
              </w:r>
              <w:r w:rsidR="005F7D70" w:rsidRPr="00AF457C">
                <w:rPr>
                  <w:rFonts w:asciiTheme="majorBidi" w:hAnsiTheme="majorBidi" w:cstheme="majorBidi"/>
                  <w:sz w:val="18"/>
                  <w:szCs w:val="18"/>
                  <w:lang w:eastAsia="zh-CN"/>
                </w:rPr>
                <w:t xml:space="preserve"> ESIM</w:t>
              </w:r>
            </w:ins>
            <w:r w:rsidR="005F7D70" w:rsidRPr="00AF457C">
              <w:rPr>
                <w:rFonts w:asciiTheme="majorBidi" w:hAnsiTheme="majorBidi" w:cstheme="majorBidi"/>
                <w:sz w:val="18"/>
                <w:szCs w:val="18"/>
                <w:lang w:eastAsia="zh-CN"/>
              </w:rPr>
              <w:t xml:space="preserve">, required </w:t>
            </w:r>
            <w:r w:rsidRPr="00AF457C">
              <w:rPr>
                <w:sz w:val="18"/>
                <w:szCs w:val="18"/>
                <w:lang w:val="en-US"/>
              </w:rPr>
              <w:t>only</w:t>
            </w:r>
            <w:r w:rsidRPr="00AF457C">
              <w:rPr>
                <w:rFonts w:asciiTheme="majorBidi" w:hAnsiTheme="majorBidi" w:cstheme="majorBidi"/>
                <w:sz w:val="18"/>
                <w:szCs w:val="18"/>
                <w:lang w:val="en-US" w:eastAsia="zh-CN"/>
              </w:rPr>
              <w:t xml:space="preserve"> for non-elliptical beams</w:t>
            </w:r>
          </w:p>
        </w:tc>
        <w:tc>
          <w:tcPr>
            <w:tcW w:w="799" w:type="dxa"/>
            <w:tcBorders>
              <w:left w:val="double" w:sz="4" w:space="0" w:color="auto"/>
              <w:bottom w:val="single" w:sz="4" w:space="0" w:color="000000"/>
              <w:right w:val="single" w:sz="4" w:space="0" w:color="auto"/>
            </w:tcBorders>
            <w:vAlign w:val="center"/>
          </w:tcPr>
          <w:p w14:paraId="233CA18A"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left w:val="single" w:sz="4" w:space="0" w:color="auto"/>
              <w:bottom w:val="single" w:sz="4" w:space="0" w:color="000000"/>
              <w:right w:val="single" w:sz="4" w:space="0" w:color="auto"/>
            </w:tcBorders>
            <w:vAlign w:val="center"/>
          </w:tcPr>
          <w:p w14:paraId="680DDDC8"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left w:val="single" w:sz="4" w:space="0" w:color="auto"/>
              <w:bottom w:val="single" w:sz="4" w:space="0" w:color="000000"/>
              <w:right w:val="single" w:sz="4" w:space="0" w:color="auto"/>
            </w:tcBorders>
            <w:vAlign w:val="center"/>
          </w:tcPr>
          <w:p w14:paraId="770239C3"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left w:val="single" w:sz="4" w:space="0" w:color="auto"/>
              <w:bottom w:val="single" w:sz="4" w:space="0" w:color="000000"/>
              <w:right w:val="single" w:sz="4" w:space="0" w:color="auto"/>
            </w:tcBorders>
            <w:vAlign w:val="center"/>
          </w:tcPr>
          <w:p w14:paraId="2B6EF490"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left w:val="single" w:sz="4" w:space="0" w:color="auto"/>
              <w:bottom w:val="single" w:sz="4" w:space="0" w:color="000000"/>
              <w:right w:val="single" w:sz="4" w:space="0" w:color="auto"/>
            </w:tcBorders>
            <w:vAlign w:val="center"/>
          </w:tcPr>
          <w:p w14:paraId="5AA90291"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left w:val="single" w:sz="4" w:space="0" w:color="auto"/>
              <w:bottom w:val="single" w:sz="4" w:space="0" w:color="000000"/>
              <w:right w:val="single" w:sz="4" w:space="0" w:color="auto"/>
            </w:tcBorders>
            <w:vAlign w:val="center"/>
          </w:tcPr>
          <w:p w14:paraId="20D44EBE"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left w:val="single" w:sz="4" w:space="0" w:color="auto"/>
              <w:bottom w:val="single" w:sz="4" w:space="0" w:color="000000"/>
              <w:right w:val="single" w:sz="4" w:space="0" w:color="auto"/>
            </w:tcBorders>
            <w:vAlign w:val="center"/>
          </w:tcPr>
          <w:p w14:paraId="0BDD8F3E"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799" w:type="dxa"/>
            <w:tcBorders>
              <w:left w:val="single" w:sz="4" w:space="0" w:color="auto"/>
              <w:bottom w:val="single" w:sz="4" w:space="0" w:color="000000"/>
              <w:right w:val="single" w:sz="4" w:space="0" w:color="auto"/>
            </w:tcBorders>
            <w:vAlign w:val="center"/>
          </w:tcPr>
          <w:p w14:paraId="4DCCE430"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1267" w:type="dxa"/>
            <w:tcBorders>
              <w:left w:val="single" w:sz="4" w:space="0" w:color="auto"/>
              <w:bottom w:val="single" w:sz="4" w:space="0" w:color="000000"/>
              <w:right w:val="single" w:sz="4" w:space="0" w:color="auto"/>
            </w:tcBorders>
            <w:vAlign w:val="center"/>
          </w:tcPr>
          <w:p w14:paraId="485AD4C9"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c>
          <w:tcPr>
            <w:tcW w:w="887" w:type="dxa"/>
            <w:tcBorders>
              <w:left w:val="double" w:sz="6" w:space="0" w:color="auto"/>
              <w:bottom w:val="single" w:sz="4" w:space="0" w:color="000000"/>
              <w:right w:val="double" w:sz="6" w:space="0" w:color="auto"/>
            </w:tcBorders>
          </w:tcPr>
          <w:p w14:paraId="5FA20A92" w14:textId="77777777" w:rsidR="00B82936" w:rsidRPr="00AF457C" w:rsidRDefault="00B82936" w:rsidP="008E5DEE">
            <w:pPr>
              <w:keepNext/>
              <w:tabs>
                <w:tab w:val="left" w:pos="720"/>
              </w:tabs>
              <w:overflowPunct/>
              <w:autoSpaceDE/>
              <w:adjustRightInd/>
              <w:spacing w:before="20" w:after="20"/>
              <w:rPr>
                <w:rFonts w:asciiTheme="majorBidi" w:hAnsiTheme="majorBidi" w:cstheme="majorBidi"/>
                <w:sz w:val="18"/>
                <w:szCs w:val="18"/>
                <w:lang w:val="en-US" w:eastAsia="zh-CN"/>
              </w:rPr>
            </w:pPr>
          </w:p>
        </w:tc>
        <w:tc>
          <w:tcPr>
            <w:tcW w:w="607" w:type="dxa"/>
            <w:tcBorders>
              <w:left w:val="single" w:sz="4" w:space="0" w:color="auto"/>
              <w:bottom w:val="single" w:sz="4" w:space="0" w:color="000000"/>
              <w:right w:val="single" w:sz="12" w:space="0" w:color="auto"/>
            </w:tcBorders>
            <w:vAlign w:val="center"/>
          </w:tcPr>
          <w:p w14:paraId="667C5DED"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p>
        </w:tc>
      </w:tr>
      <w:tr w:rsidR="00B82936" w:rsidRPr="00AF457C" w14:paraId="43A395F8" w14:textId="77777777" w:rsidTr="00601C52">
        <w:trPr>
          <w:cantSplit/>
          <w:jc w:val="center"/>
        </w:trPr>
        <w:tc>
          <w:tcPr>
            <w:tcW w:w="1180" w:type="dxa"/>
            <w:tcBorders>
              <w:top w:val="nil"/>
              <w:left w:val="single" w:sz="12" w:space="0" w:color="auto"/>
              <w:bottom w:val="single" w:sz="4" w:space="0" w:color="000000"/>
              <w:right w:val="double" w:sz="6" w:space="0" w:color="auto"/>
            </w:tcBorders>
          </w:tcPr>
          <w:p w14:paraId="56C46101" w14:textId="77777777" w:rsidR="00B82936" w:rsidRPr="00AF457C" w:rsidRDefault="00B82936" w:rsidP="008E5DEE">
            <w:pPr>
              <w:keepNext/>
              <w:tabs>
                <w:tab w:val="left" w:pos="720"/>
              </w:tabs>
              <w:overflowPunct/>
              <w:autoSpaceDE/>
              <w:adjustRightInd/>
              <w:spacing w:before="20" w:after="2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3.b.</w:t>
            </w:r>
            <w:proofErr w:type="gramEnd"/>
            <w:r w:rsidRPr="00AF457C">
              <w:rPr>
                <w:rFonts w:asciiTheme="majorBidi" w:hAnsiTheme="majorBidi" w:cstheme="majorBidi"/>
                <w:sz w:val="18"/>
                <w:szCs w:val="18"/>
                <w:lang w:val="en-US" w:eastAsia="zh-CN"/>
              </w:rPr>
              <w:t>2</w:t>
            </w:r>
          </w:p>
        </w:tc>
        <w:tc>
          <w:tcPr>
            <w:tcW w:w="8015" w:type="dxa"/>
            <w:tcBorders>
              <w:top w:val="single" w:sz="4" w:space="0" w:color="auto"/>
              <w:left w:val="nil"/>
              <w:bottom w:val="nil"/>
              <w:right w:val="double" w:sz="4" w:space="0" w:color="auto"/>
            </w:tcBorders>
          </w:tcPr>
          <w:p w14:paraId="46CA36D5" w14:textId="77777777" w:rsidR="00B82936" w:rsidRPr="00AF457C" w:rsidRDefault="00B82936" w:rsidP="008E5DEE">
            <w:pPr>
              <w:keepNext/>
              <w:keepLines/>
              <w:spacing w:before="20" w:after="20"/>
              <w:ind w:left="340"/>
              <w:rPr>
                <w:sz w:val="18"/>
                <w:szCs w:val="18"/>
                <w:lang w:val="en-US"/>
              </w:rPr>
            </w:pPr>
            <w:r w:rsidRPr="00AF457C">
              <w:rPr>
                <w:rFonts w:asciiTheme="majorBidi" w:hAnsiTheme="majorBidi" w:cstheme="majorBidi"/>
                <w:sz w:val="18"/>
                <w:szCs w:val="18"/>
              </w:rPr>
              <w:t>if a non-elliptical beam, the cross-polar gain contours shall be provided as defined under B.3.b.1</w:t>
            </w:r>
          </w:p>
        </w:tc>
        <w:tc>
          <w:tcPr>
            <w:tcW w:w="799" w:type="dxa"/>
            <w:tcBorders>
              <w:top w:val="single" w:sz="4" w:space="0" w:color="auto"/>
              <w:left w:val="double" w:sz="4" w:space="0" w:color="auto"/>
              <w:bottom w:val="single" w:sz="4" w:space="0" w:color="000000"/>
              <w:right w:val="single" w:sz="4" w:space="0" w:color="auto"/>
            </w:tcBorders>
            <w:vAlign w:val="center"/>
          </w:tcPr>
          <w:p w14:paraId="56A6708E"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single" w:sz="4" w:space="0" w:color="auto"/>
              <w:bottom w:val="single" w:sz="4" w:space="0" w:color="000000"/>
              <w:right w:val="single" w:sz="4" w:space="0" w:color="auto"/>
            </w:tcBorders>
            <w:vAlign w:val="center"/>
          </w:tcPr>
          <w:p w14:paraId="4A38D5FF"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single" w:sz="4" w:space="0" w:color="auto"/>
              <w:bottom w:val="single" w:sz="4" w:space="0" w:color="000000"/>
              <w:right w:val="single" w:sz="4" w:space="0" w:color="auto"/>
            </w:tcBorders>
            <w:vAlign w:val="center"/>
          </w:tcPr>
          <w:p w14:paraId="01766C62"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single" w:sz="4" w:space="0" w:color="auto"/>
              <w:bottom w:val="single" w:sz="4" w:space="0" w:color="000000"/>
              <w:right w:val="single" w:sz="4" w:space="0" w:color="auto"/>
            </w:tcBorders>
            <w:vAlign w:val="center"/>
          </w:tcPr>
          <w:p w14:paraId="3728AFCA"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single" w:sz="4" w:space="0" w:color="auto"/>
              <w:bottom w:val="single" w:sz="4" w:space="0" w:color="000000"/>
              <w:right w:val="single" w:sz="4" w:space="0" w:color="auto"/>
            </w:tcBorders>
            <w:vAlign w:val="center"/>
          </w:tcPr>
          <w:p w14:paraId="2EEC971A"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single" w:sz="4" w:space="0" w:color="auto"/>
              <w:bottom w:val="single" w:sz="4" w:space="0" w:color="000000"/>
              <w:right w:val="single" w:sz="4" w:space="0" w:color="auto"/>
            </w:tcBorders>
            <w:vAlign w:val="center"/>
          </w:tcPr>
          <w:p w14:paraId="456D80A9"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single" w:sz="4" w:space="0" w:color="auto"/>
              <w:bottom w:val="single" w:sz="4" w:space="0" w:color="000000"/>
              <w:right w:val="single" w:sz="4" w:space="0" w:color="auto"/>
            </w:tcBorders>
            <w:vAlign w:val="center"/>
          </w:tcPr>
          <w:p w14:paraId="14EDA06C"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single" w:sz="4" w:space="0" w:color="auto"/>
              <w:bottom w:val="single" w:sz="4" w:space="0" w:color="000000"/>
              <w:right w:val="single" w:sz="4" w:space="0" w:color="auto"/>
            </w:tcBorders>
            <w:vAlign w:val="center"/>
          </w:tcPr>
          <w:p w14:paraId="7B301E95"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267" w:type="dxa"/>
            <w:tcBorders>
              <w:top w:val="nil"/>
              <w:left w:val="single" w:sz="4" w:space="0" w:color="auto"/>
              <w:bottom w:val="single" w:sz="4" w:space="0" w:color="000000"/>
              <w:right w:val="single" w:sz="4" w:space="0" w:color="auto"/>
            </w:tcBorders>
            <w:vAlign w:val="center"/>
          </w:tcPr>
          <w:p w14:paraId="001221AF"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887" w:type="dxa"/>
            <w:tcBorders>
              <w:top w:val="nil"/>
              <w:left w:val="double" w:sz="6" w:space="0" w:color="auto"/>
              <w:bottom w:val="single" w:sz="4" w:space="0" w:color="000000"/>
              <w:right w:val="double" w:sz="6" w:space="0" w:color="auto"/>
            </w:tcBorders>
          </w:tcPr>
          <w:p w14:paraId="52A2EB3F" w14:textId="77777777" w:rsidR="00B82936" w:rsidRPr="00AF457C" w:rsidRDefault="00B82936" w:rsidP="008E5DEE">
            <w:pPr>
              <w:keepNext/>
              <w:tabs>
                <w:tab w:val="left" w:pos="720"/>
              </w:tabs>
              <w:overflowPunct/>
              <w:autoSpaceDE/>
              <w:adjustRightInd/>
              <w:spacing w:before="20" w:after="2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3.b.</w:t>
            </w:r>
            <w:proofErr w:type="gramEnd"/>
            <w:r w:rsidRPr="00AF457C">
              <w:rPr>
                <w:rFonts w:asciiTheme="majorBidi" w:hAnsiTheme="majorBidi" w:cstheme="majorBidi"/>
                <w:sz w:val="18"/>
                <w:szCs w:val="18"/>
                <w:lang w:val="en-US" w:eastAsia="zh-CN"/>
              </w:rPr>
              <w:t>2</w:t>
            </w:r>
          </w:p>
        </w:tc>
        <w:tc>
          <w:tcPr>
            <w:tcW w:w="607" w:type="dxa"/>
            <w:tcBorders>
              <w:top w:val="nil"/>
              <w:left w:val="single" w:sz="4" w:space="0" w:color="auto"/>
              <w:bottom w:val="single" w:sz="4" w:space="0" w:color="000000"/>
              <w:right w:val="single" w:sz="12" w:space="0" w:color="auto"/>
            </w:tcBorders>
            <w:vAlign w:val="center"/>
          </w:tcPr>
          <w:p w14:paraId="4F27C453" w14:textId="77777777" w:rsidR="00B82936" w:rsidRPr="00AF457C" w:rsidRDefault="00B82936" w:rsidP="008E5DEE">
            <w:pPr>
              <w:keepNext/>
              <w:tabs>
                <w:tab w:val="left" w:pos="720"/>
              </w:tabs>
              <w:overflowPunct/>
              <w:autoSpaceDE/>
              <w:adjustRightInd/>
              <w:spacing w:before="20" w:after="2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6702CC48" w14:textId="77777777" w:rsidTr="00601C52">
        <w:trPr>
          <w:cantSplit/>
          <w:jc w:val="center"/>
        </w:trPr>
        <w:tc>
          <w:tcPr>
            <w:tcW w:w="1180" w:type="dxa"/>
            <w:tcBorders>
              <w:top w:val="single" w:sz="4" w:space="0" w:color="auto"/>
              <w:left w:val="single" w:sz="12" w:space="0" w:color="auto"/>
              <w:bottom w:val="single" w:sz="4" w:space="0" w:color="auto"/>
              <w:right w:val="double" w:sz="6" w:space="0" w:color="auto"/>
            </w:tcBorders>
          </w:tcPr>
          <w:p w14:paraId="75BD218F"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B.3.c</w:t>
            </w:r>
          </w:p>
        </w:tc>
        <w:tc>
          <w:tcPr>
            <w:tcW w:w="8015" w:type="dxa"/>
            <w:tcBorders>
              <w:top w:val="single" w:sz="4" w:space="0" w:color="auto"/>
              <w:left w:val="nil"/>
              <w:bottom w:val="single" w:sz="4" w:space="0" w:color="auto"/>
              <w:right w:val="double" w:sz="4" w:space="0" w:color="auto"/>
            </w:tcBorders>
          </w:tcPr>
          <w:p w14:paraId="73BD5C50" w14:textId="77777777" w:rsidR="00B82936" w:rsidRPr="00AF457C" w:rsidRDefault="00B82936" w:rsidP="008E5DEE">
            <w:pPr>
              <w:tabs>
                <w:tab w:val="left" w:pos="720"/>
              </w:tabs>
              <w:overflowPunct/>
              <w:autoSpaceDE/>
              <w:adjustRightInd/>
              <w:spacing w:before="30" w:after="3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Antenna radiation patterns:</w:t>
            </w:r>
          </w:p>
        </w:tc>
        <w:tc>
          <w:tcPr>
            <w:tcW w:w="799" w:type="dxa"/>
            <w:tcBorders>
              <w:top w:val="single" w:sz="4" w:space="0" w:color="auto"/>
              <w:left w:val="double" w:sz="4" w:space="0" w:color="auto"/>
              <w:bottom w:val="single" w:sz="4" w:space="0" w:color="auto"/>
              <w:right w:val="single" w:sz="4" w:space="0" w:color="auto"/>
            </w:tcBorders>
            <w:vAlign w:val="center"/>
          </w:tcPr>
          <w:p w14:paraId="428B6285"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single" w:sz="4" w:space="0" w:color="auto"/>
              <w:left w:val="nil"/>
              <w:bottom w:val="single" w:sz="4" w:space="0" w:color="auto"/>
              <w:right w:val="single" w:sz="4" w:space="0" w:color="auto"/>
            </w:tcBorders>
            <w:vAlign w:val="center"/>
          </w:tcPr>
          <w:p w14:paraId="784F731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single" w:sz="4" w:space="0" w:color="auto"/>
              <w:left w:val="nil"/>
              <w:bottom w:val="single" w:sz="4" w:space="0" w:color="auto"/>
              <w:right w:val="single" w:sz="4" w:space="0" w:color="auto"/>
            </w:tcBorders>
            <w:vAlign w:val="center"/>
          </w:tcPr>
          <w:p w14:paraId="1AFF0CFA"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single" w:sz="4" w:space="0" w:color="auto"/>
              <w:left w:val="nil"/>
              <w:bottom w:val="single" w:sz="4" w:space="0" w:color="auto"/>
              <w:right w:val="single" w:sz="4" w:space="0" w:color="auto"/>
            </w:tcBorders>
            <w:vAlign w:val="center"/>
          </w:tcPr>
          <w:p w14:paraId="45A1A192"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single" w:sz="4" w:space="0" w:color="auto"/>
              <w:left w:val="nil"/>
              <w:bottom w:val="single" w:sz="4" w:space="0" w:color="auto"/>
              <w:right w:val="single" w:sz="4" w:space="0" w:color="auto"/>
            </w:tcBorders>
            <w:vAlign w:val="center"/>
          </w:tcPr>
          <w:p w14:paraId="64C0343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single" w:sz="4" w:space="0" w:color="auto"/>
              <w:left w:val="nil"/>
              <w:bottom w:val="single" w:sz="4" w:space="0" w:color="auto"/>
              <w:right w:val="single" w:sz="4" w:space="0" w:color="auto"/>
            </w:tcBorders>
            <w:vAlign w:val="center"/>
          </w:tcPr>
          <w:p w14:paraId="3C9FAAB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single" w:sz="4" w:space="0" w:color="auto"/>
              <w:left w:val="nil"/>
              <w:bottom w:val="single" w:sz="4" w:space="0" w:color="auto"/>
              <w:right w:val="single" w:sz="4" w:space="0" w:color="auto"/>
            </w:tcBorders>
            <w:vAlign w:val="center"/>
          </w:tcPr>
          <w:p w14:paraId="546644E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single" w:sz="4" w:space="0" w:color="auto"/>
              <w:left w:val="nil"/>
              <w:bottom w:val="single" w:sz="4" w:space="0" w:color="auto"/>
              <w:right w:val="single" w:sz="4" w:space="0" w:color="auto"/>
            </w:tcBorders>
            <w:vAlign w:val="center"/>
          </w:tcPr>
          <w:p w14:paraId="726DC10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1267" w:type="dxa"/>
            <w:tcBorders>
              <w:top w:val="single" w:sz="4" w:space="0" w:color="auto"/>
              <w:left w:val="nil"/>
              <w:bottom w:val="single" w:sz="4" w:space="0" w:color="auto"/>
              <w:right w:val="double" w:sz="6" w:space="0" w:color="auto"/>
            </w:tcBorders>
            <w:vAlign w:val="center"/>
          </w:tcPr>
          <w:p w14:paraId="77943B4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887" w:type="dxa"/>
            <w:tcBorders>
              <w:top w:val="single" w:sz="4" w:space="0" w:color="auto"/>
              <w:left w:val="nil"/>
              <w:bottom w:val="single" w:sz="4" w:space="0" w:color="auto"/>
              <w:right w:val="double" w:sz="6" w:space="0" w:color="auto"/>
            </w:tcBorders>
          </w:tcPr>
          <w:p w14:paraId="0CB41E0B"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B.3.c</w:t>
            </w:r>
          </w:p>
        </w:tc>
        <w:tc>
          <w:tcPr>
            <w:tcW w:w="607" w:type="dxa"/>
            <w:tcBorders>
              <w:top w:val="single" w:sz="4" w:space="0" w:color="auto"/>
              <w:left w:val="nil"/>
              <w:bottom w:val="single" w:sz="4" w:space="0" w:color="auto"/>
              <w:right w:val="single" w:sz="12" w:space="0" w:color="auto"/>
            </w:tcBorders>
            <w:vAlign w:val="center"/>
          </w:tcPr>
          <w:p w14:paraId="74F14577"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5FB625C5" w14:textId="77777777" w:rsidTr="00601C52">
        <w:trPr>
          <w:cantSplit/>
          <w:jc w:val="center"/>
        </w:trPr>
        <w:tc>
          <w:tcPr>
            <w:tcW w:w="1180" w:type="dxa"/>
            <w:vMerge w:val="restart"/>
            <w:tcBorders>
              <w:top w:val="nil"/>
              <w:left w:val="single" w:sz="12" w:space="0" w:color="auto"/>
              <w:bottom w:val="single" w:sz="4" w:space="0" w:color="000000"/>
              <w:right w:val="double" w:sz="6" w:space="0" w:color="auto"/>
            </w:tcBorders>
            <w:hideMark/>
          </w:tcPr>
          <w:p w14:paraId="7163CF47"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3.c.</w:t>
            </w:r>
            <w:proofErr w:type="gramEnd"/>
            <w:r w:rsidRPr="00AF457C">
              <w:rPr>
                <w:rFonts w:asciiTheme="majorBidi" w:hAnsiTheme="majorBidi" w:cstheme="majorBidi"/>
                <w:sz w:val="18"/>
                <w:szCs w:val="18"/>
                <w:lang w:val="en-US" w:eastAsia="zh-CN"/>
              </w:rPr>
              <w:t>1</w:t>
            </w:r>
          </w:p>
        </w:tc>
        <w:tc>
          <w:tcPr>
            <w:tcW w:w="8015" w:type="dxa"/>
            <w:tcBorders>
              <w:top w:val="single" w:sz="4" w:space="0" w:color="auto"/>
              <w:left w:val="nil"/>
              <w:bottom w:val="nil"/>
              <w:right w:val="double" w:sz="4" w:space="0" w:color="auto"/>
            </w:tcBorders>
            <w:hideMark/>
          </w:tcPr>
          <w:p w14:paraId="1D13D0EE" w14:textId="77777777" w:rsidR="00B82936" w:rsidRPr="00AF457C" w:rsidRDefault="00B82936" w:rsidP="008E5DEE">
            <w:pPr>
              <w:spacing w:before="30" w:after="30"/>
              <w:ind w:left="170"/>
              <w:rPr>
                <w:rFonts w:asciiTheme="majorBidi" w:hAnsiTheme="majorBidi" w:cstheme="majorBidi"/>
                <w:sz w:val="18"/>
                <w:szCs w:val="18"/>
                <w:lang w:val="en-US"/>
              </w:rPr>
            </w:pPr>
            <w:r w:rsidRPr="00AF457C">
              <w:rPr>
                <w:rFonts w:asciiTheme="majorBidi" w:hAnsiTheme="majorBidi" w:cstheme="majorBidi"/>
                <w:sz w:val="18"/>
                <w:szCs w:val="18"/>
                <w:lang w:val="en-US"/>
              </w:rPr>
              <w:t>the co-polar antenna radiation pattern</w:t>
            </w:r>
          </w:p>
        </w:tc>
        <w:tc>
          <w:tcPr>
            <w:tcW w:w="799" w:type="dxa"/>
            <w:vMerge w:val="restart"/>
            <w:tcBorders>
              <w:top w:val="nil"/>
              <w:left w:val="double" w:sz="4" w:space="0" w:color="auto"/>
              <w:bottom w:val="single" w:sz="4" w:space="0" w:color="000000"/>
              <w:right w:val="single" w:sz="4" w:space="0" w:color="auto"/>
            </w:tcBorders>
            <w:vAlign w:val="center"/>
            <w:hideMark/>
          </w:tcPr>
          <w:p w14:paraId="1C42F0F0"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vMerge w:val="restart"/>
            <w:tcBorders>
              <w:top w:val="nil"/>
              <w:left w:val="single" w:sz="4" w:space="0" w:color="auto"/>
              <w:bottom w:val="single" w:sz="4" w:space="0" w:color="000000"/>
              <w:right w:val="single" w:sz="4" w:space="0" w:color="auto"/>
            </w:tcBorders>
            <w:vAlign w:val="center"/>
            <w:hideMark/>
          </w:tcPr>
          <w:p w14:paraId="4F21DCB0"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vMerge w:val="restart"/>
            <w:tcBorders>
              <w:top w:val="nil"/>
              <w:left w:val="single" w:sz="4" w:space="0" w:color="auto"/>
              <w:bottom w:val="single" w:sz="4" w:space="0" w:color="000000"/>
              <w:right w:val="single" w:sz="4" w:space="0" w:color="auto"/>
            </w:tcBorders>
            <w:vAlign w:val="center"/>
            <w:hideMark/>
          </w:tcPr>
          <w:p w14:paraId="611C19F0"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vMerge w:val="restart"/>
            <w:tcBorders>
              <w:top w:val="nil"/>
              <w:left w:val="single" w:sz="4" w:space="0" w:color="auto"/>
              <w:bottom w:val="single" w:sz="4" w:space="0" w:color="000000"/>
              <w:right w:val="single" w:sz="4" w:space="0" w:color="auto"/>
            </w:tcBorders>
            <w:vAlign w:val="center"/>
            <w:hideMark/>
          </w:tcPr>
          <w:p w14:paraId="0E1BE967"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vMerge w:val="restart"/>
            <w:tcBorders>
              <w:top w:val="nil"/>
              <w:left w:val="single" w:sz="4" w:space="0" w:color="auto"/>
              <w:bottom w:val="single" w:sz="4" w:space="0" w:color="000000"/>
              <w:right w:val="single" w:sz="4" w:space="0" w:color="auto"/>
            </w:tcBorders>
            <w:vAlign w:val="center"/>
            <w:hideMark/>
          </w:tcPr>
          <w:p w14:paraId="5FD5C665"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vMerge w:val="restart"/>
            <w:tcBorders>
              <w:top w:val="nil"/>
              <w:left w:val="single" w:sz="4" w:space="0" w:color="auto"/>
              <w:bottom w:val="single" w:sz="4" w:space="0" w:color="000000"/>
              <w:right w:val="single" w:sz="4" w:space="0" w:color="auto"/>
            </w:tcBorders>
            <w:vAlign w:val="center"/>
            <w:hideMark/>
          </w:tcPr>
          <w:p w14:paraId="2728F07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vMerge w:val="restart"/>
            <w:tcBorders>
              <w:top w:val="nil"/>
              <w:left w:val="single" w:sz="4" w:space="0" w:color="auto"/>
              <w:bottom w:val="single" w:sz="4" w:space="0" w:color="000000"/>
              <w:right w:val="nil"/>
            </w:tcBorders>
            <w:vAlign w:val="center"/>
            <w:hideMark/>
          </w:tcPr>
          <w:p w14:paraId="689D4AD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vMerge w:val="restart"/>
            <w:tcBorders>
              <w:top w:val="nil"/>
              <w:left w:val="single" w:sz="4" w:space="0" w:color="auto"/>
              <w:bottom w:val="single" w:sz="4" w:space="0" w:color="000000"/>
              <w:right w:val="single" w:sz="4" w:space="0" w:color="auto"/>
            </w:tcBorders>
            <w:vAlign w:val="center"/>
            <w:hideMark/>
          </w:tcPr>
          <w:p w14:paraId="754DC70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267" w:type="dxa"/>
            <w:vMerge w:val="restart"/>
            <w:tcBorders>
              <w:top w:val="nil"/>
              <w:left w:val="nil"/>
              <w:bottom w:val="single" w:sz="4" w:space="0" w:color="000000"/>
              <w:right w:val="double" w:sz="6" w:space="0" w:color="auto"/>
            </w:tcBorders>
            <w:vAlign w:val="center"/>
            <w:hideMark/>
          </w:tcPr>
          <w:p w14:paraId="43D8D04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87" w:type="dxa"/>
            <w:tcBorders>
              <w:top w:val="single" w:sz="4" w:space="0" w:color="auto"/>
              <w:left w:val="nil"/>
              <w:bottom w:val="nil"/>
              <w:right w:val="double" w:sz="6" w:space="0" w:color="auto"/>
            </w:tcBorders>
            <w:hideMark/>
          </w:tcPr>
          <w:p w14:paraId="6FBAF5F4"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3.c.</w:t>
            </w:r>
            <w:proofErr w:type="gramEnd"/>
            <w:r w:rsidRPr="00AF457C">
              <w:rPr>
                <w:rFonts w:asciiTheme="majorBidi" w:hAnsiTheme="majorBidi" w:cstheme="majorBidi"/>
                <w:sz w:val="18"/>
                <w:szCs w:val="18"/>
                <w:lang w:val="en-US" w:eastAsia="zh-CN"/>
              </w:rPr>
              <w:t>1</w:t>
            </w:r>
          </w:p>
        </w:tc>
        <w:tc>
          <w:tcPr>
            <w:tcW w:w="607" w:type="dxa"/>
            <w:vMerge w:val="restart"/>
            <w:tcBorders>
              <w:top w:val="nil"/>
              <w:left w:val="single" w:sz="4" w:space="0" w:color="auto"/>
              <w:bottom w:val="single" w:sz="4" w:space="0" w:color="000000"/>
              <w:right w:val="single" w:sz="12" w:space="0" w:color="auto"/>
            </w:tcBorders>
            <w:vAlign w:val="center"/>
            <w:hideMark/>
          </w:tcPr>
          <w:p w14:paraId="727A7A63"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6F5D4BE5" w14:textId="77777777" w:rsidTr="00601C52">
        <w:trPr>
          <w:cantSplit/>
          <w:jc w:val="center"/>
        </w:trPr>
        <w:tc>
          <w:tcPr>
            <w:tcW w:w="1180" w:type="dxa"/>
            <w:vMerge/>
            <w:tcBorders>
              <w:top w:val="nil"/>
              <w:left w:val="single" w:sz="12" w:space="0" w:color="auto"/>
              <w:bottom w:val="single" w:sz="4" w:space="0" w:color="000000"/>
              <w:right w:val="double" w:sz="6" w:space="0" w:color="auto"/>
            </w:tcBorders>
            <w:vAlign w:val="center"/>
            <w:hideMark/>
          </w:tcPr>
          <w:p w14:paraId="69D3CF81"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sz w:val="18"/>
                <w:szCs w:val="18"/>
                <w:lang w:val="en-US" w:eastAsia="zh-CN"/>
              </w:rPr>
            </w:pPr>
          </w:p>
        </w:tc>
        <w:tc>
          <w:tcPr>
            <w:tcW w:w="8015" w:type="dxa"/>
            <w:tcBorders>
              <w:top w:val="nil"/>
              <w:left w:val="nil"/>
              <w:bottom w:val="nil"/>
              <w:right w:val="double" w:sz="4" w:space="0" w:color="auto"/>
            </w:tcBorders>
            <w:hideMark/>
          </w:tcPr>
          <w:p w14:paraId="7DCC7900" w14:textId="77777777" w:rsidR="00B82936" w:rsidRPr="00AF457C" w:rsidRDefault="00B82936" w:rsidP="008E5DEE">
            <w:pPr>
              <w:spacing w:before="30" w:after="30"/>
              <w:ind w:left="340"/>
              <w:rPr>
                <w:sz w:val="18"/>
                <w:szCs w:val="18"/>
                <w:lang w:val="en-US"/>
              </w:rPr>
            </w:pPr>
            <w:r w:rsidRPr="00AF457C">
              <w:rPr>
                <w:sz w:val="18"/>
                <w:szCs w:val="18"/>
                <w:lang w:val="en-US"/>
              </w:rPr>
              <w:t>In the case of geostationary space stations required only for an antenna radiation beam that is directed towards another satellite</w:t>
            </w:r>
          </w:p>
          <w:p w14:paraId="284AFFD8" w14:textId="3235684F" w:rsidR="00B82936" w:rsidRPr="00AF457C" w:rsidRDefault="00B82936" w:rsidP="008E5DEE">
            <w:pPr>
              <w:spacing w:before="30" w:after="30"/>
              <w:ind w:left="340"/>
              <w:rPr>
                <w:sz w:val="18"/>
                <w:szCs w:val="18"/>
                <w:lang w:val="en-US"/>
              </w:rPr>
            </w:pPr>
            <w:r w:rsidRPr="00AF457C">
              <w:rPr>
                <w:sz w:val="18"/>
                <w:szCs w:val="18"/>
                <w:lang w:val="en-US"/>
              </w:rPr>
              <w:t>In the case of Appendix </w:t>
            </w:r>
            <w:r w:rsidRPr="00AF457C">
              <w:rPr>
                <w:b/>
                <w:bCs/>
                <w:sz w:val="18"/>
                <w:szCs w:val="18"/>
                <w:lang w:val="en-US"/>
              </w:rPr>
              <w:t>30</w:t>
            </w:r>
            <w:r w:rsidRPr="00AF457C">
              <w:rPr>
                <w:sz w:val="18"/>
                <w:szCs w:val="18"/>
                <w:lang w:val="en-US"/>
              </w:rPr>
              <w:t xml:space="preserve">, </w:t>
            </w:r>
            <w:r w:rsidR="005F7D70" w:rsidRPr="00AF457C">
              <w:rPr>
                <w:b/>
                <w:bCs/>
                <w:sz w:val="18"/>
                <w:szCs w:val="18"/>
              </w:rPr>
              <w:t>30A</w:t>
            </w:r>
            <w:ins w:id="144" w:author="Author" w:date="2023-07-10T17:14:00Z">
              <w:r w:rsidR="005F7D70" w:rsidRPr="00AF457C">
                <w:rPr>
                  <w:b/>
                  <w:bCs/>
                  <w:sz w:val="18"/>
                  <w:szCs w:val="18"/>
                </w:rPr>
                <w:t>,</w:t>
              </w:r>
            </w:ins>
            <w:r w:rsidR="005F7D70" w:rsidRPr="00AF457C">
              <w:rPr>
                <w:sz w:val="18"/>
                <w:szCs w:val="18"/>
              </w:rPr>
              <w:t xml:space="preserve"> </w:t>
            </w:r>
            <w:del w:id="145" w:author="Author" w:date="2023-07-10T17:14:00Z">
              <w:r w:rsidR="005F7D70" w:rsidRPr="00AF457C" w:rsidDel="009A31D7">
                <w:rPr>
                  <w:sz w:val="18"/>
                  <w:szCs w:val="18"/>
                </w:rPr>
                <w:delText>or </w:delText>
              </w:r>
            </w:del>
            <w:r w:rsidR="005F7D70" w:rsidRPr="00AF457C">
              <w:rPr>
                <w:b/>
                <w:bCs/>
                <w:sz w:val="18"/>
                <w:szCs w:val="18"/>
              </w:rPr>
              <w:t>30B</w:t>
            </w:r>
            <w:ins w:id="146" w:author="Author" w:date="2023-07-10T17:14:00Z">
              <w:r w:rsidR="005F7D70" w:rsidRPr="00AF457C">
                <w:rPr>
                  <w:rFonts w:asciiTheme="majorBidi" w:hAnsiTheme="majorBidi" w:cstheme="majorBidi"/>
                  <w:sz w:val="18"/>
                  <w:szCs w:val="18"/>
                  <w:lang w:eastAsia="zh-CN"/>
                </w:rPr>
                <w:t xml:space="preserve"> or Appendix </w:t>
              </w:r>
              <w:r w:rsidR="005F7D70" w:rsidRPr="00AF457C">
                <w:rPr>
                  <w:rFonts w:asciiTheme="majorBidi" w:hAnsiTheme="majorBidi" w:cstheme="majorBidi"/>
                  <w:b/>
                  <w:bCs/>
                  <w:sz w:val="18"/>
                  <w:szCs w:val="18"/>
                  <w:lang w:eastAsia="zh-CN"/>
                </w:rPr>
                <w:t>30B</w:t>
              </w:r>
              <w:r w:rsidR="005F7D70" w:rsidRPr="00AF457C">
                <w:rPr>
                  <w:rFonts w:asciiTheme="majorBidi" w:hAnsiTheme="majorBidi" w:cstheme="majorBidi"/>
                  <w:sz w:val="18"/>
                  <w:szCs w:val="18"/>
                  <w:lang w:eastAsia="zh-CN"/>
                </w:rPr>
                <w:t xml:space="preserve"> ESIM</w:t>
              </w:r>
            </w:ins>
            <w:r w:rsidR="005F7D70" w:rsidRPr="00AF457C">
              <w:rPr>
                <w:sz w:val="18"/>
                <w:szCs w:val="18"/>
              </w:rPr>
              <w:t xml:space="preserve">, required </w:t>
            </w:r>
            <w:r w:rsidRPr="00AF457C">
              <w:rPr>
                <w:sz w:val="18"/>
                <w:szCs w:val="18"/>
                <w:lang w:val="en-US"/>
              </w:rPr>
              <w:t>only for elliptical antenna beams</w:t>
            </w:r>
          </w:p>
        </w:tc>
        <w:tc>
          <w:tcPr>
            <w:tcW w:w="799" w:type="dxa"/>
            <w:vMerge/>
            <w:tcBorders>
              <w:top w:val="nil"/>
              <w:left w:val="double" w:sz="4" w:space="0" w:color="auto"/>
              <w:bottom w:val="single" w:sz="4" w:space="0" w:color="000000"/>
              <w:right w:val="single" w:sz="4" w:space="0" w:color="auto"/>
            </w:tcBorders>
            <w:vAlign w:val="center"/>
            <w:hideMark/>
          </w:tcPr>
          <w:p w14:paraId="6045CB45"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799" w:type="dxa"/>
            <w:vMerge/>
            <w:tcBorders>
              <w:top w:val="nil"/>
              <w:left w:val="single" w:sz="4" w:space="0" w:color="auto"/>
              <w:bottom w:val="single" w:sz="4" w:space="0" w:color="000000"/>
              <w:right w:val="single" w:sz="4" w:space="0" w:color="auto"/>
            </w:tcBorders>
            <w:vAlign w:val="center"/>
            <w:hideMark/>
          </w:tcPr>
          <w:p w14:paraId="7094130B"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799" w:type="dxa"/>
            <w:vMerge/>
            <w:tcBorders>
              <w:top w:val="nil"/>
              <w:left w:val="single" w:sz="4" w:space="0" w:color="auto"/>
              <w:bottom w:val="single" w:sz="4" w:space="0" w:color="000000"/>
              <w:right w:val="single" w:sz="4" w:space="0" w:color="auto"/>
            </w:tcBorders>
            <w:vAlign w:val="center"/>
            <w:hideMark/>
          </w:tcPr>
          <w:p w14:paraId="7BAB8C4C"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799" w:type="dxa"/>
            <w:vMerge/>
            <w:tcBorders>
              <w:top w:val="nil"/>
              <w:left w:val="single" w:sz="4" w:space="0" w:color="auto"/>
              <w:bottom w:val="single" w:sz="4" w:space="0" w:color="000000"/>
              <w:right w:val="single" w:sz="4" w:space="0" w:color="auto"/>
            </w:tcBorders>
            <w:vAlign w:val="center"/>
            <w:hideMark/>
          </w:tcPr>
          <w:p w14:paraId="7F3230D3"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799" w:type="dxa"/>
            <w:vMerge/>
            <w:tcBorders>
              <w:top w:val="nil"/>
              <w:left w:val="single" w:sz="4" w:space="0" w:color="auto"/>
              <w:bottom w:val="single" w:sz="4" w:space="0" w:color="000000"/>
              <w:right w:val="single" w:sz="4" w:space="0" w:color="auto"/>
            </w:tcBorders>
            <w:vAlign w:val="center"/>
            <w:hideMark/>
          </w:tcPr>
          <w:p w14:paraId="4387FA2D"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799" w:type="dxa"/>
            <w:vMerge/>
            <w:tcBorders>
              <w:top w:val="nil"/>
              <w:left w:val="single" w:sz="4" w:space="0" w:color="auto"/>
              <w:bottom w:val="single" w:sz="4" w:space="0" w:color="000000"/>
              <w:right w:val="single" w:sz="4" w:space="0" w:color="auto"/>
            </w:tcBorders>
            <w:vAlign w:val="center"/>
            <w:hideMark/>
          </w:tcPr>
          <w:p w14:paraId="52955D00"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799" w:type="dxa"/>
            <w:vMerge/>
            <w:tcBorders>
              <w:top w:val="nil"/>
              <w:left w:val="single" w:sz="4" w:space="0" w:color="auto"/>
              <w:bottom w:val="single" w:sz="4" w:space="0" w:color="000000"/>
              <w:right w:val="nil"/>
            </w:tcBorders>
            <w:vAlign w:val="center"/>
            <w:hideMark/>
          </w:tcPr>
          <w:p w14:paraId="471D9BDF"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799" w:type="dxa"/>
            <w:vMerge/>
            <w:tcBorders>
              <w:top w:val="nil"/>
              <w:left w:val="single" w:sz="4" w:space="0" w:color="auto"/>
              <w:bottom w:val="single" w:sz="4" w:space="0" w:color="000000"/>
              <w:right w:val="single" w:sz="4" w:space="0" w:color="auto"/>
            </w:tcBorders>
            <w:vAlign w:val="center"/>
            <w:hideMark/>
          </w:tcPr>
          <w:p w14:paraId="55F18FCE"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1267" w:type="dxa"/>
            <w:vMerge/>
            <w:tcBorders>
              <w:top w:val="nil"/>
              <w:left w:val="nil"/>
              <w:bottom w:val="single" w:sz="4" w:space="0" w:color="000000"/>
              <w:right w:val="double" w:sz="6" w:space="0" w:color="auto"/>
            </w:tcBorders>
            <w:vAlign w:val="center"/>
            <w:hideMark/>
          </w:tcPr>
          <w:p w14:paraId="2F26AADA"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c>
          <w:tcPr>
            <w:tcW w:w="887" w:type="dxa"/>
            <w:tcBorders>
              <w:top w:val="nil"/>
              <w:left w:val="double" w:sz="6" w:space="0" w:color="auto"/>
              <w:bottom w:val="single" w:sz="4" w:space="0" w:color="000000"/>
              <w:right w:val="double" w:sz="6" w:space="0" w:color="auto"/>
            </w:tcBorders>
            <w:hideMark/>
          </w:tcPr>
          <w:p w14:paraId="79753EF0"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 </w:t>
            </w:r>
          </w:p>
        </w:tc>
        <w:tc>
          <w:tcPr>
            <w:tcW w:w="607" w:type="dxa"/>
            <w:vMerge/>
            <w:tcBorders>
              <w:top w:val="nil"/>
              <w:left w:val="single" w:sz="4" w:space="0" w:color="auto"/>
              <w:bottom w:val="single" w:sz="4" w:space="0" w:color="000000"/>
              <w:right w:val="single" w:sz="12" w:space="0" w:color="auto"/>
            </w:tcBorders>
            <w:vAlign w:val="center"/>
            <w:hideMark/>
          </w:tcPr>
          <w:p w14:paraId="21FC83E9" w14:textId="77777777" w:rsidR="00B82936" w:rsidRPr="00AF457C" w:rsidRDefault="00B82936" w:rsidP="008E5DEE">
            <w:pPr>
              <w:tabs>
                <w:tab w:val="clear" w:pos="1134"/>
                <w:tab w:val="clear" w:pos="1871"/>
                <w:tab w:val="clear" w:pos="2268"/>
              </w:tabs>
              <w:overflowPunct/>
              <w:autoSpaceDE/>
              <w:autoSpaceDN/>
              <w:adjustRightInd/>
              <w:spacing w:before="0"/>
              <w:rPr>
                <w:rFonts w:asciiTheme="majorBidi" w:hAnsiTheme="majorBidi" w:cstheme="majorBidi"/>
                <w:b/>
                <w:bCs/>
                <w:sz w:val="18"/>
                <w:szCs w:val="18"/>
                <w:lang w:val="en-US" w:eastAsia="zh-CN"/>
              </w:rPr>
            </w:pPr>
          </w:p>
        </w:tc>
      </w:tr>
      <w:tr w:rsidR="00B82936" w:rsidRPr="00AF457C" w14:paraId="68232DC9" w14:textId="77777777" w:rsidTr="00601C52">
        <w:trPr>
          <w:cantSplit/>
          <w:jc w:val="center"/>
        </w:trPr>
        <w:tc>
          <w:tcPr>
            <w:tcW w:w="1180" w:type="dxa"/>
            <w:tcBorders>
              <w:top w:val="nil"/>
              <w:left w:val="single" w:sz="12" w:space="0" w:color="auto"/>
              <w:bottom w:val="single" w:sz="4" w:space="0" w:color="auto"/>
              <w:right w:val="double" w:sz="6" w:space="0" w:color="auto"/>
            </w:tcBorders>
          </w:tcPr>
          <w:p w14:paraId="6935909E"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3.c.</w:t>
            </w:r>
            <w:proofErr w:type="gramEnd"/>
            <w:r w:rsidRPr="00AF457C">
              <w:rPr>
                <w:rFonts w:asciiTheme="majorBidi" w:hAnsiTheme="majorBidi" w:cstheme="majorBidi"/>
                <w:sz w:val="18"/>
                <w:szCs w:val="18"/>
                <w:lang w:val="en-US" w:eastAsia="zh-CN"/>
              </w:rPr>
              <w:t>2</w:t>
            </w:r>
          </w:p>
        </w:tc>
        <w:tc>
          <w:tcPr>
            <w:tcW w:w="8015" w:type="dxa"/>
            <w:tcBorders>
              <w:top w:val="single" w:sz="4" w:space="0" w:color="auto"/>
              <w:left w:val="nil"/>
              <w:bottom w:val="single" w:sz="4" w:space="0" w:color="auto"/>
              <w:right w:val="double" w:sz="4" w:space="0" w:color="auto"/>
            </w:tcBorders>
          </w:tcPr>
          <w:p w14:paraId="46F9E420" w14:textId="77777777" w:rsidR="00B82936" w:rsidRPr="00AF457C" w:rsidRDefault="00B82936" w:rsidP="008E5DEE">
            <w:pPr>
              <w:spacing w:before="30" w:after="30"/>
              <w:ind w:left="170"/>
              <w:rPr>
                <w:rFonts w:asciiTheme="majorBidi" w:hAnsiTheme="majorBidi" w:cstheme="majorBidi"/>
                <w:sz w:val="18"/>
                <w:szCs w:val="18"/>
                <w:lang w:val="en-US"/>
              </w:rPr>
            </w:pPr>
            <w:r w:rsidRPr="00AF457C">
              <w:rPr>
                <w:rFonts w:asciiTheme="majorBidi" w:hAnsiTheme="majorBidi" w:cstheme="majorBidi"/>
                <w:sz w:val="18"/>
                <w:szCs w:val="18"/>
              </w:rPr>
              <w:t>if an elliptical beam, the cross-polar antenna radiation pattern</w:t>
            </w:r>
          </w:p>
        </w:tc>
        <w:tc>
          <w:tcPr>
            <w:tcW w:w="799" w:type="dxa"/>
            <w:tcBorders>
              <w:top w:val="nil"/>
              <w:left w:val="double" w:sz="4" w:space="0" w:color="auto"/>
              <w:bottom w:val="single" w:sz="4" w:space="0" w:color="auto"/>
              <w:right w:val="single" w:sz="4" w:space="0" w:color="auto"/>
            </w:tcBorders>
            <w:vAlign w:val="center"/>
          </w:tcPr>
          <w:p w14:paraId="7BB17A9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2B8B9F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3C2FAB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A1A25D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82A624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D0907F9"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1E83AE8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3CCC41E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267" w:type="dxa"/>
            <w:tcBorders>
              <w:top w:val="nil"/>
              <w:left w:val="nil"/>
              <w:bottom w:val="single" w:sz="4" w:space="0" w:color="auto"/>
              <w:right w:val="double" w:sz="6" w:space="0" w:color="auto"/>
            </w:tcBorders>
            <w:vAlign w:val="center"/>
          </w:tcPr>
          <w:p w14:paraId="0309C76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887" w:type="dxa"/>
            <w:tcBorders>
              <w:top w:val="nil"/>
              <w:left w:val="nil"/>
              <w:bottom w:val="single" w:sz="4" w:space="0" w:color="auto"/>
              <w:right w:val="double" w:sz="6" w:space="0" w:color="auto"/>
            </w:tcBorders>
          </w:tcPr>
          <w:p w14:paraId="2932F3D6"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3.c.</w:t>
            </w:r>
            <w:proofErr w:type="gramEnd"/>
            <w:r w:rsidRPr="00AF457C">
              <w:rPr>
                <w:rFonts w:asciiTheme="majorBidi" w:hAnsiTheme="majorBidi" w:cstheme="majorBidi"/>
                <w:sz w:val="18"/>
                <w:szCs w:val="18"/>
                <w:lang w:val="en-US" w:eastAsia="zh-CN"/>
              </w:rPr>
              <w:t>2</w:t>
            </w:r>
          </w:p>
        </w:tc>
        <w:tc>
          <w:tcPr>
            <w:tcW w:w="607" w:type="dxa"/>
            <w:tcBorders>
              <w:top w:val="nil"/>
              <w:left w:val="nil"/>
              <w:bottom w:val="single" w:sz="4" w:space="0" w:color="auto"/>
              <w:right w:val="single" w:sz="12" w:space="0" w:color="auto"/>
            </w:tcBorders>
            <w:vAlign w:val="center"/>
          </w:tcPr>
          <w:p w14:paraId="22C12E8A"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17346715" w14:textId="77777777" w:rsidTr="00601C52">
        <w:trPr>
          <w:cantSplit/>
          <w:jc w:val="center"/>
        </w:trPr>
        <w:tc>
          <w:tcPr>
            <w:tcW w:w="1180" w:type="dxa"/>
            <w:tcBorders>
              <w:top w:val="nil"/>
              <w:left w:val="single" w:sz="12" w:space="0" w:color="auto"/>
              <w:bottom w:val="single" w:sz="4" w:space="0" w:color="auto"/>
              <w:right w:val="double" w:sz="6" w:space="0" w:color="auto"/>
            </w:tcBorders>
          </w:tcPr>
          <w:p w14:paraId="28A06711"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B.3.d</w:t>
            </w:r>
          </w:p>
        </w:tc>
        <w:tc>
          <w:tcPr>
            <w:tcW w:w="8015" w:type="dxa"/>
            <w:tcBorders>
              <w:top w:val="single" w:sz="4" w:space="0" w:color="auto"/>
              <w:left w:val="nil"/>
              <w:bottom w:val="single" w:sz="4" w:space="0" w:color="auto"/>
              <w:right w:val="double" w:sz="4" w:space="0" w:color="auto"/>
            </w:tcBorders>
          </w:tcPr>
          <w:p w14:paraId="2C9EB1FF" w14:textId="77777777" w:rsidR="00B82936" w:rsidRPr="00AF457C" w:rsidRDefault="00B82936" w:rsidP="008E5DEE">
            <w:pPr>
              <w:keepNext/>
              <w:keepLines/>
              <w:spacing w:before="30" w:after="30"/>
              <w:ind w:left="17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the pointing accuracy of the antenna</w:t>
            </w:r>
          </w:p>
          <w:p w14:paraId="5F1F4DAA" w14:textId="7C037AC0" w:rsidR="00B82936" w:rsidRPr="00AF457C" w:rsidRDefault="00B82936" w:rsidP="008E5DEE">
            <w:pPr>
              <w:spacing w:before="30" w:after="30"/>
              <w:ind w:left="340"/>
              <w:rPr>
                <w:rFonts w:asciiTheme="majorBidi" w:hAnsiTheme="majorBidi" w:cstheme="majorBidi"/>
                <w:sz w:val="18"/>
                <w:szCs w:val="18"/>
                <w:lang w:val="en-US"/>
              </w:rPr>
            </w:pPr>
            <w:r w:rsidRPr="00AF457C">
              <w:rPr>
                <w:sz w:val="18"/>
                <w:szCs w:val="18"/>
                <w:lang w:val="en-US"/>
              </w:rPr>
              <w:t xml:space="preserve">In the </w:t>
            </w:r>
            <w:r w:rsidRPr="00AF457C">
              <w:rPr>
                <w:rFonts w:asciiTheme="majorBidi" w:hAnsiTheme="majorBidi" w:cstheme="majorBidi"/>
                <w:sz w:val="18"/>
                <w:szCs w:val="18"/>
                <w:lang w:val="en-US" w:eastAsia="zh-CN"/>
              </w:rPr>
              <w:t>case</w:t>
            </w:r>
            <w:r w:rsidRPr="00AF457C">
              <w:rPr>
                <w:sz w:val="18"/>
                <w:szCs w:val="18"/>
                <w:lang w:val="en-US"/>
              </w:rPr>
              <w:t xml:space="preserve"> of Appendix </w:t>
            </w:r>
            <w:r w:rsidRPr="00AF457C">
              <w:rPr>
                <w:b/>
                <w:bCs/>
                <w:sz w:val="18"/>
                <w:szCs w:val="18"/>
                <w:lang w:val="en-US"/>
              </w:rPr>
              <w:t>30</w:t>
            </w:r>
            <w:r w:rsidRPr="00AF457C">
              <w:rPr>
                <w:sz w:val="18"/>
                <w:szCs w:val="18"/>
                <w:lang w:val="en-US"/>
              </w:rPr>
              <w:t xml:space="preserve">, </w:t>
            </w:r>
            <w:r w:rsidR="005C7D02" w:rsidRPr="00AF457C">
              <w:rPr>
                <w:b/>
                <w:bCs/>
                <w:sz w:val="18"/>
                <w:szCs w:val="18"/>
              </w:rPr>
              <w:t>30A</w:t>
            </w:r>
            <w:ins w:id="147" w:author="Author" w:date="2023-07-10T17:14:00Z">
              <w:r w:rsidR="005C7D02" w:rsidRPr="00AF457C">
                <w:rPr>
                  <w:b/>
                  <w:bCs/>
                  <w:sz w:val="18"/>
                  <w:szCs w:val="18"/>
                </w:rPr>
                <w:t>,</w:t>
              </w:r>
            </w:ins>
            <w:r w:rsidR="005C7D02" w:rsidRPr="00AF457C">
              <w:rPr>
                <w:sz w:val="18"/>
                <w:szCs w:val="18"/>
              </w:rPr>
              <w:t xml:space="preserve"> </w:t>
            </w:r>
            <w:del w:id="148" w:author="Author" w:date="2023-07-10T17:15:00Z">
              <w:r w:rsidR="005C7D02" w:rsidRPr="00AF457C" w:rsidDel="009A31D7">
                <w:rPr>
                  <w:sz w:val="18"/>
                  <w:szCs w:val="18"/>
                </w:rPr>
                <w:delText xml:space="preserve">or </w:delText>
              </w:r>
            </w:del>
            <w:r w:rsidR="005C7D02" w:rsidRPr="00AF457C">
              <w:rPr>
                <w:b/>
                <w:bCs/>
                <w:sz w:val="18"/>
                <w:szCs w:val="18"/>
              </w:rPr>
              <w:t>30B</w:t>
            </w:r>
            <w:ins w:id="149" w:author="Author" w:date="2023-07-10T17:15:00Z">
              <w:r w:rsidR="005C7D02" w:rsidRPr="00AF457C">
                <w:rPr>
                  <w:rFonts w:asciiTheme="majorBidi" w:hAnsiTheme="majorBidi" w:cstheme="majorBidi"/>
                  <w:sz w:val="18"/>
                  <w:szCs w:val="18"/>
                  <w:lang w:eastAsia="zh-CN"/>
                </w:rPr>
                <w:t xml:space="preserve"> or Appendix </w:t>
              </w:r>
              <w:r w:rsidR="005C7D02" w:rsidRPr="00AF457C">
                <w:rPr>
                  <w:rFonts w:asciiTheme="majorBidi" w:hAnsiTheme="majorBidi" w:cstheme="majorBidi"/>
                  <w:b/>
                  <w:bCs/>
                  <w:sz w:val="18"/>
                  <w:szCs w:val="18"/>
                  <w:lang w:eastAsia="zh-CN"/>
                </w:rPr>
                <w:t>30B</w:t>
              </w:r>
              <w:r w:rsidR="005C7D02" w:rsidRPr="00AF457C">
                <w:rPr>
                  <w:rFonts w:asciiTheme="majorBidi" w:hAnsiTheme="majorBidi" w:cstheme="majorBidi"/>
                  <w:sz w:val="18"/>
                  <w:szCs w:val="18"/>
                  <w:lang w:eastAsia="zh-CN"/>
                </w:rPr>
                <w:t xml:space="preserve"> ESIM</w:t>
              </w:r>
            </w:ins>
            <w:r w:rsidR="005C7D02" w:rsidRPr="00AF457C">
              <w:rPr>
                <w:sz w:val="18"/>
                <w:szCs w:val="18"/>
              </w:rPr>
              <w:t xml:space="preserve">, required </w:t>
            </w:r>
            <w:r w:rsidRPr="00AF457C">
              <w:rPr>
                <w:sz w:val="18"/>
                <w:szCs w:val="18"/>
                <w:lang w:val="en-US"/>
              </w:rPr>
              <w:t>only for elliptical beams</w:t>
            </w:r>
          </w:p>
        </w:tc>
        <w:tc>
          <w:tcPr>
            <w:tcW w:w="799" w:type="dxa"/>
            <w:tcBorders>
              <w:top w:val="nil"/>
              <w:left w:val="double" w:sz="4" w:space="0" w:color="auto"/>
              <w:bottom w:val="single" w:sz="4" w:space="0" w:color="auto"/>
              <w:right w:val="single" w:sz="4" w:space="0" w:color="auto"/>
            </w:tcBorders>
            <w:vAlign w:val="center"/>
          </w:tcPr>
          <w:p w14:paraId="4EF35E48"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974BCBB"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E794433"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D3A3271"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tcBorders>
              <w:top w:val="nil"/>
              <w:left w:val="nil"/>
              <w:bottom w:val="single" w:sz="4" w:space="0" w:color="auto"/>
              <w:right w:val="single" w:sz="4" w:space="0" w:color="auto"/>
            </w:tcBorders>
            <w:vAlign w:val="center"/>
          </w:tcPr>
          <w:p w14:paraId="4CADF1B1"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81DE892"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E6FF7A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687C16C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267" w:type="dxa"/>
            <w:tcBorders>
              <w:top w:val="nil"/>
              <w:left w:val="nil"/>
              <w:bottom w:val="single" w:sz="4" w:space="0" w:color="auto"/>
              <w:right w:val="double" w:sz="6" w:space="0" w:color="auto"/>
            </w:tcBorders>
            <w:vAlign w:val="center"/>
          </w:tcPr>
          <w:p w14:paraId="7B83E0E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87" w:type="dxa"/>
            <w:tcBorders>
              <w:top w:val="nil"/>
              <w:left w:val="nil"/>
              <w:bottom w:val="single" w:sz="4" w:space="0" w:color="auto"/>
              <w:right w:val="double" w:sz="6" w:space="0" w:color="auto"/>
            </w:tcBorders>
          </w:tcPr>
          <w:p w14:paraId="0D591395"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B.3.d</w:t>
            </w:r>
          </w:p>
        </w:tc>
        <w:tc>
          <w:tcPr>
            <w:tcW w:w="607" w:type="dxa"/>
            <w:tcBorders>
              <w:top w:val="nil"/>
              <w:left w:val="nil"/>
              <w:bottom w:val="single" w:sz="4" w:space="0" w:color="auto"/>
              <w:right w:val="single" w:sz="12" w:space="0" w:color="auto"/>
            </w:tcBorders>
            <w:vAlign w:val="center"/>
          </w:tcPr>
          <w:p w14:paraId="2D50FE31"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6173EE88" w14:textId="77777777" w:rsidTr="00601C52">
        <w:trPr>
          <w:cantSplit/>
          <w:jc w:val="center"/>
        </w:trPr>
        <w:tc>
          <w:tcPr>
            <w:tcW w:w="1180" w:type="dxa"/>
            <w:tcBorders>
              <w:top w:val="nil"/>
              <w:left w:val="single" w:sz="12" w:space="0" w:color="auto"/>
              <w:bottom w:val="single" w:sz="4" w:space="0" w:color="auto"/>
              <w:right w:val="single" w:sz="12" w:space="0" w:color="auto"/>
            </w:tcBorders>
            <w:hideMark/>
          </w:tcPr>
          <w:p w14:paraId="50635CD5"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B.3.e</w:t>
            </w:r>
          </w:p>
        </w:tc>
        <w:tc>
          <w:tcPr>
            <w:tcW w:w="8015" w:type="dxa"/>
            <w:tcBorders>
              <w:top w:val="single" w:sz="4" w:space="0" w:color="auto"/>
              <w:left w:val="double" w:sz="6" w:space="0" w:color="auto"/>
              <w:bottom w:val="single" w:sz="4" w:space="0" w:color="auto"/>
              <w:right w:val="double" w:sz="4" w:space="0" w:color="auto"/>
            </w:tcBorders>
            <w:hideMark/>
          </w:tcPr>
          <w:p w14:paraId="0EED26CE" w14:textId="77777777" w:rsidR="00B82936" w:rsidRPr="00AF457C" w:rsidRDefault="00B82936" w:rsidP="008E5DEE">
            <w:pPr>
              <w:keepNext/>
              <w:keepLines/>
              <w:spacing w:before="30" w:after="30"/>
              <w:ind w:left="170"/>
              <w:rPr>
                <w:sz w:val="18"/>
                <w:szCs w:val="18"/>
                <w:lang w:val="en-US"/>
              </w:rPr>
            </w:pPr>
            <w:r w:rsidRPr="00AF457C">
              <w:rPr>
                <w:rFonts w:asciiTheme="majorBidi" w:hAnsiTheme="majorBidi" w:cstheme="majorBidi"/>
                <w:sz w:val="18"/>
                <w:szCs w:val="18"/>
                <w:lang w:val="en-US" w:eastAsia="zh-CN"/>
              </w:rPr>
              <w:t xml:space="preserve">if the space </w:t>
            </w:r>
            <w:r w:rsidRPr="00AF457C">
              <w:rPr>
                <w:sz w:val="18"/>
                <w:szCs w:val="18"/>
                <w:lang w:val="en-US"/>
              </w:rPr>
              <w:t>station</w:t>
            </w:r>
            <w:r w:rsidRPr="00AF457C">
              <w:rPr>
                <w:rFonts w:asciiTheme="majorBidi" w:hAnsiTheme="majorBidi" w:cstheme="majorBidi"/>
                <w:sz w:val="18"/>
                <w:szCs w:val="18"/>
                <w:lang w:val="en-US" w:eastAsia="zh-CN"/>
              </w:rPr>
              <w:t xml:space="preserve"> is operating in a </w:t>
            </w:r>
            <w:r w:rsidRPr="00AF457C">
              <w:rPr>
                <w:sz w:val="18"/>
                <w:szCs w:val="14"/>
                <w:lang w:val="en-US"/>
              </w:rPr>
              <w:t xml:space="preserve">frequency </w:t>
            </w:r>
            <w:r w:rsidRPr="00AF457C">
              <w:rPr>
                <w:rFonts w:asciiTheme="majorBidi" w:hAnsiTheme="majorBidi" w:cstheme="majorBidi"/>
                <w:sz w:val="18"/>
                <w:szCs w:val="18"/>
                <w:lang w:val="en-US" w:eastAsia="zh-CN"/>
              </w:rPr>
              <w:t xml:space="preserve">band allocated in the Earth-to-space </w:t>
            </w:r>
            <w:r w:rsidRPr="00AF457C">
              <w:rPr>
                <w:rFonts w:asciiTheme="majorBidi" w:hAnsiTheme="majorBidi" w:cstheme="majorBidi"/>
                <w:sz w:val="18"/>
                <w:szCs w:val="18"/>
                <w:lang w:val="en-US"/>
              </w:rPr>
              <w:t>direction</w:t>
            </w:r>
            <w:r w:rsidRPr="00AF457C">
              <w:rPr>
                <w:rFonts w:asciiTheme="majorBidi" w:hAnsiTheme="majorBidi" w:cstheme="majorBidi"/>
                <w:sz w:val="18"/>
                <w:szCs w:val="18"/>
                <w:lang w:val="en-US" w:eastAsia="zh-CN"/>
              </w:rPr>
              <w:t xml:space="preserve"> and in the space-to-Earth direction, the gain of the antenna in the direction of those parts of the geostationary-satellite orbit which are not obstructed by the Earth.</w:t>
            </w:r>
            <w:r w:rsidRPr="00AF457C">
              <w:rPr>
                <w:sz w:val="18"/>
                <w:szCs w:val="18"/>
                <w:lang w:val="en-US"/>
              </w:rPr>
              <w:t xml:space="preserve"> </w:t>
            </w:r>
          </w:p>
          <w:p w14:paraId="3AF674FE" w14:textId="77777777" w:rsidR="00B82936" w:rsidRPr="00AF457C" w:rsidRDefault="00B82936" w:rsidP="008E5DEE">
            <w:pPr>
              <w:spacing w:before="30" w:after="30"/>
              <w:ind w:left="3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 xml:space="preserve">In the </w:t>
            </w:r>
            <w:r w:rsidRPr="00AF457C">
              <w:rPr>
                <w:sz w:val="18"/>
                <w:szCs w:val="18"/>
                <w:lang w:val="en-US"/>
              </w:rPr>
              <w:t>case</w:t>
            </w:r>
            <w:r w:rsidRPr="00AF457C">
              <w:rPr>
                <w:rFonts w:asciiTheme="majorBidi" w:hAnsiTheme="majorBidi" w:cstheme="majorBidi"/>
                <w:sz w:val="18"/>
                <w:szCs w:val="18"/>
                <w:lang w:val="en-US" w:eastAsia="zh-CN"/>
              </w:rPr>
              <w:t xml:space="preserve"> of Appendix </w:t>
            </w:r>
            <w:r w:rsidRPr="00AF457C">
              <w:rPr>
                <w:rStyle w:val="Appref"/>
                <w:sz w:val="18"/>
                <w:szCs w:val="18"/>
                <w:lang w:val="en-US"/>
              </w:rPr>
              <w:t>30,</w:t>
            </w:r>
            <w:r w:rsidRPr="00AF457C">
              <w:rPr>
                <w:rFonts w:asciiTheme="majorBidi" w:hAnsiTheme="majorBidi" w:cstheme="majorBidi"/>
                <w:sz w:val="18"/>
                <w:szCs w:val="18"/>
                <w:lang w:val="en-US" w:eastAsia="zh-CN"/>
              </w:rPr>
              <w:t xml:space="preserve"> required only for the frequency band 12.5</w:t>
            </w:r>
            <w:r w:rsidRPr="00AF457C">
              <w:rPr>
                <w:rFonts w:asciiTheme="majorBidi" w:hAnsiTheme="majorBidi" w:cstheme="majorBidi"/>
                <w:sz w:val="18"/>
                <w:szCs w:val="18"/>
                <w:lang w:val="en-US" w:eastAsia="zh-CN"/>
              </w:rPr>
              <w:noBreakHyphen/>
              <w:t>12.</w:t>
            </w:r>
            <w:r w:rsidRPr="00AF457C">
              <w:rPr>
                <w:sz w:val="18"/>
                <w:szCs w:val="18"/>
                <w:lang w:val="en-US"/>
              </w:rPr>
              <w:t>7</w:t>
            </w:r>
            <w:r w:rsidRPr="00AF457C">
              <w:rPr>
                <w:rFonts w:asciiTheme="majorBidi" w:hAnsiTheme="majorBidi" w:cstheme="majorBidi"/>
                <w:sz w:val="18"/>
                <w:szCs w:val="18"/>
                <w:lang w:val="en-US" w:eastAsia="zh-CN"/>
              </w:rPr>
              <w:t> GHz</w:t>
            </w:r>
          </w:p>
        </w:tc>
        <w:tc>
          <w:tcPr>
            <w:tcW w:w="799" w:type="dxa"/>
            <w:tcBorders>
              <w:top w:val="nil"/>
              <w:left w:val="double" w:sz="4" w:space="0" w:color="auto"/>
              <w:bottom w:val="single" w:sz="4" w:space="0" w:color="auto"/>
              <w:right w:val="single" w:sz="4" w:space="0" w:color="auto"/>
            </w:tcBorders>
            <w:vAlign w:val="center"/>
          </w:tcPr>
          <w:p w14:paraId="1BF30B0B"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p>
        </w:tc>
        <w:tc>
          <w:tcPr>
            <w:tcW w:w="799" w:type="dxa"/>
            <w:tcBorders>
              <w:top w:val="nil"/>
              <w:left w:val="nil"/>
              <w:bottom w:val="single" w:sz="4" w:space="0" w:color="auto"/>
              <w:right w:val="single" w:sz="4" w:space="0" w:color="auto"/>
            </w:tcBorders>
            <w:vAlign w:val="center"/>
          </w:tcPr>
          <w:p w14:paraId="55FB6582"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p>
        </w:tc>
        <w:tc>
          <w:tcPr>
            <w:tcW w:w="799" w:type="dxa"/>
            <w:tcBorders>
              <w:top w:val="nil"/>
              <w:left w:val="nil"/>
              <w:bottom w:val="single" w:sz="4" w:space="0" w:color="auto"/>
              <w:right w:val="single" w:sz="4" w:space="0" w:color="auto"/>
            </w:tcBorders>
            <w:vAlign w:val="center"/>
          </w:tcPr>
          <w:p w14:paraId="28721521"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p>
        </w:tc>
        <w:tc>
          <w:tcPr>
            <w:tcW w:w="799" w:type="dxa"/>
            <w:tcBorders>
              <w:top w:val="nil"/>
              <w:left w:val="nil"/>
              <w:bottom w:val="single" w:sz="4" w:space="0" w:color="auto"/>
              <w:right w:val="single" w:sz="4" w:space="0" w:color="auto"/>
            </w:tcBorders>
            <w:vAlign w:val="center"/>
            <w:hideMark/>
          </w:tcPr>
          <w:p w14:paraId="3BA151DB"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9" w:type="dxa"/>
            <w:tcBorders>
              <w:top w:val="nil"/>
              <w:left w:val="nil"/>
              <w:bottom w:val="single" w:sz="4" w:space="0" w:color="auto"/>
              <w:right w:val="single" w:sz="4" w:space="0" w:color="auto"/>
            </w:tcBorders>
            <w:vAlign w:val="center"/>
          </w:tcPr>
          <w:p w14:paraId="36CE013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p>
        </w:tc>
        <w:tc>
          <w:tcPr>
            <w:tcW w:w="799" w:type="dxa"/>
            <w:tcBorders>
              <w:top w:val="nil"/>
              <w:left w:val="nil"/>
              <w:bottom w:val="single" w:sz="4" w:space="0" w:color="auto"/>
              <w:right w:val="single" w:sz="4" w:space="0" w:color="auto"/>
            </w:tcBorders>
            <w:vAlign w:val="center"/>
          </w:tcPr>
          <w:p w14:paraId="18129AB1"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p>
        </w:tc>
        <w:tc>
          <w:tcPr>
            <w:tcW w:w="799" w:type="dxa"/>
            <w:tcBorders>
              <w:top w:val="nil"/>
              <w:left w:val="nil"/>
              <w:bottom w:val="single" w:sz="4" w:space="0" w:color="auto"/>
              <w:right w:val="single" w:sz="4" w:space="0" w:color="auto"/>
            </w:tcBorders>
            <w:vAlign w:val="center"/>
            <w:hideMark/>
          </w:tcPr>
          <w:p w14:paraId="1CC532B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hideMark/>
          </w:tcPr>
          <w:p w14:paraId="543896F0"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267" w:type="dxa"/>
            <w:tcBorders>
              <w:top w:val="nil"/>
              <w:left w:val="nil"/>
              <w:bottom w:val="single" w:sz="4" w:space="0" w:color="auto"/>
              <w:right w:val="double" w:sz="6" w:space="0" w:color="auto"/>
            </w:tcBorders>
            <w:vAlign w:val="center"/>
          </w:tcPr>
          <w:p w14:paraId="1A034EF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p>
        </w:tc>
        <w:tc>
          <w:tcPr>
            <w:tcW w:w="887" w:type="dxa"/>
            <w:tcBorders>
              <w:top w:val="nil"/>
              <w:left w:val="nil"/>
              <w:bottom w:val="single" w:sz="4" w:space="0" w:color="auto"/>
              <w:right w:val="single" w:sz="12" w:space="0" w:color="auto"/>
            </w:tcBorders>
            <w:hideMark/>
          </w:tcPr>
          <w:p w14:paraId="0BF8B159"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B.3.e</w:t>
            </w:r>
          </w:p>
        </w:tc>
        <w:tc>
          <w:tcPr>
            <w:tcW w:w="607" w:type="dxa"/>
            <w:tcBorders>
              <w:top w:val="nil"/>
              <w:left w:val="double" w:sz="6" w:space="0" w:color="auto"/>
              <w:bottom w:val="single" w:sz="4" w:space="0" w:color="auto"/>
              <w:right w:val="single" w:sz="12" w:space="0" w:color="auto"/>
            </w:tcBorders>
            <w:vAlign w:val="center"/>
          </w:tcPr>
          <w:p w14:paraId="5EB85A7A"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p>
        </w:tc>
      </w:tr>
      <w:tr w:rsidR="00B82936" w:rsidRPr="00AF457C" w14:paraId="5F6B2471" w14:textId="77777777" w:rsidTr="00601C52">
        <w:trPr>
          <w:cantSplit/>
          <w:jc w:val="center"/>
        </w:trPr>
        <w:tc>
          <w:tcPr>
            <w:tcW w:w="1180" w:type="dxa"/>
            <w:tcBorders>
              <w:top w:val="nil"/>
              <w:left w:val="single" w:sz="12" w:space="0" w:color="auto"/>
              <w:bottom w:val="single" w:sz="4" w:space="0" w:color="auto"/>
              <w:right w:val="single" w:sz="12" w:space="0" w:color="auto"/>
            </w:tcBorders>
          </w:tcPr>
          <w:p w14:paraId="3792CD0B"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B.3.f</w:t>
            </w:r>
          </w:p>
        </w:tc>
        <w:tc>
          <w:tcPr>
            <w:tcW w:w="8015" w:type="dxa"/>
            <w:tcBorders>
              <w:top w:val="single" w:sz="4" w:space="0" w:color="auto"/>
              <w:left w:val="double" w:sz="6" w:space="0" w:color="auto"/>
              <w:bottom w:val="single" w:sz="4" w:space="0" w:color="auto"/>
              <w:right w:val="double" w:sz="4" w:space="0" w:color="auto"/>
            </w:tcBorders>
          </w:tcPr>
          <w:p w14:paraId="15D0FF95" w14:textId="4B1744D4"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b/>
                <w:bCs/>
                <w:sz w:val="18"/>
                <w:szCs w:val="18"/>
                <w:lang w:val="en-US" w:eastAsia="zh-CN"/>
              </w:rPr>
              <w:t xml:space="preserve">For a space station submitted in accordance with Appendix 30, </w:t>
            </w:r>
            <w:r w:rsidR="008B38C4" w:rsidRPr="00AF457C">
              <w:rPr>
                <w:rFonts w:asciiTheme="majorBidi" w:hAnsiTheme="majorBidi" w:cstheme="majorBidi"/>
                <w:b/>
                <w:bCs/>
                <w:sz w:val="18"/>
                <w:szCs w:val="18"/>
                <w:lang w:eastAsia="zh-CN"/>
              </w:rPr>
              <w:t>30A</w:t>
            </w:r>
            <w:ins w:id="150" w:author="Author" w:date="2023-07-10T17:16:00Z">
              <w:r w:rsidR="008B38C4" w:rsidRPr="00AF457C">
                <w:rPr>
                  <w:rFonts w:asciiTheme="majorBidi" w:hAnsiTheme="majorBidi" w:cstheme="majorBidi"/>
                  <w:b/>
                  <w:bCs/>
                  <w:sz w:val="18"/>
                  <w:szCs w:val="18"/>
                  <w:lang w:eastAsia="zh-CN"/>
                </w:rPr>
                <w:t>,</w:t>
              </w:r>
            </w:ins>
            <w:r w:rsidR="008B38C4" w:rsidRPr="00AF457C">
              <w:rPr>
                <w:rFonts w:asciiTheme="majorBidi" w:hAnsiTheme="majorBidi" w:cstheme="majorBidi"/>
                <w:b/>
                <w:bCs/>
                <w:sz w:val="18"/>
                <w:szCs w:val="18"/>
                <w:lang w:eastAsia="zh-CN"/>
              </w:rPr>
              <w:t xml:space="preserve"> </w:t>
            </w:r>
            <w:del w:id="151" w:author="Author" w:date="2023-07-10T17:16:00Z">
              <w:r w:rsidR="008B38C4" w:rsidRPr="00AF457C" w:rsidDel="009A31D7">
                <w:rPr>
                  <w:rFonts w:asciiTheme="majorBidi" w:hAnsiTheme="majorBidi" w:cstheme="majorBidi"/>
                  <w:b/>
                  <w:bCs/>
                  <w:sz w:val="18"/>
                  <w:szCs w:val="18"/>
                  <w:lang w:eastAsia="zh-CN"/>
                </w:rPr>
                <w:delText xml:space="preserve">or </w:delText>
              </w:r>
            </w:del>
            <w:r w:rsidR="008B38C4" w:rsidRPr="00AF457C">
              <w:rPr>
                <w:rFonts w:asciiTheme="majorBidi" w:hAnsiTheme="majorBidi" w:cstheme="majorBidi"/>
                <w:b/>
                <w:bCs/>
                <w:sz w:val="18"/>
                <w:szCs w:val="18"/>
                <w:lang w:eastAsia="zh-CN"/>
              </w:rPr>
              <w:t>30B</w:t>
            </w:r>
            <w:ins w:id="152" w:author="Author" w:date="2023-07-10T17:16:00Z">
              <w:r w:rsidR="008B38C4" w:rsidRPr="00AF457C">
                <w:rPr>
                  <w:rFonts w:asciiTheme="majorBidi" w:hAnsiTheme="majorBidi" w:cstheme="majorBidi"/>
                  <w:b/>
                  <w:bCs/>
                  <w:sz w:val="18"/>
                  <w:szCs w:val="18"/>
                  <w:lang w:eastAsia="zh-CN"/>
                </w:rPr>
                <w:t xml:space="preserve"> </w:t>
              </w:r>
              <w:r w:rsidR="008B38C4" w:rsidRPr="00AF457C">
                <w:rPr>
                  <w:rFonts w:asciiTheme="majorBidi" w:hAnsiTheme="majorBidi" w:cstheme="majorBidi"/>
                  <w:sz w:val="18"/>
                  <w:szCs w:val="18"/>
                  <w:lang w:eastAsia="zh-CN"/>
                </w:rPr>
                <w:t>or for</w:t>
              </w:r>
              <w:r w:rsidR="008B38C4" w:rsidRPr="00AF457C">
                <w:rPr>
                  <w:rFonts w:asciiTheme="majorBidi" w:hAnsiTheme="majorBidi" w:cstheme="majorBidi"/>
                  <w:b/>
                  <w:bCs/>
                  <w:sz w:val="18"/>
                  <w:szCs w:val="18"/>
                  <w:lang w:eastAsia="zh-CN"/>
                </w:rPr>
                <w:t xml:space="preserve"> </w:t>
              </w:r>
              <w:r w:rsidR="008B38C4" w:rsidRPr="00AF457C">
                <w:rPr>
                  <w:rFonts w:asciiTheme="majorBidi" w:hAnsiTheme="majorBidi" w:cstheme="majorBidi"/>
                  <w:sz w:val="18"/>
                  <w:szCs w:val="18"/>
                  <w:lang w:eastAsia="zh-CN"/>
                </w:rPr>
                <w:t xml:space="preserve">Appendix </w:t>
              </w:r>
              <w:r w:rsidR="008B38C4" w:rsidRPr="00AF457C">
                <w:rPr>
                  <w:rFonts w:asciiTheme="majorBidi" w:hAnsiTheme="majorBidi" w:cstheme="majorBidi"/>
                  <w:b/>
                  <w:bCs/>
                  <w:sz w:val="18"/>
                  <w:szCs w:val="18"/>
                  <w:lang w:eastAsia="zh-CN"/>
                </w:rPr>
                <w:t>30B</w:t>
              </w:r>
              <w:r w:rsidR="008B38C4" w:rsidRPr="00AF457C">
                <w:rPr>
                  <w:rFonts w:asciiTheme="majorBidi" w:hAnsiTheme="majorBidi" w:cstheme="majorBidi"/>
                  <w:sz w:val="18"/>
                  <w:szCs w:val="18"/>
                  <w:lang w:eastAsia="zh-CN"/>
                </w:rPr>
                <w:t xml:space="preserve"> ESIM</w:t>
              </w:r>
            </w:ins>
            <w:r w:rsidR="008B38C4" w:rsidRPr="00AF457C">
              <w:rPr>
                <w:rFonts w:asciiTheme="majorBidi" w:hAnsiTheme="majorBidi" w:cstheme="majorBidi"/>
                <w:b/>
                <w:bCs/>
                <w:sz w:val="18"/>
                <w:szCs w:val="18"/>
                <w:lang w:eastAsia="zh-CN"/>
              </w:rPr>
              <w:t>:</w:t>
            </w:r>
          </w:p>
        </w:tc>
        <w:tc>
          <w:tcPr>
            <w:tcW w:w="799" w:type="dxa"/>
            <w:tcBorders>
              <w:top w:val="nil"/>
              <w:left w:val="double" w:sz="4" w:space="0" w:color="auto"/>
              <w:bottom w:val="single" w:sz="4" w:space="0" w:color="auto"/>
              <w:right w:val="single" w:sz="4" w:space="0" w:color="auto"/>
            </w:tcBorders>
            <w:vAlign w:val="center"/>
          </w:tcPr>
          <w:p w14:paraId="0DE9AFC7"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5909250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EDF7A07"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E59469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71F700B3"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2BE2C30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5616C1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757D7CA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1267" w:type="dxa"/>
            <w:tcBorders>
              <w:top w:val="nil"/>
              <w:left w:val="nil"/>
              <w:bottom w:val="single" w:sz="4" w:space="0" w:color="auto"/>
              <w:right w:val="double" w:sz="6" w:space="0" w:color="auto"/>
            </w:tcBorders>
            <w:vAlign w:val="center"/>
          </w:tcPr>
          <w:p w14:paraId="6A2531D8"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887" w:type="dxa"/>
            <w:tcBorders>
              <w:top w:val="nil"/>
              <w:left w:val="nil"/>
              <w:bottom w:val="single" w:sz="4" w:space="0" w:color="auto"/>
              <w:right w:val="single" w:sz="12" w:space="0" w:color="auto"/>
            </w:tcBorders>
          </w:tcPr>
          <w:p w14:paraId="2FF61771"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B.3.f</w:t>
            </w:r>
          </w:p>
        </w:tc>
        <w:tc>
          <w:tcPr>
            <w:tcW w:w="607" w:type="dxa"/>
            <w:tcBorders>
              <w:top w:val="nil"/>
              <w:left w:val="double" w:sz="6" w:space="0" w:color="auto"/>
              <w:bottom w:val="single" w:sz="4" w:space="0" w:color="auto"/>
              <w:right w:val="single" w:sz="12" w:space="0" w:color="auto"/>
            </w:tcBorders>
            <w:vAlign w:val="center"/>
          </w:tcPr>
          <w:p w14:paraId="0EEE1A1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43FDE271" w14:textId="77777777" w:rsidTr="00601C52">
        <w:trPr>
          <w:cantSplit/>
          <w:jc w:val="center"/>
        </w:trPr>
        <w:tc>
          <w:tcPr>
            <w:tcW w:w="1180" w:type="dxa"/>
            <w:tcBorders>
              <w:top w:val="nil"/>
              <w:left w:val="single" w:sz="12" w:space="0" w:color="auto"/>
              <w:bottom w:val="single" w:sz="4" w:space="0" w:color="auto"/>
              <w:right w:val="single" w:sz="12" w:space="0" w:color="auto"/>
            </w:tcBorders>
          </w:tcPr>
          <w:p w14:paraId="2C61DF37"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w:t>
            </w:r>
            <w:proofErr w:type="gramEnd"/>
            <w:r w:rsidRPr="00AF457C">
              <w:rPr>
                <w:rFonts w:asciiTheme="majorBidi" w:hAnsiTheme="majorBidi" w:cstheme="majorBidi"/>
                <w:sz w:val="18"/>
                <w:szCs w:val="18"/>
                <w:lang w:val="en-US" w:eastAsia="zh-CN"/>
              </w:rPr>
              <w:t>1</w:t>
            </w:r>
          </w:p>
        </w:tc>
        <w:tc>
          <w:tcPr>
            <w:tcW w:w="8015" w:type="dxa"/>
            <w:tcBorders>
              <w:top w:val="single" w:sz="4" w:space="0" w:color="auto"/>
              <w:left w:val="double" w:sz="6" w:space="0" w:color="auto"/>
              <w:bottom w:val="single" w:sz="4" w:space="0" w:color="auto"/>
              <w:right w:val="double" w:sz="4" w:space="0" w:color="auto"/>
            </w:tcBorders>
          </w:tcPr>
          <w:p w14:paraId="41BD047E" w14:textId="77777777" w:rsidR="00B82936" w:rsidRPr="00AF457C" w:rsidRDefault="00B82936" w:rsidP="008E5DEE">
            <w:pPr>
              <w:spacing w:before="30" w:after="30"/>
              <w:ind w:left="17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 xml:space="preserve">the </w:t>
            </w:r>
            <w:r w:rsidRPr="00AF457C">
              <w:rPr>
                <w:rFonts w:asciiTheme="majorBidi" w:hAnsiTheme="majorBidi" w:cstheme="majorBidi"/>
                <w:sz w:val="18"/>
                <w:szCs w:val="18"/>
                <w:lang w:val="en-US"/>
              </w:rPr>
              <w:t>boresight</w:t>
            </w:r>
            <w:r w:rsidRPr="00AF457C">
              <w:rPr>
                <w:rFonts w:asciiTheme="majorBidi" w:hAnsiTheme="majorBidi" w:cstheme="majorBidi"/>
                <w:sz w:val="18"/>
                <w:szCs w:val="18"/>
                <w:lang w:eastAsia="zh-CN"/>
              </w:rPr>
              <w:t xml:space="preserve"> or aim point of the antenna beam (longitude and latitude)</w:t>
            </w:r>
          </w:p>
        </w:tc>
        <w:tc>
          <w:tcPr>
            <w:tcW w:w="799" w:type="dxa"/>
            <w:tcBorders>
              <w:top w:val="nil"/>
              <w:left w:val="double" w:sz="4" w:space="0" w:color="auto"/>
              <w:bottom w:val="single" w:sz="4" w:space="0" w:color="auto"/>
              <w:right w:val="single" w:sz="4" w:space="0" w:color="auto"/>
            </w:tcBorders>
            <w:vAlign w:val="center"/>
          </w:tcPr>
          <w:p w14:paraId="0B622281"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ED26257"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7813754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1D86FE2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5ED21F5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E0A7899"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2C14D70"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tcBorders>
              <w:top w:val="nil"/>
              <w:left w:val="nil"/>
              <w:bottom w:val="single" w:sz="4" w:space="0" w:color="auto"/>
              <w:right w:val="single" w:sz="4" w:space="0" w:color="auto"/>
            </w:tcBorders>
            <w:vAlign w:val="center"/>
          </w:tcPr>
          <w:p w14:paraId="3CC4A2F2"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267" w:type="dxa"/>
            <w:tcBorders>
              <w:top w:val="nil"/>
              <w:left w:val="nil"/>
              <w:bottom w:val="single" w:sz="4" w:space="0" w:color="auto"/>
              <w:right w:val="double" w:sz="6" w:space="0" w:color="auto"/>
            </w:tcBorders>
            <w:vAlign w:val="center"/>
          </w:tcPr>
          <w:p w14:paraId="5EABEEE9"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87" w:type="dxa"/>
            <w:tcBorders>
              <w:top w:val="nil"/>
              <w:left w:val="nil"/>
              <w:bottom w:val="single" w:sz="4" w:space="0" w:color="auto"/>
              <w:right w:val="single" w:sz="12" w:space="0" w:color="auto"/>
            </w:tcBorders>
          </w:tcPr>
          <w:p w14:paraId="04F9480D"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w:t>
            </w:r>
            <w:proofErr w:type="gramEnd"/>
            <w:r w:rsidRPr="00AF457C">
              <w:rPr>
                <w:rFonts w:asciiTheme="majorBidi" w:hAnsiTheme="majorBidi" w:cstheme="majorBidi"/>
                <w:sz w:val="18"/>
                <w:szCs w:val="18"/>
                <w:lang w:val="en-US" w:eastAsia="zh-CN"/>
              </w:rPr>
              <w:t>1</w:t>
            </w:r>
          </w:p>
        </w:tc>
        <w:tc>
          <w:tcPr>
            <w:tcW w:w="607" w:type="dxa"/>
            <w:tcBorders>
              <w:top w:val="nil"/>
              <w:left w:val="double" w:sz="6" w:space="0" w:color="auto"/>
              <w:bottom w:val="single" w:sz="4" w:space="0" w:color="auto"/>
              <w:right w:val="single" w:sz="12" w:space="0" w:color="auto"/>
            </w:tcBorders>
            <w:vAlign w:val="center"/>
          </w:tcPr>
          <w:p w14:paraId="6A4DC14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5E75228E" w14:textId="77777777" w:rsidTr="00601C52">
        <w:trPr>
          <w:cantSplit/>
          <w:jc w:val="center"/>
        </w:trPr>
        <w:tc>
          <w:tcPr>
            <w:tcW w:w="1180" w:type="dxa"/>
            <w:tcBorders>
              <w:top w:val="nil"/>
              <w:left w:val="single" w:sz="12" w:space="0" w:color="auto"/>
              <w:bottom w:val="single" w:sz="4" w:space="0" w:color="auto"/>
              <w:right w:val="single" w:sz="12" w:space="0" w:color="auto"/>
            </w:tcBorders>
          </w:tcPr>
          <w:p w14:paraId="7DE4F4B8"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w:t>
            </w:r>
            <w:proofErr w:type="gramEnd"/>
            <w:r w:rsidRPr="00AF457C">
              <w:rPr>
                <w:rFonts w:asciiTheme="majorBidi" w:hAnsiTheme="majorBidi" w:cstheme="majorBidi"/>
                <w:sz w:val="18"/>
                <w:szCs w:val="18"/>
                <w:lang w:val="en-US" w:eastAsia="zh-CN"/>
              </w:rPr>
              <w:t>2</w:t>
            </w:r>
          </w:p>
        </w:tc>
        <w:tc>
          <w:tcPr>
            <w:tcW w:w="8015" w:type="dxa"/>
            <w:tcBorders>
              <w:top w:val="single" w:sz="4" w:space="0" w:color="auto"/>
              <w:left w:val="double" w:sz="6" w:space="0" w:color="auto"/>
              <w:bottom w:val="single" w:sz="4" w:space="0" w:color="auto"/>
              <w:right w:val="double" w:sz="4" w:space="0" w:color="auto"/>
            </w:tcBorders>
          </w:tcPr>
          <w:p w14:paraId="538D37B8" w14:textId="77777777" w:rsidR="00B82936" w:rsidRPr="00AF457C" w:rsidRDefault="00B82936" w:rsidP="008E5DEE">
            <w:pPr>
              <w:keepNext/>
              <w:keepLines/>
              <w:spacing w:before="30" w:after="30"/>
              <w:ind w:left="170"/>
              <w:rPr>
                <w:rFonts w:asciiTheme="majorBidi" w:hAnsiTheme="majorBidi" w:cstheme="majorBidi"/>
                <w:sz w:val="18"/>
                <w:szCs w:val="18"/>
                <w:lang w:val="en-US" w:eastAsia="zh-CN"/>
              </w:rPr>
            </w:pPr>
            <w:r w:rsidRPr="00AF457C">
              <w:rPr>
                <w:rFonts w:asciiTheme="majorBidi" w:hAnsiTheme="majorBidi" w:cstheme="majorBidi"/>
                <w:b/>
                <w:bCs/>
                <w:sz w:val="18"/>
                <w:szCs w:val="18"/>
                <w:lang w:val="en-US" w:eastAsia="zh-CN"/>
              </w:rPr>
              <w:t>For each elliptical beam:</w:t>
            </w:r>
          </w:p>
        </w:tc>
        <w:tc>
          <w:tcPr>
            <w:tcW w:w="799" w:type="dxa"/>
            <w:tcBorders>
              <w:top w:val="nil"/>
              <w:left w:val="double" w:sz="4" w:space="0" w:color="auto"/>
              <w:bottom w:val="single" w:sz="4" w:space="0" w:color="auto"/>
              <w:right w:val="single" w:sz="4" w:space="0" w:color="auto"/>
            </w:tcBorders>
            <w:vAlign w:val="center"/>
          </w:tcPr>
          <w:p w14:paraId="6B9F77DD"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5FC65A4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578380C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AF1658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9D1E90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14E68A4A"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B54084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11CF86D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1267" w:type="dxa"/>
            <w:tcBorders>
              <w:top w:val="nil"/>
              <w:left w:val="nil"/>
              <w:bottom w:val="single" w:sz="4" w:space="0" w:color="auto"/>
              <w:right w:val="double" w:sz="6" w:space="0" w:color="auto"/>
            </w:tcBorders>
            <w:vAlign w:val="center"/>
          </w:tcPr>
          <w:p w14:paraId="6175566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887" w:type="dxa"/>
            <w:tcBorders>
              <w:top w:val="nil"/>
              <w:left w:val="nil"/>
              <w:bottom w:val="single" w:sz="4" w:space="0" w:color="auto"/>
              <w:right w:val="single" w:sz="12" w:space="0" w:color="auto"/>
            </w:tcBorders>
          </w:tcPr>
          <w:p w14:paraId="6D8074E6"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w:t>
            </w:r>
            <w:proofErr w:type="gramEnd"/>
            <w:r w:rsidRPr="00AF457C">
              <w:rPr>
                <w:rFonts w:asciiTheme="majorBidi" w:hAnsiTheme="majorBidi" w:cstheme="majorBidi"/>
                <w:sz w:val="18"/>
                <w:szCs w:val="18"/>
                <w:lang w:val="en-US" w:eastAsia="zh-CN"/>
              </w:rPr>
              <w:t>2</w:t>
            </w:r>
          </w:p>
        </w:tc>
        <w:tc>
          <w:tcPr>
            <w:tcW w:w="607" w:type="dxa"/>
            <w:tcBorders>
              <w:top w:val="nil"/>
              <w:left w:val="double" w:sz="6" w:space="0" w:color="auto"/>
              <w:bottom w:val="single" w:sz="4" w:space="0" w:color="auto"/>
              <w:right w:val="single" w:sz="12" w:space="0" w:color="auto"/>
            </w:tcBorders>
            <w:vAlign w:val="center"/>
          </w:tcPr>
          <w:p w14:paraId="74118055"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05E2F5E4" w14:textId="77777777" w:rsidTr="00601C52">
        <w:trPr>
          <w:cantSplit/>
          <w:jc w:val="center"/>
        </w:trPr>
        <w:tc>
          <w:tcPr>
            <w:tcW w:w="1180" w:type="dxa"/>
            <w:tcBorders>
              <w:top w:val="nil"/>
              <w:left w:val="single" w:sz="12" w:space="0" w:color="auto"/>
              <w:bottom w:val="single" w:sz="4" w:space="0" w:color="auto"/>
              <w:right w:val="single" w:sz="12" w:space="0" w:color="auto"/>
            </w:tcBorders>
          </w:tcPr>
          <w:p w14:paraId="4EBB8E28"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3.f.2.a</w:t>
            </w:r>
            <w:proofErr w:type="gramEnd"/>
          </w:p>
        </w:tc>
        <w:tc>
          <w:tcPr>
            <w:tcW w:w="8015" w:type="dxa"/>
            <w:tcBorders>
              <w:top w:val="single" w:sz="4" w:space="0" w:color="auto"/>
              <w:left w:val="double" w:sz="6" w:space="0" w:color="auto"/>
              <w:bottom w:val="single" w:sz="4" w:space="0" w:color="auto"/>
              <w:right w:val="double" w:sz="4" w:space="0" w:color="auto"/>
            </w:tcBorders>
          </w:tcPr>
          <w:p w14:paraId="0C4975F1" w14:textId="77777777" w:rsidR="00B82936" w:rsidRPr="00AF457C" w:rsidRDefault="00B82936" w:rsidP="008E5DEE">
            <w:pPr>
              <w:spacing w:before="30" w:after="30"/>
              <w:ind w:left="3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the rotational accuracy, in degrees</w:t>
            </w:r>
          </w:p>
        </w:tc>
        <w:tc>
          <w:tcPr>
            <w:tcW w:w="799" w:type="dxa"/>
            <w:tcBorders>
              <w:top w:val="nil"/>
              <w:left w:val="double" w:sz="4" w:space="0" w:color="auto"/>
              <w:bottom w:val="single" w:sz="4" w:space="0" w:color="auto"/>
              <w:right w:val="single" w:sz="4" w:space="0" w:color="auto"/>
            </w:tcBorders>
            <w:vAlign w:val="center"/>
          </w:tcPr>
          <w:p w14:paraId="793E571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7A11F6B"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2B3F401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48A5B4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ADC2049"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29CF6F88"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15F6742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tcBorders>
              <w:top w:val="nil"/>
              <w:left w:val="nil"/>
              <w:bottom w:val="single" w:sz="4" w:space="0" w:color="auto"/>
              <w:right w:val="single" w:sz="4" w:space="0" w:color="auto"/>
            </w:tcBorders>
            <w:vAlign w:val="center"/>
          </w:tcPr>
          <w:p w14:paraId="2AD38591"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267" w:type="dxa"/>
            <w:tcBorders>
              <w:top w:val="nil"/>
              <w:left w:val="nil"/>
              <w:bottom w:val="single" w:sz="4" w:space="0" w:color="auto"/>
              <w:right w:val="double" w:sz="6" w:space="0" w:color="auto"/>
            </w:tcBorders>
            <w:vAlign w:val="center"/>
          </w:tcPr>
          <w:p w14:paraId="0FB7CD6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87" w:type="dxa"/>
            <w:tcBorders>
              <w:top w:val="nil"/>
              <w:left w:val="nil"/>
              <w:bottom w:val="single" w:sz="4" w:space="0" w:color="auto"/>
              <w:right w:val="single" w:sz="12" w:space="0" w:color="auto"/>
            </w:tcBorders>
          </w:tcPr>
          <w:p w14:paraId="194F3445"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3.f.2.a</w:t>
            </w:r>
            <w:proofErr w:type="gramEnd"/>
          </w:p>
        </w:tc>
        <w:tc>
          <w:tcPr>
            <w:tcW w:w="607" w:type="dxa"/>
            <w:tcBorders>
              <w:top w:val="nil"/>
              <w:left w:val="double" w:sz="6" w:space="0" w:color="auto"/>
              <w:bottom w:val="single" w:sz="4" w:space="0" w:color="auto"/>
              <w:right w:val="single" w:sz="12" w:space="0" w:color="auto"/>
            </w:tcBorders>
            <w:vAlign w:val="center"/>
          </w:tcPr>
          <w:p w14:paraId="0E9504B9"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5732DCDC" w14:textId="77777777" w:rsidTr="00601C52">
        <w:trPr>
          <w:cantSplit/>
          <w:jc w:val="center"/>
        </w:trPr>
        <w:tc>
          <w:tcPr>
            <w:tcW w:w="1180" w:type="dxa"/>
            <w:tcBorders>
              <w:top w:val="nil"/>
              <w:left w:val="single" w:sz="12" w:space="0" w:color="auto"/>
              <w:bottom w:val="single" w:sz="4" w:space="0" w:color="auto"/>
              <w:right w:val="single" w:sz="12" w:space="0" w:color="auto"/>
            </w:tcBorders>
          </w:tcPr>
          <w:p w14:paraId="6EFFE6A5"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3.f.2.b</w:t>
            </w:r>
            <w:proofErr w:type="gramEnd"/>
          </w:p>
        </w:tc>
        <w:tc>
          <w:tcPr>
            <w:tcW w:w="8015" w:type="dxa"/>
            <w:tcBorders>
              <w:top w:val="single" w:sz="4" w:space="0" w:color="auto"/>
              <w:left w:val="double" w:sz="6" w:space="0" w:color="auto"/>
              <w:bottom w:val="single" w:sz="4" w:space="0" w:color="auto"/>
              <w:right w:val="double" w:sz="4" w:space="0" w:color="auto"/>
            </w:tcBorders>
          </w:tcPr>
          <w:p w14:paraId="6A403855" w14:textId="77777777" w:rsidR="00B82936" w:rsidRPr="00AF457C" w:rsidRDefault="00B82936" w:rsidP="008E5DEE">
            <w:pPr>
              <w:spacing w:before="30" w:after="30"/>
              <w:ind w:left="3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the major axis orientation, in degrees, anticlockwise from the Equator</w:t>
            </w:r>
          </w:p>
        </w:tc>
        <w:tc>
          <w:tcPr>
            <w:tcW w:w="799" w:type="dxa"/>
            <w:tcBorders>
              <w:top w:val="nil"/>
              <w:left w:val="double" w:sz="4" w:space="0" w:color="auto"/>
              <w:bottom w:val="single" w:sz="4" w:space="0" w:color="auto"/>
              <w:right w:val="single" w:sz="4" w:space="0" w:color="auto"/>
            </w:tcBorders>
            <w:vAlign w:val="center"/>
          </w:tcPr>
          <w:p w14:paraId="3CBE0067"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0223BF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1C64718B"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5464950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1B6C600"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BD6C345"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090DFCAB"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tcBorders>
              <w:top w:val="nil"/>
              <w:left w:val="nil"/>
              <w:bottom w:val="single" w:sz="4" w:space="0" w:color="auto"/>
              <w:right w:val="single" w:sz="4" w:space="0" w:color="auto"/>
            </w:tcBorders>
            <w:vAlign w:val="center"/>
          </w:tcPr>
          <w:p w14:paraId="78A2F459"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267" w:type="dxa"/>
            <w:tcBorders>
              <w:top w:val="nil"/>
              <w:left w:val="nil"/>
              <w:bottom w:val="single" w:sz="4" w:space="0" w:color="auto"/>
              <w:right w:val="double" w:sz="6" w:space="0" w:color="auto"/>
            </w:tcBorders>
            <w:vAlign w:val="center"/>
          </w:tcPr>
          <w:p w14:paraId="1E84FE6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87" w:type="dxa"/>
            <w:tcBorders>
              <w:top w:val="nil"/>
              <w:left w:val="nil"/>
              <w:bottom w:val="single" w:sz="4" w:space="0" w:color="auto"/>
              <w:right w:val="single" w:sz="12" w:space="0" w:color="auto"/>
            </w:tcBorders>
          </w:tcPr>
          <w:p w14:paraId="6F21A4CA"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3.f.2.b</w:t>
            </w:r>
            <w:proofErr w:type="gramEnd"/>
          </w:p>
        </w:tc>
        <w:tc>
          <w:tcPr>
            <w:tcW w:w="607" w:type="dxa"/>
            <w:tcBorders>
              <w:top w:val="nil"/>
              <w:left w:val="double" w:sz="6" w:space="0" w:color="auto"/>
              <w:bottom w:val="single" w:sz="4" w:space="0" w:color="auto"/>
              <w:right w:val="single" w:sz="12" w:space="0" w:color="auto"/>
            </w:tcBorders>
            <w:vAlign w:val="center"/>
          </w:tcPr>
          <w:p w14:paraId="78BBC99F"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3914F152" w14:textId="77777777" w:rsidTr="00601C52">
        <w:trPr>
          <w:cantSplit/>
          <w:jc w:val="center"/>
        </w:trPr>
        <w:tc>
          <w:tcPr>
            <w:tcW w:w="1180" w:type="dxa"/>
            <w:tcBorders>
              <w:top w:val="nil"/>
              <w:left w:val="single" w:sz="12" w:space="0" w:color="auto"/>
              <w:bottom w:val="single" w:sz="4" w:space="0" w:color="auto"/>
              <w:right w:val="single" w:sz="12" w:space="0" w:color="auto"/>
            </w:tcBorders>
          </w:tcPr>
          <w:p w14:paraId="554FC6C0"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3.f.2.c</w:t>
            </w:r>
            <w:proofErr w:type="gramEnd"/>
          </w:p>
        </w:tc>
        <w:tc>
          <w:tcPr>
            <w:tcW w:w="8015" w:type="dxa"/>
            <w:tcBorders>
              <w:top w:val="single" w:sz="4" w:space="0" w:color="auto"/>
              <w:left w:val="double" w:sz="6" w:space="0" w:color="auto"/>
              <w:bottom w:val="single" w:sz="4" w:space="0" w:color="auto"/>
              <w:right w:val="double" w:sz="4" w:space="0" w:color="auto"/>
            </w:tcBorders>
          </w:tcPr>
          <w:p w14:paraId="7088A3FD" w14:textId="77777777" w:rsidR="00B82936" w:rsidRPr="00AF457C" w:rsidRDefault="00B82936" w:rsidP="008E5DEE">
            <w:pPr>
              <w:spacing w:before="30" w:after="30"/>
              <w:ind w:left="3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the major axis, in degrees, at the half-power beamwidth</w:t>
            </w:r>
          </w:p>
        </w:tc>
        <w:tc>
          <w:tcPr>
            <w:tcW w:w="799" w:type="dxa"/>
            <w:tcBorders>
              <w:top w:val="nil"/>
              <w:left w:val="double" w:sz="4" w:space="0" w:color="auto"/>
              <w:bottom w:val="single" w:sz="4" w:space="0" w:color="auto"/>
              <w:right w:val="single" w:sz="4" w:space="0" w:color="auto"/>
            </w:tcBorders>
            <w:vAlign w:val="center"/>
          </w:tcPr>
          <w:p w14:paraId="450824D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647AE0D0"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590F840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3499D32"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7A20630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783D18B"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270A9EC9"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tcBorders>
              <w:top w:val="nil"/>
              <w:left w:val="nil"/>
              <w:bottom w:val="single" w:sz="4" w:space="0" w:color="auto"/>
              <w:right w:val="single" w:sz="4" w:space="0" w:color="auto"/>
            </w:tcBorders>
            <w:vAlign w:val="center"/>
          </w:tcPr>
          <w:p w14:paraId="5D7A3DF7"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267" w:type="dxa"/>
            <w:tcBorders>
              <w:top w:val="nil"/>
              <w:left w:val="nil"/>
              <w:bottom w:val="single" w:sz="4" w:space="0" w:color="auto"/>
              <w:right w:val="double" w:sz="6" w:space="0" w:color="auto"/>
            </w:tcBorders>
            <w:vAlign w:val="center"/>
          </w:tcPr>
          <w:p w14:paraId="35A8085E"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87" w:type="dxa"/>
            <w:tcBorders>
              <w:top w:val="nil"/>
              <w:left w:val="nil"/>
              <w:bottom w:val="single" w:sz="4" w:space="0" w:color="auto"/>
              <w:right w:val="single" w:sz="12" w:space="0" w:color="auto"/>
            </w:tcBorders>
          </w:tcPr>
          <w:p w14:paraId="0A55DD9C"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3.f.2.c</w:t>
            </w:r>
            <w:proofErr w:type="gramEnd"/>
          </w:p>
        </w:tc>
        <w:tc>
          <w:tcPr>
            <w:tcW w:w="607" w:type="dxa"/>
            <w:tcBorders>
              <w:top w:val="nil"/>
              <w:left w:val="double" w:sz="6" w:space="0" w:color="auto"/>
              <w:bottom w:val="single" w:sz="4" w:space="0" w:color="auto"/>
              <w:right w:val="single" w:sz="12" w:space="0" w:color="auto"/>
            </w:tcBorders>
            <w:vAlign w:val="center"/>
          </w:tcPr>
          <w:p w14:paraId="1B236CE3"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28CB1646" w14:textId="77777777" w:rsidTr="00601C52">
        <w:trPr>
          <w:cantSplit/>
          <w:jc w:val="center"/>
        </w:trPr>
        <w:tc>
          <w:tcPr>
            <w:tcW w:w="1180" w:type="dxa"/>
            <w:tcBorders>
              <w:top w:val="nil"/>
              <w:left w:val="single" w:sz="12" w:space="0" w:color="auto"/>
              <w:bottom w:val="single" w:sz="4" w:space="0" w:color="auto"/>
              <w:right w:val="single" w:sz="12" w:space="0" w:color="auto"/>
            </w:tcBorders>
          </w:tcPr>
          <w:p w14:paraId="737A9ABF"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3.f.2.d</w:t>
            </w:r>
            <w:proofErr w:type="gramEnd"/>
          </w:p>
        </w:tc>
        <w:tc>
          <w:tcPr>
            <w:tcW w:w="8015" w:type="dxa"/>
            <w:tcBorders>
              <w:top w:val="single" w:sz="4" w:space="0" w:color="auto"/>
              <w:left w:val="double" w:sz="6" w:space="0" w:color="auto"/>
              <w:bottom w:val="single" w:sz="4" w:space="0" w:color="auto"/>
              <w:right w:val="double" w:sz="4" w:space="0" w:color="auto"/>
            </w:tcBorders>
          </w:tcPr>
          <w:p w14:paraId="418F87EC" w14:textId="77777777" w:rsidR="00B82936" w:rsidRPr="00AF457C" w:rsidRDefault="00B82936" w:rsidP="008E5DEE">
            <w:pPr>
              <w:spacing w:before="30" w:after="30"/>
              <w:ind w:left="3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the minor axis, in degrees, at the half-power beamwidth</w:t>
            </w:r>
          </w:p>
        </w:tc>
        <w:tc>
          <w:tcPr>
            <w:tcW w:w="799" w:type="dxa"/>
            <w:tcBorders>
              <w:top w:val="nil"/>
              <w:left w:val="double" w:sz="4" w:space="0" w:color="auto"/>
              <w:bottom w:val="single" w:sz="4" w:space="0" w:color="auto"/>
              <w:right w:val="single" w:sz="4" w:space="0" w:color="auto"/>
            </w:tcBorders>
            <w:vAlign w:val="center"/>
          </w:tcPr>
          <w:p w14:paraId="3A5E505C"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F3DBB47"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0E46752D"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400A05C8"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5B8C999A"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3BEDA1E1"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9" w:type="dxa"/>
            <w:tcBorders>
              <w:top w:val="nil"/>
              <w:left w:val="nil"/>
              <w:bottom w:val="single" w:sz="4" w:space="0" w:color="auto"/>
              <w:right w:val="single" w:sz="4" w:space="0" w:color="auto"/>
            </w:tcBorders>
            <w:vAlign w:val="center"/>
          </w:tcPr>
          <w:p w14:paraId="26681506"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99" w:type="dxa"/>
            <w:tcBorders>
              <w:top w:val="nil"/>
              <w:left w:val="nil"/>
              <w:bottom w:val="single" w:sz="4" w:space="0" w:color="auto"/>
              <w:right w:val="single" w:sz="4" w:space="0" w:color="auto"/>
            </w:tcBorders>
            <w:vAlign w:val="center"/>
          </w:tcPr>
          <w:p w14:paraId="01FB4A52"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267" w:type="dxa"/>
            <w:tcBorders>
              <w:top w:val="nil"/>
              <w:left w:val="nil"/>
              <w:bottom w:val="single" w:sz="4" w:space="0" w:color="auto"/>
              <w:right w:val="double" w:sz="6" w:space="0" w:color="auto"/>
            </w:tcBorders>
            <w:vAlign w:val="center"/>
          </w:tcPr>
          <w:p w14:paraId="205ED5AD"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87" w:type="dxa"/>
            <w:tcBorders>
              <w:top w:val="nil"/>
              <w:left w:val="nil"/>
              <w:bottom w:val="single" w:sz="4" w:space="0" w:color="auto"/>
              <w:right w:val="single" w:sz="12" w:space="0" w:color="auto"/>
            </w:tcBorders>
          </w:tcPr>
          <w:p w14:paraId="713815EE" w14:textId="77777777" w:rsidR="00B82936" w:rsidRPr="00AF457C" w:rsidRDefault="00B82936" w:rsidP="008E5DEE">
            <w:pPr>
              <w:tabs>
                <w:tab w:val="left" w:pos="720"/>
              </w:tabs>
              <w:overflowPunct/>
              <w:autoSpaceDE/>
              <w:adjustRightInd/>
              <w:spacing w:before="30" w:after="3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B.</w:t>
            </w:r>
            <w:proofErr w:type="gramStart"/>
            <w:r w:rsidRPr="00AF457C">
              <w:rPr>
                <w:rFonts w:asciiTheme="majorBidi" w:hAnsiTheme="majorBidi" w:cstheme="majorBidi"/>
                <w:sz w:val="18"/>
                <w:szCs w:val="18"/>
                <w:lang w:val="en-US" w:eastAsia="zh-CN"/>
              </w:rPr>
              <w:t>3.f.2.d</w:t>
            </w:r>
            <w:proofErr w:type="gramEnd"/>
          </w:p>
        </w:tc>
        <w:tc>
          <w:tcPr>
            <w:tcW w:w="607" w:type="dxa"/>
            <w:tcBorders>
              <w:top w:val="nil"/>
              <w:left w:val="double" w:sz="6" w:space="0" w:color="auto"/>
              <w:bottom w:val="single" w:sz="4" w:space="0" w:color="auto"/>
              <w:right w:val="single" w:sz="12" w:space="0" w:color="auto"/>
            </w:tcBorders>
            <w:vAlign w:val="center"/>
          </w:tcPr>
          <w:p w14:paraId="0FAE3244" w14:textId="77777777" w:rsidR="00B82936" w:rsidRPr="00AF457C" w:rsidRDefault="00B82936" w:rsidP="008E5DEE">
            <w:pPr>
              <w:tabs>
                <w:tab w:val="left" w:pos="720"/>
              </w:tabs>
              <w:overflowPunct/>
              <w:autoSpaceDE/>
              <w:adjustRightInd/>
              <w:spacing w:before="30" w:after="3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5E586681" w14:textId="77777777" w:rsidTr="00601C52">
        <w:trPr>
          <w:cantSplit/>
          <w:jc w:val="center"/>
        </w:trPr>
        <w:tc>
          <w:tcPr>
            <w:tcW w:w="1180" w:type="dxa"/>
            <w:tcBorders>
              <w:top w:val="nil"/>
              <w:left w:val="single" w:sz="12" w:space="0" w:color="auto"/>
              <w:bottom w:val="single" w:sz="4" w:space="0" w:color="auto"/>
              <w:right w:val="double" w:sz="6" w:space="0" w:color="auto"/>
            </w:tcBorders>
          </w:tcPr>
          <w:p w14:paraId="327E5A08" w14:textId="78E25056" w:rsidR="00B82936" w:rsidRPr="00AF457C" w:rsidRDefault="0008662A"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w:t>
            </w:r>
          </w:p>
        </w:tc>
        <w:tc>
          <w:tcPr>
            <w:tcW w:w="8015" w:type="dxa"/>
            <w:tcBorders>
              <w:top w:val="nil"/>
              <w:left w:val="nil"/>
              <w:bottom w:val="single" w:sz="4" w:space="0" w:color="auto"/>
              <w:right w:val="double" w:sz="4" w:space="0" w:color="auto"/>
            </w:tcBorders>
          </w:tcPr>
          <w:p w14:paraId="3450A75E" w14:textId="2AD1D998" w:rsidR="00B82936" w:rsidRPr="00AF457C" w:rsidRDefault="0008662A"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w:t>
            </w:r>
          </w:p>
        </w:tc>
        <w:tc>
          <w:tcPr>
            <w:tcW w:w="7659" w:type="dxa"/>
            <w:gridSpan w:val="9"/>
            <w:tcBorders>
              <w:top w:val="nil"/>
              <w:left w:val="double" w:sz="4" w:space="0" w:color="auto"/>
              <w:bottom w:val="single" w:sz="4" w:space="0" w:color="auto"/>
              <w:right w:val="double" w:sz="6" w:space="0" w:color="auto"/>
            </w:tcBorders>
            <w:shd w:val="clear" w:color="auto" w:fill="C0C0C0"/>
            <w:vAlign w:val="center"/>
          </w:tcPr>
          <w:p w14:paraId="15319F69"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trike/>
                <w:sz w:val="18"/>
                <w:szCs w:val="18"/>
                <w:lang w:val="en-US" w:eastAsia="zh-CN"/>
              </w:rPr>
            </w:pPr>
          </w:p>
        </w:tc>
        <w:tc>
          <w:tcPr>
            <w:tcW w:w="887" w:type="dxa"/>
            <w:tcBorders>
              <w:top w:val="nil"/>
              <w:left w:val="nil"/>
              <w:bottom w:val="single" w:sz="4" w:space="0" w:color="auto"/>
              <w:right w:val="double" w:sz="6" w:space="0" w:color="auto"/>
            </w:tcBorders>
          </w:tcPr>
          <w:p w14:paraId="2BBD45F4" w14:textId="7A79F520" w:rsidR="00B82936" w:rsidRPr="00AF457C" w:rsidRDefault="0008662A" w:rsidP="008E5DEE">
            <w:pPr>
              <w:tabs>
                <w:tab w:val="left" w:pos="720"/>
              </w:tabs>
              <w:overflowPunct/>
              <w:autoSpaceDE/>
              <w:adjustRightInd/>
              <w:spacing w:before="20" w:after="20"/>
              <w:rPr>
                <w:rFonts w:asciiTheme="majorBidi" w:hAnsiTheme="majorBidi" w:cstheme="majorBidi"/>
                <w:b/>
                <w:bCs/>
                <w:strike/>
                <w:sz w:val="18"/>
                <w:szCs w:val="18"/>
                <w:lang w:val="en-US" w:eastAsia="zh-CN"/>
              </w:rPr>
            </w:pPr>
            <w:r w:rsidRPr="00AF457C">
              <w:rPr>
                <w:rFonts w:asciiTheme="majorBidi" w:hAnsiTheme="majorBidi" w:cstheme="majorBidi"/>
                <w:b/>
                <w:bCs/>
                <w:sz w:val="18"/>
                <w:szCs w:val="18"/>
                <w:lang w:val="en-US" w:eastAsia="zh-CN"/>
              </w:rPr>
              <w:t>…</w:t>
            </w:r>
          </w:p>
        </w:tc>
        <w:tc>
          <w:tcPr>
            <w:tcW w:w="607" w:type="dxa"/>
            <w:tcBorders>
              <w:top w:val="nil"/>
              <w:left w:val="nil"/>
              <w:bottom w:val="single" w:sz="4" w:space="0" w:color="auto"/>
              <w:right w:val="single" w:sz="12" w:space="0" w:color="auto"/>
            </w:tcBorders>
            <w:shd w:val="clear" w:color="auto" w:fill="C0C0C0"/>
            <w:vAlign w:val="center"/>
          </w:tcPr>
          <w:p w14:paraId="17316E12" w14:textId="77777777" w:rsidR="00B82936" w:rsidRPr="00AF457C" w:rsidRDefault="00B82936" w:rsidP="008E5DEE">
            <w:pPr>
              <w:tabs>
                <w:tab w:val="left" w:pos="720"/>
              </w:tabs>
              <w:overflowPunct/>
              <w:autoSpaceDE/>
              <w:adjustRightInd/>
              <w:spacing w:before="20" w:after="20"/>
              <w:jc w:val="center"/>
              <w:rPr>
                <w:rFonts w:asciiTheme="majorBidi" w:hAnsiTheme="majorBidi" w:cstheme="majorBidi"/>
                <w:b/>
                <w:bCs/>
                <w:strike/>
                <w:sz w:val="18"/>
                <w:szCs w:val="18"/>
                <w:lang w:val="en-US" w:eastAsia="zh-CN"/>
              </w:rPr>
            </w:pPr>
          </w:p>
        </w:tc>
      </w:tr>
    </w:tbl>
    <w:p w14:paraId="455FBD20" w14:textId="77777777" w:rsidR="00B82936" w:rsidRPr="00AF457C" w:rsidRDefault="00B82936" w:rsidP="00B82936"/>
    <w:p w14:paraId="04E7616D" w14:textId="0ADD2841" w:rsidR="00B82936" w:rsidRPr="00AF457C" w:rsidRDefault="00B82936" w:rsidP="00B82936">
      <w:pPr>
        <w:pStyle w:val="Reasons"/>
      </w:pPr>
    </w:p>
    <w:p w14:paraId="47FA38E2" w14:textId="7E587700" w:rsidR="00B82936" w:rsidRPr="00AF457C" w:rsidRDefault="00B82936" w:rsidP="00B82936">
      <w:pPr>
        <w:pStyle w:val="Proposal"/>
      </w:pPr>
      <w:r w:rsidRPr="00AF457C">
        <w:lastRenderedPageBreak/>
        <w:t>MOD</w:t>
      </w:r>
      <w:r w:rsidRPr="00AF457C">
        <w:tab/>
        <w:t>EUR/XXXXA15/6</w:t>
      </w:r>
    </w:p>
    <w:p w14:paraId="4DBEA9A5" w14:textId="77777777" w:rsidR="00B82936" w:rsidRPr="00AF457C" w:rsidRDefault="00B82936" w:rsidP="00B82936">
      <w:pPr>
        <w:pStyle w:val="TableNo"/>
        <w:spacing w:before="0"/>
        <w:ind w:right="12468"/>
        <w:rPr>
          <w:rFonts w:ascii="Times New Roman Bold" w:hAnsi="Times New Roman Bold"/>
          <w:b/>
          <w:caps w:val="0"/>
        </w:rPr>
      </w:pPr>
      <w:r w:rsidRPr="00AF457C">
        <w:rPr>
          <w:rFonts w:ascii="Times New Roman Bold" w:hAnsi="Times New Roman Bold"/>
          <w:b/>
          <w:caps w:val="0"/>
        </w:rPr>
        <w:t>TABLE C</w:t>
      </w:r>
    </w:p>
    <w:p w14:paraId="267EFF3A" w14:textId="49B7C51B" w:rsidR="00B82936" w:rsidRPr="00AF457C" w:rsidRDefault="00B82936" w:rsidP="00B82936">
      <w:pPr>
        <w:pStyle w:val="Tabletitle"/>
        <w:ind w:right="12468"/>
      </w:pPr>
      <w:r w:rsidRPr="00AF457C">
        <w:t xml:space="preserve">CHARACTERISTICS TO BE PROVIDED FOR EACH GROUP OF FREQUENCY ASSIGNMENTS </w:t>
      </w:r>
      <w:r w:rsidRPr="00AF457C">
        <w:br/>
        <w:t xml:space="preserve">FOR A SATELLITE ANTENNA BEAM OR AN EARTH STATION OR </w:t>
      </w:r>
      <w:r w:rsidRPr="00AF457C">
        <w:br/>
        <w:t>RADIO ASTRONOMY ANTENNA      </w:t>
      </w:r>
      <w:r w:rsidRPr="00AF457C">
        <w:rPr>
          <w:rFonts w:ascii="Times New Roman"/>
          <w:b w:val="0"/>
          <w:bCs/>
          <w:color w:val="000000"/>
          <w:sz w:val="16"/>
        </w:rPr>
        <w:t>(Rev.WRC</w:t>
      </w:r>
      <w:r w:rsidRPr="00AF457C">
        <w:rPr>
          <w:rFonts w:ascii="Times New Roman"/>
          <w:b w:val="0"/>
          <w:bCs/>
          <w:color w:val="000000"/>
          <w:sz w:val="16"/>
        </w:rPr>
        <w:noBreakHyphen/>
      </w:r>
      <w:del w:id="153" w:author="ITU" w:date="2023-08-16T03:26:00Z">
        <w:r w:rsidRPr="00AF457C" w:rsidDel="009F62DB">
          <w:rPr>
            <w:rFonts w:ascii="Times New Roman"/>
            <w:b w:val="0"/>
            <w:bCs/>
            <w:color w:val="000000"/>
            <w:sz w:val="16"/>
          </w:rPr>
          <w:delText>19</w:delText>
        </w:r>
      </w:del>
      <w:ins w:id="154" w:author="ITU" w:date="2023-08-16T03:26:00Z">
        <w:r w:rsidR="009F62DB" w:rsidRPr="00AF457C">
          <w:rPr>
            <w:rFonts w:ascii="Times New Roman"/>
            <w:b w:val="0"/>
            <w:bCs/>
            <w:color w:val="000000"/>
            <w:sz w:val="16"/>
          </w:rPr>
          <w:t>23</w:t>
        </w:r>
      </w:ins>
      <w:r w:rsidRPr="00AF457C">
        <w:rPr>
          <w:rFonts w:ascii="Times New Roman"/>
          <w:b w:val="0"/>
          <w:bCs/>
          <w:color w:val="000000"/>
          <w:sz w:val="16"/>
        </w:rPr>
        <w:t>)</w:t>
      </w:r>
    </w:p>
    <w:tbl>
      <w:tblPr>
        <w:tblW w:w="18379" w:type="dxa"/>
        <w:jc w:val="center"/>
        <w:tblLook w:val="04A0" w:firstRow="1" w:lastRow="0" w:firstColumn="1" w:lastColumn="0" w:noHBand="0" w:noVBand="1"/>
      </w:tblPr>
      <w:tblGrid>
        <w:gridCol w:w="1180"/>
        <w:gridCol w:w="7802"/>
        <w:gridCol w:w="795"/>
        <w:gridCol w:w="792"/>
        <w:gridCol w:w="791"/>
        <w:gridCol w:w="787"/>
        <w:gridCol w:w="788"/>
        <w:gridCol w:w="795"/>
        <w:gridCol w:w="788"/>
        <w:gridCol w:w="869"/>
        <w:gridCol w:w="1425"/>
        <w:gridCol w:w="967"/>
        <w:gridCol w:w="600"/>
      </w:tblGrid>
      <w:tr w:rsidR="00B82936" w:rsidRPr="00AF457C" w14:paraId="787A02EF" w14:textId="77777777" w:rsidTr="00EC1F18">
        <w:trPr>
          <w:trHeight w:val="3000"/>
          <w:jc w:val="center"/>
        </w:trPr>
        <w:tc>
          <w:tcPr>
            <w:tcW w:w="1180" w:type="dxa"/>
            <w:tcBorders>
              <w:top w:val="single" w:sz="12" w:space="0" w:color="auto"/>
              <w:left w:val="single" w:sz="12" w:space="0" w:color="auto"/>
              <w:bottom w:val="single" w:sz="4" w:space="0" w:color="auto"/>
              <w:right w:val="nil"/>
            </w:tcBorders>
            <w:textDirection w:val="btLr"/>
            <w:vAlign w:val="center"/>
            <w:hideMark/>
          </w:tcPr>
          <w:p w14:paraId="71121734"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Items in Appendix</w:t>
            </w:r>
          </w:p>
        </w:tc>
        <w:tc>
          <w:tcPr>
            <w:tcW w:w="7802" w:type="dxa"/>
            <w:tcBorders>
              <w:top w:val="single" w:sz="12" w:space="0" w:color="auto"/>
              <w:left w:val="double" w:sz="6" w:space="0" w:color="auto"/>
              <w:bottom w:val="single" w:sz="4" w:space="0" w:color="auto"/>
              <w:right w:val="double" w:sz="4" w:space="0" w:color="auto"/>
            </w:tcBorders>
            <w:vAlign w:val="center"/>
            <w:hideMark/>
          </w:tcPr>
          <w:p w14:paraId="5E111C80" w14:textId="77777777" w:rsidR="00B82936" w:rsidRPr="00AF457C" w:rsidRDefault="00B82936" w:rsidP="008E5DEE">
            <w:pPr>
              <w:spacing w:before="40" w:after="40"/>
              <w:jc w:val="center"/>
              <w:rPr>
                <w:rFonts w:asciiTheme="majorBidi" w:hAnsiTheme="majorBidi" w:cstheme="majorBidi"/>
                <w:b/>
                <w:bCs/>
                <w:i/>
                <w:iCs/>
                <w:sz w:val="16"/>
                <w:szCs w:val="16"/>
                <w:lang w:val="en-US"/>
              </w:rPr>
            </w:pPr>
            <w:r w:rsidRPr="00AF457C">
              <w:rPr>
                <w:rFonts w:asciiTheme="majorBidi" w:hAnsiTheme="majorBidi" w:cstheme="majorBidi"/>
                <w:b/>
                <w:bCs/>
                <w:i/>
                <w:iCs/>
                <w:sz w:val="16"/>
                <w:szCs w:val="16"/>
                <w:lang w:val="en-US" w:eastAsia="zh-CN"/>
              </w:rPr>
              <w:t xml:space="preserve">C </w:t>
            </w:r>
            <w:r w:rsidRPr="00AF457C">
              <w:rPr>
                <w:rFonts w:asciiTheme="majorBidi" w:hAnsiTheme="majorBidi" w:cstheme="majorBidi"/>
                <w:b/>
                <w:bCs/>
                <w:i/>
                <w:iCs/>
                <w:sz w:val="16"/>
                <w:szCs w:val="16"/>
                <w:vertAlign w:val="superscript"/>
                <w:lang w:val="en-US" w:eastAsia="zh-CN"/>
              </w:rPr>
              <w:t>_</w:t>
            </w:r>
            <w:r w:rsidRPr="00AF457C">
              <w:rPr>
                <w:rFonts w:asciiTheme="majorBidi" w:hAnsiTheme="majorBidi" w:cstheme="majorBidi"/>
                <w:b/>
                <w:bCs/>
                <w:i/>
                <w:iCs/>
                <w:sz w:val="16"/>
                <w:szCs w:val="16"/>
                <w:lang w:val="en-US" w:eastAsia="zh-CN"/>
              </w:rPr>
              <w:t xml:space="preserve"> CHARACTERISTICS TO BE PROVIDED FOR EACH GROUP OF FREQUENCY ASSIGNMENTS FOR A SATELLITE ANTENNA BEAM OR </w:t>
            </w:r>
            <w:r w:rsidRPr="00AF457C">
              <w:rPr>
                <w:rFonts w:asciiTheme="majorBidi" w:hAnsiTheme="majorBidi" w:cstheme="majorBidi"/>
                <w:b/>
                <w:bCs/>
                <w:i/>
                <w:iCs/>
                <w:sz w:val="16"/>
                <w:szCs w:val="16"/>
                <w:lang w:val="en-US" w:eastAsia="zh-CN"/>
              </w:rPr>
              <w:br/>
              <w:t>AN EARTH STATION OR RADIO ASTRONOMY ANTENNA</w:t>
            </w:r>
          </w:p>
        </w:tc>
        <w:tc>
          <w:tcPr>
            <w:tcW w:w="795" w:type="dxa"/>
            <w:tcBorders>
              <w:top w:val="single" w:sz="12" w:space="0" w:color="auto"/>
              <w:left w:val="double" w:sz="4" w:space="0" w:color="auto"/>
              <w:bottom w:val="single" w:sz="4" w:space="0" w:color="auto"/>
              <w:right w:val="single" w:sz="4" w:space="0" w:color="auto"/>
            </w:tcBorders>
            <w:textDirection w:val="btLr"/>
            <w:vAlign w:val="center"/>
            <w:hideMark/>
          </w:tcPr>
          <w:p w14:paraId="517F4905"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Advance publication of a geostationary-</w:t>
            </w:r>
            <w:r w:rsidRPr="00AF457C">
              <w:rPr>
                <w:rFonts w:asciiTheme="majorBidi" w:hAnsiTheme="majorBidi" w:cstheme="majorBidi"/>
                <w:b/>
                <w:bCs/>
                <w:sz w:val="16"/>
                <w:szCs w:val="16"/>
                <w:lang w:val="en-US"/>
              </w:rPr>
              <w:br/>
              <w:t>satellite network</w:t>
            </w:r>
          </w:p>
        </w:tc>
        <w:tc>
          <w:tcPr>
            <w:tcW w:w="792" w:type="dxa"/>
            <w:tcBorders>
              <w:top w:val="single" w:sz="12" w:space="0" w:color="auto"/>
              <w:left w:val="nil"/>
              <w:bottom w:val="single" w:sz="4" w:space="0" w:color="auto"/>
              <w:right w:val="single" w:sz="4" w:space="0" w:color="auto"/>
            </w:tcBorders>
            <w:textDirection w:val="btLr"/>
            <w:vAlign w:val="center"/>
            <w:hideMark/>
          </w:tcPr>
          <w:p w14:paraId="1B211B96" w14:textId="77777777" w:rsidR="00B82936" w:rsidRPr="00AF457C" w:rsidRDefault="00B82936" w:rsidP="008E5DEE">
            <w:pPr>
              <w:spacing w:before="0" w:after="40" w:line="160" w:lineRule="exact"/>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Advance publication of a non-geostationary-satellite network or system subject to coordination under Section II </w:t>
            </w:r>
            <w:r w:rsidRPr="00AF457C">
              <w:rPr>
                <w:rFonts w:asciiTheme="majorBidi" w:hAnsiTheme="majorBidi" w:cstheme="majorBidi"/>
                <w:b/>
                <w:bCs/>
                <w:sz w:val="16"/>
                <w:szCs w:val="16"/>
                <w:lang w:val="en-US"/>
              </w:rPr>
              <w:br/>
              <w:t>of Article 9</w:t>
            </w:r>
          </w:p>
        </w:tc>
        <w:tc>
          <w:tcPr>
            <w:tcW w:w="791" w:type="dxa"/>
            <w:tcBorders>
              <w:top w:val="single" w:sz="12" w:space="0" w:color="auto"/>
              <w:left w:val="nil"/>
              <w:bottom w:val="single" w:sz="4" w:space="0" w:color="auto"/>
              <w:right w:val="single" w:sz="4" w:space="0" w:color="auto"/>
            </w:tcBorders>
            <w:textDirection w:val="btLr"/>
            <w:vAlign w:val="center"/>
            <w:hideMark/>
          </w:tcPr>
          <w:p w14:paraId="602C0A01" w14:textId="77777777" w:rsidR="00B82936" w:rsidRPr="00AF457C" w:rsidRDefault="00B82936" w:rsidP="008E5DEE">
            <w:pPr>
              <w:spacing w:before="0" w:after="40" w:line="160" w:lineRule="exact"/>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Advance publication of a non-geostationary-satellite network or system not subject to coordination under Section II </w:t>
            </w:r>
            <w:r w:rsidRPr="00AF457C">
              <w:rPr>
                <w:rFonts w:asciiTheme="majorBidi" w:hAnsiTheme="majorBidi" w:cstheme="majorBidi"/>
                <w:b/>
                <w:bCs/>
                <w:sz w:val="16"/>
                <w:szCs w:val="16"/>
                <w:lang w:val="en-US"/>
              </w:rPr>
              <w:br/>
              <w:t>of Article 9</w:t>
            </w:r>
          </w:p>
        </w:tc>
        <w:tc>
          <w:tcPr>
            <w:tcW w:w="787" w:type="dxa"/>
            <w:tcBorders>
              <w:top w:val="single" w:sz="12" w:space="0" w:color="auto"/>
              <w:left w:val="nil"/>
              <w:bottom w:val="single" w:sz="4" w:space="0" w:color="auto"/>
              <w:right w:val="single" w:sz="4" w:space="0" w:color="auto"/>
            </w:tcBorders>
            <w:textDirection w:val="btLr"/>
            <w:vAlign w:val="center"/>
            <w:hideMark/>
          </w:tcPr>
          <w:p w14:paraId="1488B144" w14:textId="77777777" w:rsidR="00B82936" w:rsidRPr="00AF457C" w:rsidRDefault="00B82936" w:rsidP="008E5DEE">
            <w:pPr>
              <w:spacing w:before="0" w:after="40" w:line="160" w:lineRule="exact"/>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Notification or coordination of a geostationary-satellite network (including space operation functions under Article 2A of Appendices 30 or 30A) </w:t>
            </w:r>
          </w:p>
        </w:tc>
        <w:tc>
          <w:tcPr>
            <w:tcW w:w="788" w:type="dxa"/>
            <w:tcBorders>
              <w:top w:val="single" w:sz="12" w:space="0" w:color="auto"/>
              <w:left w:val="nil"/>
              <w:bottom w:val="single" w:sz="4" w:space="0" w:color="auto"/>
              <w:right w:val="single" w:sz="4" w:space="0" w:color="auto"/>
            </w:tcBorders>
            <w:textDirection w:val="btLr"/>
            <w:vAlign w:val="center"/>
            <w:hideMark/>
          </w:tcPr>
          <w:p w14:paraId="5B053C91"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Notification or coordination of a non-geostationary-satellite network or system</w:t>
            </w:r>
          </w:p>
        </w:tc>
        <w:tc>
          <w:tcPr>
            <w:tcW w:w="795" w:type="dxa"/>
            <w:tcBorders>
              <w:top w:val="single" w:sz="12" w:space="0" w:color="auto"/>
              <w:left w:val="nil"/>
              <w:bottom w:val="single" w:sz="4" w:space="0" w:color="auto"/>
              <w:right w:val="single" w:sz="4" w:space="0" w:color="auto"/>
            </w:tcBorders>
            <w:textDirection w:val="btLr"/>
            <w:vAlign w:val="center"/>
            <w:hideMark/>
          </w:tcPr>
          <w:p w14:paraId="72F16FB9"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Notification or coordination of an earth station (including notification under </w:t>
            </w:r>
            <w:r w:rsidRPr="00AF457C">
              <w:rPr>
                <w:rFonts w:asciiTheme="majorBidi" w:hAnsiTheme="majorBidi" w:cstheme="majorBidi"/>
                <w:b/>
                <w:bCs/>
                <w:sz w:val="16"/>
                <w:szCs w:val="16"/>
                <w:lang w:val="en-US"/>
              </w:rPr>
              <w:br/>
              <w:t xml:space="preserve">Appendices 30A or 30B) </w:t>
            </w:r>
          </w:p>
        </w:tc>
        <w:tc>
          <w:tcPr>
            <w:tcW w:w="788" w:type="dxa"/>
            <w:tcBorders>
              <w:top w:val="single" w:sz="12" w:space="0" w:color="auto"/>
              <w:left w:val="nil"/>
              <w:bottom w:val="single" w:sz="4" w:space="0" w:color="auto"/>
              <w:right w:val="single" w:sz="4" w:space="0" w:color="auto"/>
            </w:tcBorders>
            <w:textDirection w:val="btLr"/>
            <w:vAlign w:val="center"/>
            <w:hideMark/>
          </w:tcPr>
          <w:p w14:paraId="3357FF5F"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Notice for a satellite network in the broadcasting-satellite service under Appendix 30 (Articles 4 and 5)</w:t>
            </w:r>
          </w:p>
        </w:tc>
        <w:tc>
          <w:tcPr>
            <w:tcW w:w="869" w:type="dxa"/>
            <w:tcBorders>
              <w:top w:val="single" w:sz="12" w:space="0" w:color="auto"/>
              <w:left w:val="nil"/>
              <w:bottom w:val="single" w:sz="4" w:space="0" w:color="auto"/>
              <w:right w:val="single" w:sz="4" w:space="0" w:color="auto"/>
            </w:tcBorders>
            <w:textDirection w:val="btLr"/>
            <w:vAlign w:val="center"/>
            <w:hideMark/>
          </w:tcPr>
          <w:p w14:paraId="51ECC065"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 xml:space="preserve">Notice for a satellite network </w:t>
            </w:r>
            <w:r w:rsidRPr="00AF457C">
              <w:rPr>
                <w:rFonts w:asciiTheme="majorBidi" w:hAnsiTheme="majorBidi" w:cstheme="majorBidi"/>
                <w:b/>
                <w:bCs/>
                <w:sz w:val="16"/>
                <w:szCs w:val="16"/>
                <w:lang w:val="en-US"/>
              </w:rPr>
              <w:br/>
              <w:t xml:space="preserve">(feeder-link) under Appendix 30A </w:t>
            </w:r>
            <w:r w:rsidRPr="00AF457C">
              <w:rPr>
                <w:rFonts w:asciiTheme="majorBidi" w:hAnsiTheme="majorBidi" w:cstheme="majorBidi"/>
                <w:b/>
                <w:bCs/>
                <w:sz w:val="16"/>
                <w:szCs w:val="16"/>
                <w:lang w:val="en-US"/>
              </w:rPr>
              <w:br/>
              <w:t>(Articles 4 and 5)</w:t>
            </w:r>
          </w:p>
        </w:tc>
        <w:tc>
          <w:tcPr>
            <w:tcW w:w="1425" w:type="dxa"/>
            <w:tcBorders>
              <w:top w:val="single" w:sz="12" w:space="0" w:color="auto"/>
              <w:left w:val="nil"/>
              <w:bottom w:val="single" w:sz="4" w:space="0" w:color="auto"/>
              <w:right w:val="double" w:sz="6" w:space="0" w:color="auto"/>
            </w:tcBorders>
            <w:textDirection w:val="btLr"/>
            <w:vAlign w:val="center"/>
            <w:hideMark/>
          </w:tcPr>
          <w:p w14:paraId="029DB737" w14:textId="6D9885E2"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Notice for a satellite network in the fixed-</w:t>
            </w:r>
            <w:r w:rsidRPr="00AF457C">
              <w:rPr>
                <w:rFonts w:asciiTheme="majorBidi" w:hAnsiTheme="majorBidi" w:cstheme="majorBidi"/>
                <w:b/>
                <w:bCs/>
                <w:sz w:val="16"/>
                <w:szCs w:val="16"/>
                <w:lang w:val="en-US"/>
              </w:rPr>
              <w:br/>
              <w:t xml:space="preserve">satellite service under Appendix 30B </w:t>
            </w:r>
            <w:r w:rsidRPr="00AF457C">
              <w:rPr>
                <w:rFonts w:asciiTheme="majorBidi" w:hAnsiTheme="majorBidi" w:cstheme="majorBidi"/>
                <w:b/>
                <w:bCs/>
                <w:sz w:val="16"/>
                <w:szCs w:val="16"/>
                <w:lang w:val="en-US"/>
              </w:rPr>
              <w:br/>
              <w:t>(Articles 6 and 8)</w:t>
            </w:r>
            <w:r w:rsidR="004B6C19" w:rsidRPr="00AF457C">
              <w:rPr>
                <w:rFonts w:asciiTheme="majorBidi" w:hAnsiTheme="majorBidi" w:cstheme="majorBidi"/>
                <w:b/>
                <w:bCs/>
                <w:sz w:val="16"/>
                <w:szCs w:val="16"/>
              </w:rPr>
              <w:t xml:space="preserve"> </w:t>
            </w:r>
            <w:ins w:id="155" w:author="Author" w:date="2023-07-10T17:23:00Z">
              <w:r w:rsidR="004B6C19" w:rsidRPr="00AF457C">
                <w:rPr>
                  <w:rFonts w:asciiTheme="majorBidi" w:hAnsiTheme="majorBidi" w:cstheme="majorBidi"/>
                  <w:b/>
                  <w:bCs/>
                  <w:sz w:val="16"/>
                  <w:szCs w:val="16"/>
                </w:rPr>
                <w:t>or for Appendix 30B ESIM in accordance with Draft New Resolution [EUR-A115-ESIM-13GHZ] (WRC-23)</w:t>
              </w:r>
            </w:ins>
          </w:p>
        </w:tc>
        <w:tc>
          <w:tcPr>
            <w:tcW w:w="967" w:type="dxa"/>
            <w:tcBorders>
              <w:top w:val="single" w:sz="12" w:space="0" w:color="auto"/>
              <w:left w:val="nil"/>
              <w:bottom w:val="single" w:sz="4" w:space="0" w:color="auto"/>
              <w:right w:val="nil"/>
            </w:tcBorders>
            <w:textDirection w:val="btLr"/>
            <w:vAlign w:val="center"/>
            <w:hideMark/>
          </w:tcPr>
          <w:p w14:paraId="778A6842"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Items in Appendix</w:t>
            </w:r>
          </w:p>
        </w:tc>
        <w:tc>
          <w:tcPr>
            <w:tcW w:w="600" w:type="dxa"/>
            <w:tcBorders>
              <w:top w:val="single" w:sz="12" w:space="0" w:color="auto"/>
              <w:left w:val="double" w:sz="6" w:space="0" w:color="auto"/>
              <w:bottom w:val="single" w:sz="4" w:space="0" w:color="auto"/>
              <w:right w:val="single" w:sz="12" w:space="0" w:color="auto"/>
            </w:tcBorders>
            <w:textDirection w:val="btLr"/>
            <w:vAlign w:val="center"/>
            <w:hideMark/>
          </w:tcPr>
          <w:p w14:paraId="13CE9D6C" w14:textId="77777777" w:rsidR="00B82936" w:rsidRPr="00AF457C" w:rsidRDefault="00B82936" w:rsidP="008E5DEE">
            <w:pPr>
              <w:spacing w:before="40" w:after="40"/>
              <w:jc w:val="center"/>
              <w:rPr>
                <w:rFonts w:asciiTheme="majorBidi" w:hAnsiTheme="majorBidi" w:cstheme="majorBidi"/>
                <w:b/>
                <w:bCs/>
                <w:sz w:val="16"/>
                <w:szCs w:val="16"/>
                <w:lang w:val="en-US"/>
              </w:rPr>
            </w:pPr>
            <w:r w:rsidRPr="00AF457C">
              <w:rPr>
                <w:rFonts w:asciiTheme="majorBidi" w:hAnsiTheme="majorBidi" w:cstheme="majorBidi"/>
                <w:b/>
                <w:bCs/>
                <w:sz w:val="16"/>
                <w:szCs w:val="16"/>
                <w:lang w:val="en-US"/>
              </w:rPr>
              <w:t>Radio astronomy</w:t>
            </w:r>
          </w:p>
        </w:tc>
      </w:tr>
      <w:tr w:rsidR="00B82936" w:rsidRPr="00AF457C" w14:paraId="0B39ED2F" w14:textId="77777777" w:rsidTr="00EC1F18">
        <w:trPr>
          <w:cantSplit/>
          <w:jc w:val="center"/>
        </w:trPr>
        <w:tc>
          <w:tcPr>
            <w:tcW w:w="1180" w:type="dxa"/>
            <w:tcBorders>
              <w:top w:val="nil"/>
              <w:left w:val="single" w:sz="12" w:space="0" w:color="auto"/>
              <w:bottom w:val="single" w:sz="4" w:space="0" w:color="auto"/>
              <w:right w:val="double" w:sz="6" w:space="0" w:color="auto"/>
            </w:tcBorders>
          </w:tcPr>
          <w:p w14:paraId="7BCF8EB2" w14:textId="58E6CE9C" w:rsidR="00B82936" w:rsidRPr="00AF457C" w:rsidRDefault="00B63B05"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02" w:type="dxa"/>
            <w:tcBorders>
              <w:top w:val="single" w:sz="4" w:space="0" w:color="auto"/>
              <w:left w:val="nil"/>
              <w:bottom w:val="single" w:sz="4" w:space="0" w:color="auto"/>
              <w:right w:val="double" w:sz="4" w:space="0" w:color="auto"/>
            </w:tcBorders>
            <w:shd w:val="clear" w:color="auto" w:fill="FFFFFF"/>
          </w:tcPr>
          <w:p w14:paraId="64A236E0" w14:textId="77863EB7" w:rsidR="00B82936" w:rsidRPr="00AF457C" w:rsidRDefault="00B63B05" w:rsidP="008E5DEE">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i/>
                <w:sz w:val="18"/>
                <w:szCs w:val="18"/>
                <w:lang w:val="en-US" w:eastAsia="zh-CN"/>
              </w:rPr>
            </w:pPr>
            <w:r w:rsidRPr="00AF457C">
              <w:rPr>
                <w:rFonts w:asciiTheme="majorBidi" w:hAnsiTheme="majorBidi" w:cstheme="majorBidi"/>
                <w:b/>
                <w:bCs/>
                <w:sz w:val="18"/>
                <w:szCs w:val="18"/>
                <w:lang w:eastAsia="zh-CN"/>
              </w:rPr>
              <w:t>…</w:t>
            </w:r>
          </w:p>
        </w:tc>
        <w:tc>
          <w:tcPr>
            <w:tcW w:w="7830" w:type="dxa"/>
            <w:gridSpan w:val="9"/>
            <w:tcBorders>
              <w:top w:val="nil"/>
              <w:left w:val="double" w:sz="4" w:space="0" w:color="auto"/>
              <w:bottom w:val="single" w:sz="4" w:space="0" w:color="auto"/>
              <w:right w:val="double" w:sz="6" w:space="0" w:color="auto"/>
            </w:tcBorders>
            <w:shd w:val="clear" w:color="auto" w:fill="C0C0C0"/>
            <w:vAlign w:val="center"/>
          </w:tcPr>
          <w:p w14:paraId="3E202516" w14:textId="77777777" w:rsidR="00B82936" w:rsidRPr="00AF457C" w:rsidRDefault="00B82936" w:rsidP="008E5DEE">
            <w:pPr>
              <w:spacing w:before="40" w:after="40"/>
              <w:jc w:val="center"/>
              <w:rPr>
                <w:rFonts w:asciiTheme="majorBidi" w:hAnsiTheme="majorBidi" w:cstheme="majorBidi"/>
                <w:b/>
                <w:bCs/>
                <w:sz w:val="18"/>
                <w:szCs w:val="18"/>
                <w:lang w:val="en-US" w:eastAsia="zh-CN"/>
              </w:rPr>
            </w:pPr>
          </w:p>
        </w:tc>
        <w:tc>
          <w:tcPr>
            <w:tcW w:w="967" w:type="dxa"/>
            <w:tcBorders>
              <w:top w:val="nil"/>
              <w:left w:val="double" w:sz="6" w:space="0" w:color="auto"/>
              <w:bottom w:val="single" w:sz="4" w:space="0" w:color="auto"/>
              <w:right w:val="double" w:sz="6" w:space="0" w:color="auto"/>
            </w:tcBorders>
          </w:tcPr>
          <w:p w14:paraId="723BA48A" w14:textId="26C40691" w:rsidR="00B82936" w:rsidRPr="00AF457C" w:rsidRDefault="00B63B05"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600" w:type="dxa"/>
            <w:tcBorders>
              <w:top w:val="nil"/>
              <w:left w:val="double" w:sz="6" w:space="0" w:color="auto"/>
              <w:bottom w:val="single" w:sz="4" w:space="0" w:color="auto"/>
              <w:right w:val="single" w:sz="12" w:space="0" w:color="auto"/>
            </w:tcBorders>
            <w:shd w:val="clear" w:color="auto" w:fill="C0C0C0"/>
            <w:vAlign w:val="center"/>
          </w:tcPr>
          <w:p w14:paraId="75244362"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B82936" w:rsidRPr="00AF457C" w14:paraId="0241F460" w14:textId="77777777" w:rsidTr="00EC1F18">
        <w:trPr>
          <w:cantSplit/>
          <w:jc w:val="center"/>
        </w:trPr>
        <w:tc>
          <w:tcPr>
            <w:tcW w:w="1180" w:type="dxa"/>
            <w:tcBorders>
              <w:top w:val="nil"/>
              <w:left w:val="single" w:sz="12" w:space="0" w:color="auto"/>
              <w:bottom w:val="single" w:sz="4" w:space="0" w:color="auto"/>
              <w:right w:val="double" w:sz="6" w:space="0" w:color="auto"/>
            </w:tcBorders>
          </w:tcPr>
          <w:p w14:paraId="02F226FD"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C.2</w:t>
            </w:r>
          </w:p>
        </w:tc>
        <w:tc>
          <w:tcPr>
            <w:tcW w:w="7802" w:type="dxa"/>
            <w:tcBorders>
              <w:top w:val="single" w:sz="4" w:space="0" w:color="auto"/>
              <w:left w:val="nil"/>
              <w:bottom w:val="single" w:sz="4" w:space="0" w:color="auto"/>
              <w:right w:val="double" w:sz="4" w:space="0" w:color="auto"/>
            </w:tcBorders>
            <w:shd w:val="clear" w:color="auto" w:fill="FFFFFF"/>
          </w:tcPr>
          <w:p w14:paraId="1ECE5FED" w14:textId="77777777" w:rsidR="00B82936" w:rsidRPr="00AF457C" w:rsidRDefault="00B82936" w:rsidP="008E5DEE">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i/>
                <w:sz w:val="18"/>
                <w:szCs w:val="18"/>
                <w:lang w:val="en-US" w:eastAsia="zh-CN"/>
              </w:rPr>
            </w:pPr>
            <w:r w:rsidRPr="00AF457C">
              <w:rPr>
                <w:rFonts w:asciiTheme="majorBidi" w:hAnsiTheme="majorBidi" w:cstheme="majorBidi"/>
                <w:b/>
                <w:bCs/>
                <w:sz w:val="18"/>
                <w:szCs w:val="18"/>
                <w:lang w:eastAsia="zh-CN"/>
              </w:rPr>
              <w:t>ASSIGNED FREQUENCY (FREQUENCIES)</w:t>
            </w:r>
          </w:p>
        </w:tc>
        <w:tc>
          <w:tcPr>
            <w:tcW w:w="7830" w:type="dxa"/>
            <w:gridSpan w:val="9"/>
            <w:tcBorders>
              <w:top w:val="nil"/>
              <w:left w:val="double" w:sz="4" w:space="0" w:color="auto"/>
              <w:bottom w:val="single" w:sz="4" w:space="0" w:color="auto"/>
              <w:right w:val="double" w:sz="6" w:space="0" w:color="auto"/>
            </w:tcBorders>
            <w:shd w:val="clear" w:color="auto" w:fill="C0C0C0"/>
            <w:vAlign w:val="center"/>
          </w:tcPr>
          <w:p w14:paraId="6E42BA6C" w14:textId="77777777" w:rsidR="00B82936" w:rsidRPr="00AF457C" w:rsidRDefault="00B82936" w:rsidP="008E5DEE">
            <w:pPr>
              <w:spacing w:before="40" w:after="40"/>
              <w:jc w:val="center"/>
              <w:rPr>
                <w:rFonts w:asciiTheme="majorBidi" w:hAnsiTheme="majorBidi" w:cstheme="majorBidi"/>
                <w:b/>
                <w:bCs/>
                <w:sz w:val="18"/>
                <w:szCs w:val="18"/>
                <w:lang w:val="en-US" w:eastAsia="zh-CN"/>
              </w:rPr>
            </w:pPr>
          </w:p>
        </w:tc>
        <w:tc>
          <w:tcPr>
            <w:tcW w:w="967" w:type="dxa"/>
            <w:tcBorders>
              <w:top w:val="nil"/>
              <w:left w:val="double" w:sz="6" w:space="0" w:color="auto"/>
              <w:bottom w:val="single" w:sz="4" w:space="0" w:color="auto"/>
              <w:right w:val="double" w:sz="6" w:space="0" w:color="auto"/>
            </w:tcBorders>
          </w:tcPr>
          <w:p w14:paraId="10F6C257"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C.2</w:t>
            </w:r>
          </w:p>
        </w:tc>
        <w:tc>
          <w:tcPr>
            <w:tcW w:w="600" w:type="dxa"/>
            <w:tcBorders>
              <w:top w:val="nil"/>
              <w:left w:val="double" w:sz="6" w:space="0" w:color="auto"/>
              <w:bottom w:val="single" w:sz="4" w:space="0" w:color="auto"/>
              <w:right w:val="single" w:sz="12" w:space="0" w:color="auto"/>
            </w:tcBorders>
            <w:shd w:val="clear" w:color="auto" w:fill="C0C0C0"/>
            <w:vAlign w:val="center"/>
          </w:tcPr>
          <w:p w14:paraId="658A35E1"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B82936" w:rsidRPr="00AF457C" w14:paraId="10D79205" w14:textId="77777777" w:rsidTr="00EC1F18">
        <w:trPr>
          <w:cantSplit/>
          <w:jc w:val="center"/>
        </w:trPr>
        <w:tc>
          <w:tcPr>
            <w:tcW w:w="1180" w:type="dxa"/>
            <w:tcBorders>
              <w:top w:val="nil"/>
              <w:left w:val="single" w:sz="12" w:space="0" w:color="auto"/>
              <w:bottom w:val="single" w:sz="4" w:space="0" w:color="000000"/>
              <w:right w:val="double" w:sz="6" w:space="0" w:color="auto"/>
            </w:tcBorders>
            <w:hideMark/>
          </w:tcPr>
          <w:p w14:paraId="3748AF1D"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2.a.</w:t>
            </w:r>
            <w:proofErr w:type="gramEnd"/>
            <w:r w:rsidRPr="00AF457C">
              <w:rPr>
                <w:rFonts w:asciiTheme="majorBidi" w:hAnsiTheme="majorBidi" w:cstheme="majorBidi"/>
                <w:sz w:val="18"/>
                <w:szCs w:val="18"/>
                <w:lang w:val="en-US" w:eastAsia="zh-CN"/>
              </w:rPr>
              <w:t>1</w:t>
            </w:r>
          </w:p>
        </w:tc>
        <w:tc>
          <w:tcPr>
            <w:tcW w:w="7802" w:type="dxa"/>
            <w:tcBorders>
              <w:top w:val="single" w:sz="4" w:space="0" w:color="auto"/>
              <w:left w:val="nil"/>
              <w:bottom w:val="single" w:sz="4" w:space="0" w:color="auto"/>
              <w:right w:val="double" w:sz="4" w:space="0" w:color="auto"/>
            </w:tcBorders>
            <w:hideMark/>
          </w:tcPr>
          <w:p w14:paraId="7A72B3C4" w14:textId="77777777" w:rsidR="00B82936" w:rsidRPr="00AF457C" w:rsidRDefault="00B82936" w:rsidP="008E5DEE">
            <w:pPr>
              <w:spacing w:before="40" w:after="40"/>
              <w:ind w:left="170"/>
              <w:rPr>
                <w:sz w:val="18"/>
                <w:szCs w:val="18"/>
                <w:lang w:val="en-US"/>
              </w:rPr>
            </w:pPr>
            <w:r w:rsidRPr="00AF457C">
              <w:rPr>
                <w:sz w:val="18"/>
                <w:szCs w:val="18"/>
                <w:lang w:val="en-US"/>
              </w:rPr>
              <w:t>the assigned frequency (frequencies), as defined in No. </w:t>
            </w:r>
            <w:r w:rsidRPr="00AF457C">
              <w:rPr>
                <w:b/>
                <w:bCs/>
                <w:sz w:val="18"/>
                <w:szCs w:val="18"/>
                <w:lang w:val="en-US"/>
              </w:rPr>
              <w:t>1.148</w:t>
            </w:r>
          </w:p>
          <w:p w14:paraId="1D675AF2" w14:textId="77777777" w:rsidR="00B82936" w:rsidRPr="00AF457C" w:rsidRDefault="00B82936" w:rsidP="008E5DEE">
            <w:pPr>
              <w:spacing w:before="40" w:after="40"/>
              <w:ind w:left="340"/>
              <w:rPr>
                <w:sz w:val="18"/>
                <w:szCs w:val="18"/>
                <w:lang w:val="en-US"/>
              </w:rPr>
            </w:pPr>
            <w:r w:rsidRPr="00AF457C">
              <w:rPr>
                <w:sz w:val="18"/>
                <w:szCs w:val="18"/>
                <w:lang w:val="en-US"/>
              </w:rPr>
              <w:t>– in kHz up to 28 000 kHz inclusive</w:t>
            </w:r>
          </w:p>
          <w:p w14:paraId="2118A964" w14:textId="77777777" w:rsidR="00B82936" w:rsidRPr="00AF457C" w:rsidRDefault="00B82936" w:rsidP="008E5DEE">
            <w:pPr>
              <w:spacing w:before="40" w:after="40"/>
              <w:ind w:left="340"/>
              <w:rPr>
                <w:sz w:val="18"/>
                <w:szCs w:val="18"/>
                <w:lang w:val="en-US"/>
              </w:rPr>
            </w:pPr>
            <w:r w:rsidRPr="00AF457C">
              <w:rPr>
                <w:sz w:val="18"/>
                <w:szCs w:val="18"/>
                <w:lang w:val="en-US"/>
              </w:rPr>
              <w:t>– in MHz above 28 000 kHz to 10 500 MHz inclusive</w:t>
            </w:r>
          </w:p>
          <w:p w14:paraId="4A273300" w14:textId="77777777" w:rsidR="00B82936" w:rsidRPr="00AF457C" w:rsidRDefault="00B82936" w:rsidP="008E5DEE">
            <w:pPr>
              <w:spacing w:before="40" w:after="40"/>
              <w:ind w:left="340"/>
              <w:rPr>
                <w:sz w:val="18"/>
                <w:szCs w:val="18"/>
                <w:lang w:val="en-US"/>
              </w:rPr>
            </w:pPr>
            <w:r w:rsidRPr="00AF457C">
              <w:rPr>
                <w:sz w:val="18"/>
                <w:szCs w:val="18"/>
                <w:lang w:val="en-US"/>
              </w:rPr>
              <w:t>– in GHz above 10 500 MHz</w:t>
            </w:r>
          </w:p>
          <w:p w14:paraId="5CDC6063" w14:textId="77777777" w:rsidR="00B82936" w:rsidRPr="00AF457C" w:rsidRDefault="00B82936" w:rsidP="008E5DEE">
            <w:pPr>
              <w:spacing w:before="40" w:after="40"/>
              <w:ind w:left="340"/>
              <w:rPr>
                <w:sz w:val="18"/>
                <w:szCs w:val="18"/>
                <w:lang w:val="en-US"/>
              </w:rPr>
            </w:pPr>
            <w:r w:rsidRPr="00AF457C">
              <w:rPr>
                <w:sz w:val="18"/>
                <w:szCs w:val="18"/>
                <w:lang w:val="en-US"/>
              </w:rPr>
              <w:t>If the basic characteristics are identical, with the exception of the assigned frequency, a list of frequency assignments may be provided</w:t>
            </w:r>
          </w:p>
          <w:p w14:paraId="0D6AAA8F" w14:textId="77777777" w:rsidR="00B82936" w:rsidRPr="00AF457C" w:rsidRDefault="00B82936" w:rsidP="008E5DEE">
            <w:pPr>
              <w:spacing w:before="40" w:after="40"/>
              <w:ind w:left="510"/>
              <w:rPr>
                <w:sz w:val="18"/>
                <w:szCs w:val="18"/>
                <w:lang w:val="en-US"/>
              </w:rPr>
            </w:pPr>
            <w:r w:rsidRPr="00AF457C">
              <w:rPr>
                <w:sz w:val="18"/>
                <w:szCs w:val="18"/>
                <w:lang w:val="en-US"/>
              </w:rPr>
              <w:t>In the case of advance publication, required only for active sensors</w:t>
            </w:r>
          </w:p>
          <w:p w14:paraId="501DD556" w14:textId="77777777" w:rsidR="00B82936" w:rsidRPr="00AF457C" w:rsidRDefault="00B82936" w:rsidP="008E5DEE">
            <w:pPr>
              <w:spacing w:before="40" w:after="40"/>
              <w:ind w:left="510"/>
              <w:rPr>
                <w:sz w:val="18"/>
                <w:szCs w:val="18"/>
                <w:lang w:val="en-US"/>
              </w:rPr>
            </w:pPr>
            <w:r w:rsidRPr="00AF457C">
              <w:rPr>
                <w:sz w:val="18"/>
                <w:szCs w:val="18"/>
                <w:lang w:val="en-US"/>
              </w:rPr>
              <w:t>In the case of geostationary and non-geostationary-satellite networks or systems, required for all space applications except passive sensors</w:t>
            </w:r>
          </w:p>
          <w:p w14:paraId="12241152" w14:textId="77777777" w:rsidR="007F5E08" w:rsidRPr="00AF457C" w:rsidRDefault="00B82936" w:rsidP="007F5E08">
            <w:pPr>
              <w:spacing w:before="40" w:after="40"/>
              <w:ind w:left="510"/>
              <w:rPr>
                <w:ins w:id="156" w:author="PVT" w:date="2023-06-04T17:07:00Z"/>
                <w:b/>
                <w:bCs/>
                <w:sz w:val="18"/>
                <w:szCs w:val="18"/>
              </w:rPr>
            </w:pPr>
            <w:r w:rsidRPr="00AF457C">
              <w:rPr>
                <w:sz w:val="18"/>
                <w:szCs w:val="18"/>
                <w:lang w:val="en-US"/>
              </w:rPr>
              <w:t>In the case of Appendix </w:t>
            </w:r>
            <w:r w:rsidRPr="00AF457C">
              <w:rPr>
                <w:b/>
                <w:bCs/>
                <w:sz w:val="18"/>
                <w:szCs w:val="18"/>
                <w:lang w:val="en-US"/>
              </w:rPr>
              <w:t>30B</w:t>
            </w:r>
            <w:r w:rsidRPr="00AF457C">
              <w:rPr>
                <w:sz w:val="18"/>
                <w:szCs w:val="18"/>
                <w:lang w:val="en-US"/>
              </w:rPr>
              <w:t>, required only for notification under Article </w:t>
            </w:r>
            <w:r w:rsidRPr="00AF457C">
              <w:rPr>
                <w:b/>
                <w:bCs/>
                <w:sz w:val="18"/>
                <w:szCs w:val="18"/>
                <w:lang w:val="en-US"/>
              </w:rPr>
              <w:t>8</w:t>
            </w:r>
          </w:p>
          <w:p w14:paraId="238E3696" w14:textId="0CB927B8" w:rsidR="00B82936" w:rsidRPr="00AF457C" w:rsidRDefault="007F5E08" w:rsidP="007F5E08">
            <w:pPr>
              <w:spacing w:before="40" w:after="40"/>
              <w:ind w:left="510"/>
              <w:rPr>
                <w:sz w:val="18"/>
                <w:szCs w:val="18"/>
                <w:lang w:val="en-US"/>
              </w:rPr>
            </w:pPr>
            <w:ins w:id="157" w:author="Author" w:date="2023-07-10T17:16:00Z">
              <w:r w:rsidRPr="00AF457C">
                <w:rPr>
                  <w:sz w:val="18"/>
                  <w:szCs w:val="18"/>
                </w:rPr>
                <w:t xml:space="preserve">In the case of Appendix </w:t>
              </w:r>
              <w:r w:rsidRPr="00AF457C">
                <w:rPr>
                  <w:b/>
                  <w:bCs/>
                  <w:sz w:val="18"/>
                  <w:szCs w:val="18"/>
                </w:rPr>
                <w:t>30B</w:t>
              </w:r>
              <w:r w:rsidRPr="00AF457C">
                <w:rPr>
                  <w:sz w:val="18"/>
                  <w:szCs w:val="18"/>
                </w:rPr>
                <w:t xml:space="preserve"> ESIM, required only for notification under Section B of Part 1 to Annex 1 of Draft New Resolution </w:t>
              </w:r>
            </w:ins>
            <w:ins w:id="158" w:author="Author" w:date="2023-07-10T17:17:00Z">
              <w:r w:rsidRPr="00AF457C">
                <w:rPr>
                  <w:b/>
                  <w:bCs/>
                  <w:sz w:val="18"/>
                  <w:szCs w:val="18"/>
                </w:rPr>
                <w:t>[EUR-A115-ESIM-13GHZ] (WRC-23)</w:t>
              </w:r>
            </w:ins>
          </w:p>
        </w:tc>
        <w:tc>
          <w:tcPr>
            <w:tcW w:w="795" w:type="dxa"/>
            <w:tcBorders>
              <w:top w:val="nil"/>
              <w:left w:val="double" w:sz="4" w:space="0" w:color="auto"/>
              <w:bottom w:val="single" w:sz="4" w:space="0" w:color="000000"/>
              <w:right w:val="single" w:sz="4" w:space="0" w:color="auto"/>
            </w:tcBorders>
            <w:vAlign w:val="center"/>
            <w:hideMark/>
          </w:tcPr>
          <w:p w14:paraId="21D0D303"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2" w:type="dxa"/>
            <w:tcBorders>
              <w:top w:val="nil"/>
              <w:left w:val="single" w:sz="4" w:space="0" w:color="auto"/>
              <w:bottom w:val="single" w:sz="4" w:space="0" w:color="000000"/>
              <w:right w:val="single" w:sz="4" w:space="0" w:color="auto"/>
            </w:tcBorders>
            <w:vAlign w:val="center"/>
            <w:hideMark/>
          </w:tcPr>
          <w:p w14:paraId="633BEE9B"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1" w:type="dxa"/>
            <w:tcBorders>
              <w:top w:val="nil"/>
              <w:left w:val="single" w:sz="4" w:space="0" w:color="auto"/>
              <w:bottom w:val="single" w:sz="4" w:space="0" w:color="000000"/>
              <w:right w:val="single" w:sz="4" w:space="0" w:color="auto"/>
            </w:tcBorders>
            <w:vAlign w:val="center"/>
            <w:hideMark/>
          </w:tcPr>
          <w:p w14:paraId="0D3DAC51"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7" w:type="dxa"/>
            <w:tcBorders>
              <w:top w:val="nil"/>
              <w:left w:val="single" w:sz="4" w:space="0" w:color="auto"/>
              <w:bottom w:val="single" w:sz="4" w:space="0" w:color="000000"/>
              <w:right w:val="single" w:sz="4" w:space="0" w:color="auto"/>
            </w:tcBorders>
            <w:vAlign w:val="center"/>
            <w:hideMark/>
          </w:tcPr>
          <w:p w14:paraId="12086A82"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single" w:sz="4" w:space="0" w:color="auto"/>
              <w:bottom w:val="single" w:sz="4" w:space="0" w:color="000000"/>
              <w:right w:val="single" w:sz="4" w:space="0" w:color="auto"/>
            </w:tcBorders>
            <w:vAlign w:val="center"/>
            <w:hideMark/>
          </w:tcPr>
          <w:p w14:paraId="67EAB0DA"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nil"/>
              <w:left w:val="nil"/>
              <w:bottom w:val="single" w:sz="4" w:space="0" w:color="000000"/>
              <w:right w:val="single" w:sz="4" w:space="0" w:color="auto"/>
            </w:tcBorders>
            <w:vAlign w:val="center"/>
            <w:hideMark/>
          </w:tcPr>
          <w:p w14:paraId="318F7ACE"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88" w:type="dxa"/>
            <w:tcBorders>
              <w:top w:val="nil"/>
              <w:left w:val="single" w:sz="4" w:space="0" w:color="auto"/>
              <w:bottom w:val="single" w:sz="4" w:space="0" w:color="000000"/>
              <w:right w:val="single" w:sz="4" w:space="0" w:color="auto"/>
            </w:tcBorders>
            <w:vAlign w:val="center"/>
            <w:hideMark/>
          </w:tcPr>
          <w:p w14:paraId="686701FB"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69" w:type="dxa"/>
            <w:tcBorders>
              <w:top w:val="nil"/>
              <w:left w:val="single" w:sz="4" w:space="0" w:color="auto"/>
              <w:bottom w:val="single" w:sz="4" w:space="0" w:color="000000"/>
              <w:right w:val="single" w:sz="4" w:space="0" w:color="auto"/>
            </w:tcBorders>
            <w:vAlign w:val="center"/>
            <w:hideMark/>
          </w:tcPr>
          <w:p w14:paraId="52C3EF85"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425" w:type="dxa"/>
            <w:tcBorders>
              <w:top w:val="nil"/>
              <w:left w:val="single" w:sz="4" w:space="0" w:color="auto"/>
              <w:bottom w:val="single" w:sz="4" w:space="0" w:color="000000"/>
              <w:right w:val="double" w:sz="6" w:space="0" w:color="auto"/>
            </w:tcBorders>
            <w:vAlign w:val="center"/>
            <w:hideMark/>
          </w:tcPr>
          <w:p w14:paraId="41C8AC64"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967" w:type="dxa"/>
            <w:tcBorders>
              <w:top w:val="nil"/>
              <w:left w:val="double" w:sz="6" w:space="0" w:color="auto"/>
              <w:bottom w:val="single" w:sz="4" w:space="0" w:color="000000"/>
              <w:right w:val="double" w:sz="6" w:space="0" w:color="auto"/>
            </w:tcBorders>
            <w:hideMark/>
          </w:tcPr>
          <w:p w14:paraId="4A8A4175"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2.a.</w:t>
            </w:r>
            <w:proofErr w:type="gramEnd"/>
            <w:r w:rsidRPr="00AF457C">
              <w:rPr>
                <w:rFonts w:asciiTheme="majorBidi" w:hAnsiTheme="majorBidi" w:cstheme="majorBidi"/>
                <w:sz w:val="18"/>
                <w:szCs w:val="18"/>
                <w:lang w:val="en-US" w:eastAsia="zh-CN"/>
              </w:rPr>
              <w:t>1</w:t>
            </w:r>
          </w:p>
        </w:tc>
        <w:tc>
          <w:tcPr>
            <w:tcW w:w="600" w:type="dxa"/>
            <w:tcBorders>
              <w:top w:val="nil"/>
              <w:left w:val="double" w:sz="6" w:space="0" w:color="auto"/>
              <w:bottom w:val="single" w:sz="4" w:space="0" w:color="000000"/>
              <w:right w:val="single" w:sz="12" w:space="0" w:color="auto"/>
            </w:tcBorders>
            <w:vAlign w:val="center"/>
            <w:hideMark/>
          </w:tcPr>
          <w:p w14:paraId="34FE0A22"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EC1F18" w:rsidRPr="00AF457C" w14:paraId="7D98AB3A" w14:textId="77777777" w:rsidTr="00EC1F18">
        <w:trPr>
          <w:cantSplit/>
          <w:jc w:val="center"/>
        </w:trPr>
        <w:tc>
          <w:tcPr>
            <w:tcW w:w="1180" w:type="dxa"/>
            <w:tcBorders>
              <w:top w:val="nil"/>
              <w:left w:val="single" w:sz="12" w:space="0" w:color="auto"/>
              <w:bottom w:val="single" w:sz="4" w:space="0" w:color="auto"/>
              <w:right w:val="double" w:sz="6" w:space="0" w:color="auto"/>
            </w:tcBorders>
            <w:hideMark/>
          </w:tcPr>
          <w:p w14:paraId="39099139" w14:textId="3B87984F" w:rsidR="00B82936" w:rsidRPr="00AF457C" w:rsidRDefault="00B63B05"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w:t>
            </w:r>
          </w:p>
        </w:tc>
        <w:tc>
          <w:tcPr>
            <w:tcW w:w="7802" w:type="dxa"/>
            <w:tcBorders>
              <w:top w:val="single" w:sz="4" w:space="0" w:color="auto"/>
              <w:left w:val="nil"/>
              <w:bottom w:val="single" w:sz="4" w:space="0" w:color="auto"/>
              <w:right w:val="double" w:sz="4" w:space="0" w:color="auto"/>
            </w:tcBorders>
            <w:shd w:val="clear" w:color="auto" w:fill="FFFFFF"/>
          </w:tcPr>
          <w:p w14:paraId="3F151585" w14:textId="4EB33FD8" w:rsidR="00B82936" w:rsidRPr="00AF457C" w:rsidRDefault="00B63B05" w:rsidP="008E5DEE">
            <w:pPr>
              <w:spacing w:before="40" w:after="40"/>
              <w:ind w:left="170"/>
              <w:rPr>
                <w:sz w:val="18"/>
                <w:szCs w:val="18"/>
                <w:lang w:val="en-US"/>
              </w:rPr>
            </w:pPr>
            <w:r w:rsidRPr="00AF457C">
              <w:rPr>
                <w:sz w:val="18"/>
                <w:szCs w:val="18"/>
              </w:rPr>
              <w:t>…</w:t>
            </w:r>
          </w:p>
        </w:tc>
        <w:tc>
          <w:tcPr>
            <w:tcW w:w="795" w:type="dxa"/>
            <w:tcBorders>
              <w:top w:val="nil"/>
              <w:left w:val="double" w:sz="4" w:space="0" w:color="auto"/>
              <w:bottom w:val="single" w:sz="4" w:space="0" w:color="auto"/>
              <w:right w:val="single" w:sz="4" w:space="0" w:color="auto"/>
            </w:tcBorders>
            <w:shd w:val="clear" w:color="auto" w:fill="FFFFFF"/>
            <w:vAlign w:val="center"/>
          </w:tcPr>
          <w:p w14:paraId="26E752AE" w14:textId="0BF91739"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92" w:type="dxa"/>
            <w:tcBorders>
              <w:top w:val="nil"/>
              <w:left w:val="nil"/>
              <w:bottom w:val="single" w:sz="4" w:space="0" w:color="auto"/>
              <w:right w:val="single" w:sz="4" w:space="0" w:color="auto"/>
            </w:tcBorders>
            <w:shd w:val="clear" w:color="auto" w:fill="FFFFFF"/>
            <w:vAlign w:val="center"/>
          </w:tcPr>
          <w:p w14:paraId="135B9C01" w14:textId="01617EA5"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91" w:type="dxa"/>
            <w:tcBorders>
              <w:top w:val="nil"/>
              <w:left w:val="nil"/>
              <w:bottom w:val="single" w:sz="4" w:space="0" w:color="auto"/>
              <w:right w:val="single" w:sz="4" w:space="0" w:color="auto"/>
            </w:tcBorders>
            <w:shd w:val="clear" w:color="auto" w:fill="FFFFFF"/>
            <w:vAlign w:val="center"/>
          </w:tcPr>
          <w:p w14:paraId="3C7C8E15" w14:textId="1B2F4A9F"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7" w:type="dxa"/>
            <w:tcBorders>
              <w:top w:val="nil"/>
              <w:left w:val="nil"/>
              <w:bottom w:val="single" w:sz="4" w:space="0" w:color="auto"/>
              <w:right w:val="single" w:sz="4" w:space="0" w:color="auto"/>
            </w:tcBorders>
            <w:vAlign w:val="center"/>
          </w:tcPr>
          <w:p w14:paraId="11638C8E" w14:textId="0841E980"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8" w:type="dxa"/>
            <w:tcBorders>
              <w:top w:val="nil"/>
              <w:left w:val="nil"/>
              <w:bottom w:val="single" w:sz="4" w:space="0" w:color="auto"/>
              <w:right w:val="single" w:sz="4" w:space="0" w:color="auto"/>
            </w:tcBorders>
            <w:vAlign w:val="center"/>
          </w:tcPr>
          <w:p w14:paraId="3313DDA8" w14:textId="35CC35F4"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95" w:type="dxa"/>
            <w:tcBorders>
              <w:top w:val="nil"/>
              <w:left w:val="nil"/>
              <w:bottom w:val="single" w:sz="4" w:space="0" w:color="auto"/>
              <w:right w:val="single" w:sz="4" w:space="0" w:color="auto"/>
            </w:tcBorders>
            <w:shd w:val="clear" w:color="auto" w:fill="FFFFFF"/>
            <w:vAlign w:val="center"/>
          </w:tcPr>
          <w:p w14:paraId="1C2B471B" w14:textId="477C2166"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8" w:type="dxa"/>
            <w:tcBorders>
              <w:top w:val="nil"/>
              <w:left w:val="nil"/>
              <w:bottom w:val="single" w:sz="4" w:space="0" w:color="auto"/>
              <w:right w:val="single" w:sz="4" w:space="0" w:color="auto"/>
            </w:tcBorders>
            <w:shd w:val="clear" w:color="auto" w:fill="FFFFFF"/>
            <w:vAlign w:val="center"/>
          </w:tcPr>
          <w:p w14:paraId="43539ED1" w14:textId="3D426DC8"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869" w:type="dxa"/>
            <w:tcBorders>
              <w:top w:val="nil"/>
              <w:left w:val="nil"/>
              <w:bottom w:val="single" w:sz="4" w:space="0" w:color="auto"/>
              <w:right w:val="single" w:sz="4" w:space="0" w:color="auto"/>
            </w:tcBorders>
            <w:shd w:val="clear" w:color="auto" w:fill="FFFFFF"/>
            <w:vAlign w:val="center"/>
          </w:tcPr>
          <w:p w14:paraId="7A0080C1" w14:textId="3370D223"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1425" w:type="dxa"/>
            <w:tcBorders>
              <w:top w:val="nil"/>
              <w:left w:val="nil"/>
              <w:bottom w:val="single" w:sz="4" w:space="0" w:color="auto"/>
              <w:right w:val="double" w:sz="6" w:space="0" w:color="auto"/>
            </w:tcBorders>
            <w:shd w:val="clear" w:color="auto" w:fill="FFFFFF"/>
            <w:vAlign w:val="center"/>
          </w:tcPr>
          <w:p w14:paraId="00585B3C" w14:textId="46F52B81"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967" w:type="dxa"/>
            <w:tcBorders>
              <w:top w:val="nil"/>
              <w:left w:val="nil"/>
              <w:bottom w:val="single" w:sz="4" w:space="0" w:color="auto"/>
              <w:right w:val="double" w:sz="6" w:space="0" w:color="auto"/>
            </w:tcBorders>
            <w:hideMark/>
          </w:tcPr>
          <w:p w14:paraId="58B0CEA8" w14:textId="2F785B30" w:rsidR="00B82936" w:rsidRPr="00AF457C" w:rsidRDefault="00B63B05"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w:t>
            </w:r>
          </w:p>
        </w:tc>
        <w:tc>
          <w:tcPr>
            <w:tcW w:w="600" w:type="dxa"/>
            <w:tcBorders>
              <w:top w:val="nil"/>
              <w:left w:val="nil"/>
              <w:bottom w:val="single" w:sz="4" w:space="0" w:color="auto"/>
              <w:right w:val="single" w:sz="12" w:space="0" w:color="auto"/>
            </w:tcBorders>
            <w:shd w:val="clear" w:color="auto" w:fill="FFFFFF"/>
            <w:vAlign w:val="center"/>
          </w:tcPr>
          <w:p w14:paraId="11F4F647" w14:textId="44DF21E4"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r>
      <w:tr w:rsidR="00B82936" w:rsidRPr="00AF457C" w14:paraId="4CEB519D" w14:textId="77777777" w:rsidTr="00EC1F18">
        <w:trPr>
          <w:cantSplit/>
          <w:jc w:val="center"/>
        </w:trPr>
        <w:tc>
          <w:tcPr>
            <w:tcW w:w="1180" w:type="dxa"/>
            <w:tcBorders>
              <w:top w:val="nil"/>
              <w:left w:val="single" w:sz="12" w:space="0" w:color="auto"/>
              <w:bottom w:val="single" w:sz="4" w:space="0" w:color="auto"/>
              <w:right w:val="double" w:sz="6" w:space="0" w:color="auto"/>
            </w:tcBorders>
          </w:tcPr>
          <w:p w14:paraId="2B922B9C"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C.3</w:t>
            </w:r>
          </w:p>
        </w:tc>
        <w:tc>
          <w:tcPr>
            <w:tcW w:w="7802" w:type="dxa"/>
            <w:tcBorders>
              <w:top w:val="single" w:sz="4" w:space="0" w:color="auto"/>
              <w:left w:val="nil"/>
              <w:bottom w:val="single" w:sz="4" w:space="0" w:color="auto"/>
              <w:right w:val="double" w:sz="4" w:space="0" w:color="auto"/>
            </w:tcBorders>
            <w:shd w:val="clear" w:color="auto" w:fill="FFFFFF"/>
          </w:tcPr>
          <w:p w14:paraId="219FC73B" w14:textId="77777777" w:rsidR="00B82936" w:rsidRPr="00AF457C" w:rsidRDefault="00B82936" w:rsidP="008E5DEE">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i/>
                <w:sz w:val="18"/>
                <w:szCs w:val="18"/>
                <w:lang w:val="en-US" w:eastAsia="zh-CN"/>
              </w:rPr>
            </w:pPr>
            <w:r w:rsidRPr="00AF457C">
              <w:rPr>
                <w:rFonts w:asciiTheme="majorBidi" w:hAnsiTheme="majorBidi" w:cstheme="majorBidi"/>
                <w:b/>
                <w:bCs/>
                <w:sz w:val="18"/>
                <w:szCs w:val="18"/>
                <w:lang w:eastAsia="zh-CN"/>
              </w:rPr>
              <w:t>ASSIGNED FREQUENCY BAND</w:t>
            </w:r>
          </w:p>
        </w:tc>
        <w:tc>
          <w:tcPr>
            <w:tcW w:w="7830" w:type="dxa"/>
            <w:gridSpan w:val="9"/>
            <w:tcBorders>
              <w:top w:val="nil"/>
              <w:left w:val="double" w:sz="4" w:space="0" w:color="auto"/>
              <w:bottom w:val="single" w:sz="4" w:space="0" w:color="auto"/>
              <w:right w:val="double" w:sz="6" w:space="0" w:color="auto"/>
            </w:tcBorders>
            <w:shd w:val="clear" w:color="auto" w:fill="C0C0C0"/>
            <w:vAlign w:val="center"/>
          </w:tcPr>
          <w:p w14:paraId="09AAE7D2" w14:textId="77777777" w:rsidR="00B82936" w:rsidRPr="00AF457C" w:rsidRDefault="00B82936" w:rsidP="008E5DEE">
            <w:pPr>
              <w:spacing w:before="40" w:after="40"/>
              <w:jc w:val="center"/>
              <w:rPr>
                <w:rFonts w:asciiTheme="majorBidi" w:hAnsiTheme="majorBidi" w:cstheme="majorBidi"/>
                <w:b/>
                <w:bCs/>
                <w:sz w:val="18"/>
                <w:szCs w:val="18"/>
                <w:lang w:val="en-US" w:eastAsia="zh-CN"/>
              </w:rPr>
            </w:pPr>
          </w:p>
        </w:tc>
        <w:tc>
          <w:tcPr>
            <w:tcW w:w="967" w:type="dxa"/>
            <w:tcBorders>
              <w:top w:val="nil"/>
              <w:left w:val="double" w:sz="6" w:space="0" w:color="auto"/>
              <w:bottom w:val="single" w:sz="4" w:space="0" w:color="auto"/>
              <w:right w:val="double" w:sz="6" w:space="0" w:color="auto"/>
            </w:tcBorders>
          </w:tcPr>
          <w:p w14:paraId="7C8C1E67"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C.3</w:t>
            </w:r>
          </w:p>
        </w:tc>
        <w:tc>
          <w:tcPr>
            <w:tcW w:w="600" w:type="dxa"/>
            <w:tcBorders>
              <w:top w:val="nil"/>
              <w:left w:val="double" w:sz="6" w:space="0" w:color="auto"/>
              <w:bottom w:val="single" w:sz="4" w:space="0" w:color="auto"/>
              <w:right w:val="single" w:sz="12" w:space="0" w:color="auto"/>
            </w:tcBorders>
            <w:shd w:val="clear" w:color="auto" w:fill="C0C0C0"/>
            <w:vAlign w:val="center"/>
          </w:tcPr>
          <w:p w14:paraId="267761B0"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B82936" w:rsidRPr="00AF457C" w14:paraId="338E2AC6" w14:textId="77777777" w:rsidTr="00EC1F18">
        <w:trPr>
          <w:cantSplit/>
          <w:jc w:val="center"/>
        </w:trPr>
        <w:tc>
          <w:tcPr>
            <w:tcW w:w="1180" w:type="dxa"/>
            <w:tcBorders>
              <w:top w:val="nil"/>
              <w:left w:val="single" w:sz="12" w:space="0" w:color="auto"/>
              <w:bottom w:val="single" w:sz="4" w:space="0" w:color="000000"/>
              <w:right w:val="double" w:sz="6" w:space="0" w:color="auto"/>
            </w:tcBorders>
            <w:hideMark/>
          </w:tcPr>
          <w:p w14:paraId="7AA6C21B"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C.3.a</w:t>
            </w:r>
          </w:p>
        </w:tc>
        <w:tc>
          <w:tcPr>
            <w:tcW w:w="7802" w:type="dxa"/>
            <w:tcBorders>
              <w:top w:val="nil"/>
              <w:left w:val="nil"/>
              <w:bottom w:val="single" w:sz="4" w:space="0" w:color="auto"/>
              <w:right w:val="double" w:sz="4" w:space="0" w:color="auto"/>
            </w:tcBorders>
            <w:hideMark/>
          </w:tcPr>
          <w:p w14:paraId="6A719059" w14:textId="77777777" w:rsidR="00B82936" w:rsidRPr="00AF457C" w:rsidRDefault="00B82936" w:rsidP="008E5DEE">
            <w:pPr>
              <w:spacing w:before="40" w:after="40"/>
              <w:ind w:left="170"/>
              <w:rPr>
                <w:sz w:val="18"/>
                <w:szCs w:val="18"/>
                <w:lang w:val="en-US"/>
              </w:rPr>
            </w:pPr>
            <w:r w:rsidRPr="00AF457C">
              <w:rPr>
                <w:sz w:val="18"/>
                <w:szCs w:val="18"/>
                <w:lang w:val="en-US"/>
              </w:rPr>
              <w:t>the bandwidth of the assigned frequency band, in kHz (see No. </w:t>
            </w:r>
            <w:r w:rsidRPr="00AF457C">
              <w:rPr>
                <w:b/>
                <w:bCs/>
                <w:sz w:val="18"/>
                <w:szCs w:val="18"/>
                <w:lang w:val="en-US"/>
              </w:rPr>
              <w:t>1.147</w:t>
            </w:r>
            <w:r w:rsidRPr="00AF457C">
              <w:rPr>
                <w:sz w:val="18"/>
                <w:szCs w:val="18"/>
                <w:lang w:val="en-US"/>
              </w:rPr>
              <w:t>)</w:t>
            </w:r>
          </w:p>
          <w:p w14:paraId="21BBA0FE" w14:textId="77777777" w:rsidR="00B82936" w:rsidRPr="00AF457C" w:rsidRDefault="00B82936" w:rsidP="008E5DEE">
            <w:pPr>
              <w:spacing w:before="40" w:after="40"/>
              <w:ind w:left="3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 xml:space="preserve">In the case of advance publication, required only </w:t>
            </w:r>
            <w:r w:rsidRPr="00AF457C">
              <w:rPr>
                <w:sz w:val="18"/>
                <w:szCs w:val="18"/>
                <w:lang w:val="en-US"/>
              </w:rPr>
              <w:t>for</w:t>
            </w:r>
            <w:r w:rsidRPr="00AF457C">
              <w:rPr>
                <w:rFonts w:asciiTheme="majorBidi" w:hAnsiTheme="majorBidi" w:cstheme="majorBidi"/>
                <w:sz w:val="18"/>
                <w:szCs w:val="18"/>
                <w:lang w:val="en-US" w:eastAsia="zh-CN"/>
              </w:rPr>
              <w:t xml:space="preserve"> active sensors</w:t>
            </w:r>
          </w:p>
          <w:p w14:paraId="361BF103" w14:textId="77777777" w:rsidR="00B82936" w:rsidRPr="00AF457C" w:rsidRDefault="00B82936" w:rsidP="008E5DEE">
            <w:pPr>
              <w:spacing w:before="40" w:after="40"/>
              <w:ind w:left="340"/>
              <w:rPr>
                <w:sz w:val="18"/>
                <w:szCs w:val="18"/>
                <w:lang w:val="en-US"/>
              </w:rPr>
            </w:pPr>
            <w:r w:rsidRPr="00AF457C">
              <w:rPr>
                <w:sz w:val="18"/>
                <w:szCs w:val="18"/>
                <w:lang w:val="en-US"/>
              </w:rPr>
              <w:t>In the case of geostationary and non-geostationary-satellite networks or systems, required for all space applications except passive sensors</w:t>
            </w:r>
          </w:p>
          <w:p w14:paraId="6EB36841" w14:textId="77777777" w:rsidR="00F752D2" w:rsidRPr="00AF457C" w:rsidRDefault="00B82936" w:rsidP="00F752D2">
            <w:pPr>
              <w:spacing w:before="40" w:after="40"/>
              <w:ind w:left="340"/>
              <w:rPr>
                <w:ins w:id="159" w:author="PVT" w:date="2023-06-04T17:09:00Z"/>
                <w:b/>
                <w:bCs/>
                <w:sz w:val="18"/>
                <w:szCs w:val="18"/>
              </w:rPr>
            </w:pPr>
            <w:r w:rsidRPr="00AF457C">
              <w:rPr>
                <w:sz w:val="18"/>
                <w:szCs w:val="18"/>
                <w:lang w:val="en-US"/>
              </w:rPr>
              <w:t>In the case of Appendix </w:t>
            </w:r>
            <w:r w:rsidRPr="00AF457C">
              <w:rPr>
                <w:b/>
                <w:bCs/>
                <w:sz w:val="18"/>
                <w:szCs w:val="18"/>
                <w:lang w:val="en-US"/>
              </w:rPr>
              <w:t>30B</w:t>
            </w:r>
            <w:r w:rsidRPr="00AF457C">
              <w:rPr>
                <w:sz w:val="18"/>
                <w:szCs w:val="18"/>
                <w:lang w:val="en-US"/>
              </w:rPr>
              <w:t>, required only for notification under Article </w:t>
            </w:r>
            <w:r w:rsidRPr="00AF457C">
              <w:rPr>
                <w:b/>
                <w:bCs/>
                <w:sz w:val="18"/>
                <w:szCs w:val="18"/>
                <w:lang w:val="en-US"/>
              </w:rPr>
              <w:t>8</w:t>
            </w:r>
          </w:p>
          <w:p w14:paraId="68F9D787" w14:textId="73B36C0A" w:rsidR="00B82936" w:rsidRPr="00AF457C" w:rsidRDefault="00F752D2" w:rsidP="00F752D2">
            <w:pPr>
              <w:spacing w:before="40" w:after="40"/>
              <w:ind w:left="340"/>
              <w:rPr>
                <w:sz w:val="18"/>
                <w:szCs w:val="18"/>
                <w:lang w:val="en-US"/>
              </w:rPr>
            </w:pPr>
            <w:ins w:id="160" w:author="Author" w:date="2023-07-10T17:17:00Z">
              <w:r w:rsidRPr="00AF457C">
                <w:rPr>
                  <w:sz w:val="18"/>
                  <w:szCs w:val="18"/>
                </w:rPr>
                <w:t xml:space="preserve">In the case of Appendix </w:t>
              </w:r>
              <w:r w:rsidRPr="00AF457C">
                <w:rPr>
                  <w:b/>
                  <w:bCs/>
                  <w:sz w:val="18"/>
                  <w:szCs w:val="18"/>
                </w:rPr>
                <w:t>30B</w:t>
              </w:r>
              <w:r w:rsidRPr="00AF457C">
                <w:rPr>
                  <w:sz w:val="18"/>
                  <w:szCs w:val="18"/>
                </w:rPr>
                <w:t xml:space="preserve"> ESIM, required only for notification under Section B of Part 1 to Annex 1 of Draft New Resolution </w:t>
              </w:r>
              <w:r w:rsidRPr="00AF457C">
                <w:rPr>
                  <w:b/>
                  <w:bCs/>
                  <w:sz w:val="18"/>
                  <w:szCs w:val="18"/>
                </w:rPr>
                <w:t>[EUR-A115-ESIM-13GHZ] (WRC-23)</w:t>
              </w:r>
            </w:ins>
          </w:p>
        </w:tc>
        <w:tc>
          <w:tcPr>
            <w:tcW w:w="795" w:type="dxa"/>
            <w:tcBorders>
              <w:top w:val="nil"/>
              <w:left w:val="double" w:sz="4" w:space="0" w:color="auto"/>
              <w:bottom w:val="single" w:sz="4" w:space="0" w:color="000000"/>
              <w:right w:val="single" w:sz="4" w:space="0" w:color="auto"/>
            </w:tcBorders>
            <w:vAlign w:val="center"/>
            <w:hideMark/>
          </w:tcPr>
          <w:p w14:paraId="53CE5545"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2" w:type="dxa"/>
            <w:tcBorders>
              <w:top w:val="nil"/>
              <w:left w:val="single" w:sz="4" w:space="0" w:color="auto"/>
              <w:bottom w:val="single" w:sz="4" w:space="0" w:color="000000"/>
              <w:right w:val="single" w:sz="4" w:space="0" w:color="auto"/>
            </w:tcBorders>
            <w:vAlign w:val="center"/>
            <w:hideMark/>
          </w:tcPr>
          <w:p w14:paraId="2DAA223E"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1" w:type="dxa"/>
            <w:tcBorders>
              <w:top w:val="nil"/>
              <w:left w:val="single" w:sz="4" w:space="0" w:color="auto"/>
              <w:bottom w:val="single" w:sz="4" w:space="0" w:color="000000"/>
              <w:right w:val="single" w:sz="4" w:space="0" w:color="auto"/>
            </w:tcBorders>
            <w:vAlign w:val="center"/>
            <w:hideMark/>
          </w:tcPr>
          <w:p w14:paraId="72F066C2"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7" w:type="dxa"/>
            <w:tcBorders>
              <w:top w:val="nil"/>
              <w:left w:val="single" w:sz="4" w:space="0" w:color="auto"/>
              <w:bottom w:val="single" w:sz="4" w:space="0" w:color="000000"/>
              <w:right w:val="single" w:sz="4" w:space="0" w:color="auto"/>
            </w:tcBorders>
            <w:vAlign w:val="center"/>
            <w:hideMark/>
          </w:tcPr>
          <w:p w14:paraId="0BA31033"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single" w:sz="4" w:space="0" w:color="auto"/>
              <w:bottom w:val="single" w:sz="4" w:space="0" w:color="000000"/>
              <w:right w:val="single" w:sz="4" w:space="0" w:color="auto"/>
            </w:tcBorders>
            <w:vAlign w:val="center"/>
            <w:hideMark/>
          </w:tcPr>
          <w:p w14:paraId="09B1216A"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nil"/>
              <w:left w:val="single" w:sz="4" w:space="0" w:color="auto"/>
              <w:bottom w:val="single" w:sz="4" w:space="0" w:color="000000"/>
              <w:right w:val="single" w:sz="4" w:space="0" w:color="auto"/>
            </w:tcBorders>
            <w:vAlign w:val="center"/>
            <w:hideMark/>
          </w:tcPr>
          <w:p w14:paraId="6B5B8B6A"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788" w:type="dxa"/>
            <w:tcBorders>
              <w:top w:val="nil"/>
              <w:left w:val="single" w:sz="4" w:space="0" w:color="auto"/>
              <w:bottom w:val="single" w:sz="4" w:space="0" w:color="000000"/>
              <w:right w:val="single" w:sz="4" w:space="0" w:color="auto"/>
            </w:tcBorders>
            <w:vAlign w:val="center"/>
            <w:hideMark/>
          </w:tcPr>
          <w:p w14:paraId="32004C48"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69" w:type="dxa"/>
            <w:tcBorders>
              <w:top w:val="nil"/>
              <w:left w:val="single" w:sz="4" w:space="0" w:color="auto"/>
              <w:bottom w:val="single" w:sz="4" w:space="0" w:color="000000"/>
              <w:right w:val="single" w:sz="4" w:space="0" w:color="auto"/>
            </w:tcBorders>
            <w:vAlign w:val="center"/>
            <w:hideMark/>
          </w:tcPr>
          <w:p w14:paraId="507B39DA"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425" w:type="dxa"/>
            <w:tcBorders>
              <w:top w:val="nil"/>
              <w:left w:val="single" w:sz="4" w:space="0" w:color="auto"/>
              <w:bottom w:val="single" w:sz="4" w:space="0" w:color="000000"/>
              <w:right w:val="double" w:sz="6" w:space="0" w:color="auto"/>
            </w:tcBorders>
            <w:vAlign w:val="center"/>
            <w:hideMark/>
          </w:tcPr>
          <w:p w14:paraId="226735EA"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967" w:type="dxa"/>
            <w:tcBorders>
              <w:top w:val="nil"/>
              <w:left w:val="double" w:sz="6" w:space="0" w:color="auto"/>
              <w:bottom w:val="single" w:sz="4" w:space="0" w:color="000000"/>
              <w:right w:val="double" w:sz="6" w:space="0" w:color="auto"/>
            </w:tcBorders>
            <w:hideMark/>
          </w:tcPr>
          <w:p w14:paraId="6C8C240D"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C.3.a</w:t>
            </w:r>
          </w:p>
        </w:tc>
        <w:tc>
          <w:tcPr>
            <w:tcW w:w="600" w:type="dxa"/>
            <w:tcBorders>
              <w:top w:val="nil"/>
              <w:left w:val="double" w:sz="6" w:space="0" w:color="auto"/>
              <w:bottom w:val="single" w:sz="4" w:space="0" w:color="000000"/>
              <w:right w:val="single" w:sz="12" w:space="0" w:color="auto"/>
            </w:tcBorders>
            <w:vAlign w:val="center"/>
            <w:hideMark/>
          </w:tcPr>
          <w:p w14:paraId="575002F4"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2037D99A" w14:textId="77777777" w:rsidTr="00EC1F18">
        <w:trPr>
          <w:cantSplit/>
          <w:jc w:val="center"/>
        </w:trPr>
        <w:tc>
          <w:tcPr>
            <w:tcW w:w="1180" w:type="dxa"/>
            <w:tcBorders>
              <w:top w:val="nil"/>
              <w:left w:val="single" w:sz="12" w:space="0" w:color="auto"/>
              <w:bottom w:val="single" w:sz="4" w:space="0" w:color="000000"/>
              <w:right w:val="double" w:sz="6" w:space="0" w:color="auto"/>
            </w:tcBorders>
            <w:hideMark/>
          </w:tcPr>
          <w:p w14:paraId="700BC97D" w14:textId="1FE9E54A" w:rsidR="00B82936" w:rsidRPr="00AF457C" w:rsidRDefault="00B63B05"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w:t>
            </w:r>
          </w:p>
        </w:tc>
        <w:tc>
          <w:tcPr>
            <w:tcW w:w="7802" w:type="dxa"/>
            <w:tcBorders>
              <w:top w:val="single" w:sz="4" w:space="0" w:color="auto"/>
              <w:left w:val="nil"/>
              <w:bottom w:val="single" w:sz="4" w:space="0" w:color="auto"/>
              <w:right w:val="double" w:sz="4" w:space="0" w:color="auto"/>
            </w:tcBorders>
            <w:hideMark/>
          </w:tcPr>
          <w:p w14:paraId="4EDF5B1C" w14:textId="719C23A4" w:rsidR="00B82936" w:rsidRPr="00AF457C" w:rsidRDefault="00B63B05" w:rsidP="008E5DEE">
            <w:pPr>
              <w:spacing w:before="40" w:after="40"/>
              <w:ind w:left="340"/>
              <w:rPr>
                <w:sz w:val="18"/>
                <w:szCs w:val="18"/>
                <w:lang w:val="en-US"/>
              </w:rPr>
            </w:pPr>
            <w:r w:rsidRPr="00AF457C">
              <w:rPr>
                <w:sz w:val="18"/>
                <w:szCs w:val="18"/>
                <w:lang w:val="en-US"/>
              </w:rPr>
              <w:t>…</w:t>
            </w:r>
          </w:p>
        </w:tc>
        <w:tc>
          <w:tcPr>
            <w:tcW w:w="795" w:type="dxa"/>
            <w:tcBorders>
              <w:top w:val="nil"/>
              <w:left w:val="double" w:sz="4" w:space="0" w:color="auto"/>
              <w:bottom w:val="single" w:sz="4" w:space="0" w:color="000000"/>
              <w:right w:val="single" w:sz="4" w:space="0" w:color="auto"/>
            </w:tcBorders>
            <w:vAlign w:val="center"/>
            <w:hideMark/>
          </w:tcPr>
          <w:p w14:paraId="69B71EFB" w14:textId="4B672614"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2" w:type="dxa"/>
            <w:tcBorders>
              <w:top w:val="nil"/>
              <w:left w:val="single" w:sz="4" w:space="0" w:color="auto"/>
              <w:bottom w:val="single" w:sz="4" w:space="0" w:color="000000"/>
              <w:right w:val="single" w:sz="4" w:space="0" w:color="auto"/>
            </w:tcBorders>
            <w:vAlign w:val="center"/>
            <w:hideMark/>
          </w:tcPr>
          <w:p w14:paraId="312C6CE9" w14:textId="607D9B8A"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1" w:type="dxa"/>
            <w:tcBorders>
              <w:top w:val="nil"/>
              <w:left w:val="single" w:sz="4" w:space="0" w:color="auto"/>
              <w:bottom w:val="single" w:sz="4" w:space="0" w:color="000000"/>
              <w:right w:val="single" w:sz="4" w:space="0" w:color="auto"/>
            </w:tcBorders>
            <w:vAlign w:val="center"/>
            <w:hideMark/>
          </w:tcPr>
          <w:p w14:paraId="105AE570" w14:textId="31FC979D"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7" w:type="dxa"/>
            <w:tcBorders>
              <w:top w:val="nil"/>
              <w:left w:val="single" w:sz="4" w:space="0" w:color="auto"/>
              <w:bottom w:val="single" w:sz="4" w:space="0" w:color="000000"/>
              <w:right w:val="single" w:sz="4" w:space="0" w:color="auto"/>
            </w:tcBorders>
            <w:vAlign w:val="center"/>
            <w:hideMark/>
          </w:tcPr>
          <w:p w14:paraId="0A20B569" w14:textId="1AA1C57B"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single" w:sz="4" w:space="0" w:color="auto"/>
              <w:bottom w:val="single" w:sz="4" w:space="0" w:color="000000"/>
              <w:right w:val="single" w:sz="4" w:space="0" w:color="auto"/>
            </w:tcBorders>
            <w:vAlign w:val="center"/>
            <w:hideMark/>
          </w:tcPr>
          <w:p w14:paraId="23DC27B5" w14:textId="64D37044"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nil"/>
              <w:left w:val="single" w:sz="4" w:space="0" w:color="auto"/>
              <w:bottom w:val="single" w:sz="4" w:space="0" w:color="000000"/>
              <w:right w:val="single" w:sz="4" w:space="0" w:color="auto"/>
            </w:tcBorders>
            <w:vAlign w:val="center"/>
            <w:hideMark/>
          </w:tcPr>
          <w:p w14:paraId="4FEC04D3" w14:textId="3FEA291F"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single" w:sz="4" w:space="0" w:color="auto"/>
              <w:bottom w:val="single" w:sz="4" w:space="0" w:color="000000"/>
              <w:right w:val="single" w:sz="4" w:space="0" w:color="auto"/>
            </w:tcBorders>
            <w:vAlign w:val="center"/>
            <w:hideMark/>
          </w:tcPr>
          <w:p w14:paraId="2C81E3BA" w14:textId="11D91BA8"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69" w:type="dxa"/>
            <w:tcBorders>
              <w:top w:val="nil"/>
              <w:left w:val="single" w:sz="4" w:space="0" w:color="auto"/>
              <w:bottom w:val="single" w:sz="4" w:space="0" w:color="000000"/>
              <w:right w:val="single" w:sz="4" w:space="0" w:color="auto"/>
            </w:tcBorders>
            <w:vAlign w:val="center"/>
            <w:hideMark/>
          </w:tcPr>
          <w:p w14:paraId="0E0A1E94" w14:textId="533BE6EF"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425" w:type="dxa"/>
            <w:tcBorders>
              <w:top w:val="nil"/>
              <w:left w:val="single" w:sz="4" w:space="0" w:color="auto"/>
              <w:bottom w:val="single" w:sz="4" w:space="0" w:color="000000"/>
              <w:right w:val="double" w:sz="6" w:space="0" w:color="auto"/>
            </w:tcBorders>
            <w:vAlign w:val="center"/>
            <w:hideMark/>
          </w:tcPr>
          <w:p w14:paraId="3543DC99" w14:textId="06390DB5"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967" w:type="dxa"/>
            <w:tcBorders>
              <w:top w:val="nil"/>
              <w:left w:val="double" w:sz="6" w:space="0" w:color="auto"/>
              <w:bottom w:val="single" w:sz="4" w:space="0" w:color="000000"/>
              <w:right w:val="double" w:sz="6" w:space="0" w:color="auto"/>
            </w:tcBorders>
            <w:hideMark/>
          </w:tcPr>
          <w:p w14:paraId="0772A257" w14:textId="75E93B2A" w:rsidR="00B82936" w:rsidRPr="00AF457C" w:rsidRDefault="00B63B05"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w:t>
            </w:r>
          </w:p>
        </w:tc>
        <w:tc>
          <w:tcPr>
            <w:tcW w:w="600" w:type="dxa"/>
            <w:tcBorders>
              <w:top w:val="nil"/>
              <w:left w:val="double" w:sz="6" w:space="0" w:color="auto"/>
              <w:bottom w:val="single" w:sz="4" w:space="0" w:color="000000"/>
              <w:right w:val="single" w:sz="12" w:space="0" w:color="auto"/>
            </w:tcBorders>
            <w:vAlign w:val="center"/>
            <w:hideMark/>
          </w:tcPr>
          <w:p w14:paraId="53CAA564" w14:textId="309564D4" w:rsidR="00B82936" w:rsidRPr="00AF457C" w:rsidRDefault="00B63B05"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r>
      <w:tr w:rsidR="00B82936" w:rsidRPr="00AF457C" w14:paraId="0F99334C" w14:textId="77777777" w:rsidTr="00EC1F18">
        <w:trPr>
          <w:cantSplit/>
          <w:jc w:val="center"/>
        </w:trPr>
        <w:tc>
          <w:tcPr>
            <w:tcW w:w="1180" w:type="dxa"/>
            <w:tcBorders>
              <w:top w:val="nil"/>
              <w:left w:val="single" w:sz="12" w:space="0" w:color="auto"/>
              <w:bottom w:val="single" w:sz="4" w:space="0" w:color="auto"/>
              <w:right w:val="double" w:sz="6" w:space="0" w:color="auto"/>
            </w:tcBorders>
            <w:hideMark/>
          </w:tcPr>
          <w:p w14:paraId="5BD7B381"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C.7</w:t>
            </w:r>
          </w:p>
        </w:tc>
        <w:tc>
          <w:tcPr>
            <w:tcW w:w="7802" w:type="dxa"/>
            <w:tcBorders>
              <w:top w:val="single" w:sz="4" w:space="0" w:color="auto"/>
              <w:left w:val="nil"/>
              <w:bottom w:val="single" w:sz="4" w:space="0" w:color="auto"/>
              <w:right w:val="double" w:sz="4" w:space="0" w:color="auto"/>
            </w:tcBorders>
            <w:shd w:val="clear" w:color="auto" w:fill="FFFFFF"/>
            <w:hideMark/>
          </w:tcPr>
          <w:p w14:paraId="7D0E3D31"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NECESSARY BANDWIDTH AND CLASS OF EMISSION</w:t>
            </w:r>
          </w:p>
          <w:p w14:paraId="264E7F22" w14:textId="77777777" w:rsidR="00B82936" w:rsidRPr="00AF457C" w:rsidRDefault="00B82936" w:rsidP="008E5DEE">
            <w:pPr>
              <w:spacing w:before="40" w:after="40"/>
              <w:ind w:left="510"/>
              <w:rPr>
                <w:i/>
                <w:iCs/>
                <w:sz w:val="18"/>
                <w:szCs w:val="18"/>
                <w:lang w:val="en-US"/>
              </w:rPr>
            </w:pPr>
            <w:r w:rsidRPr="00AF457C">
              <w:rPr>
                <w:i/>
                <w:iCs/>
                <w:sz w:val="18"/>
                <w:szCs w:val="18"/>
                <w:lang w:val="en-US"/>
              </w:rPr>
              <w:t>(</w:t>
            </w:r>
            <w:proofErr w:type="gramStart"/>
            <w:r w:rsidRPr="00AF457C">
              <w:rPr>
                <w:i/>
                <w:iCs/>
                <w:sz w:val="18"/>
                <w:szCs w:val="18"/>
                <w:lang w:val="en-US"/>
              </w:rPr>
              <w:t>in</w:t>
            </w:r>
            <w:proofErr w:type="gramEnd"/>
            <w:r w:rsidRPr="00AF457C">
              <w:rPr>
                <w:i/>
                <w:iCs/>
                <w:sz w:val="18"/>
                <w:szCs w:val="18"/>
                <w:lang w:val="en-US"/>
              </w:rPr>
              <w:t xml:space="preserve"> accordance with Article </w:t>
            </w:r>
            <w:r w:rsidRPr="00AF457C">
              <w:rPr>
                <w:b/>
                <w:bCs/>
                <w:i/>
                <w:iCs/>
                <w:sz w:val="18"/>
                <w:szCs w:val="18"/>
                <w:lang w:val="en-US"/>
              </w:rPr>
              <w:t>2</w:t>
            </w:r>
            <w:r w:rsidRPr="00AF457C">
              <w:rPr>
                <w:i/>
                <w:iCs/>
                <w:sz w:val="18"/>
                <w:szCs w:val="18"/>
                <w:lang w:val="en-US"/>
              </w:rPr>
              <w:t xml:space="preserve"> and Appendix </w:t>
            </w:r>
            <w:r w:rsidRPr="00AF457C">
              <w:rPr>
                <w:b/>
                <w:bCs/>
                <w:i/>
                <w:iCs/>
                <w:sz w:val="18"/>
                <w:szCs w:val="18"/>
                <w:lang w:val="en-US"/>
              </w:rPr>
              <w:t>1</w:t>
            </w:r>
            <w:r w:rsidRPr="00AF457C">
              <w:rPr>
                <w:i/>
                <w:iCs/>
                <w:sz w:val="18"/>
                <w:szCs w:val="18"/>
                <w:lang w:val="en-US"/>
              </w:rPr>
              <w:t>)</w:t>
            </w:r>
          </w:p>
          <w:p w14:paraId="2C6FF86B" w14:textId="77777777" w:rsidR="00B82936" w:rsidRPr="00AF457C" w:rsidRDefault="00B82936" w:rsidP="008E5DEE">
            <w:pPr>
              <w:spacing w:before="40" w:after="40"/>
              <w:ind w:left="170"/>
              <w:rPr>
                <w:sz w:val="18"/>
                <w:szCs w:val="18"/>
                <w:lang w:val="en-US"/>
              </w:rPr>
            </w:pPr>
            <w:r w:rsidRPr="00AF457C">
              <w:rPr>
                <w:sz w:val="18"/>
                <w:szCs w:val="18"/>
                <w:lang w:val="en-US"/>
              </w:rPr>
              <w:t>For advance publication of a non-geostationary-satellite network or system not subject to coordination under Section II of Article </w:t>
            </w:r>
            <w:r w:rsidRPr="00AF457C">
              <w:rPr>
                <w:b/>
                <w:bCs/>
                <w:sz w:val="18"/>
                <w:szCs w:val="18"/>
                <w:lang w:val="en-US"/>
              </w:rPr>
              <w:t>9</w:t>
            </w:r>
            <w:r w:rsidRPr="00AF457C">
              <w:rPr>
                <w:sz w:val="18"/>
                <w:szCs w:val="18"/>
                <w:lang w:val="en-US"/>
              </w:rPr>
              <w:t>, changes to this information within the limits specified under C.1 shall not affect consideration of notification under Article </w:t>
            </w:r>
            <w:r w:rsidRPr="00AF457C">
              <w:rPr>
                <w:b/>
                <w:bCs/>
                <w:sz w:val="18"/>
                <w:szCs w:val="18"/>
                <w:lang w:val="en-US"/>
              </w:rPr>
              <w:t>11</w:t>
            </w:r>
          </w:p>
          <w:p w14:paraId="5E99FC22" w14:textId="77777777" w:rsidR="00B82936" w:rsidRPr="00AF457C" w:rsidRDefault="00B82936" w:rsidP="008E5DEE">
            <w:pPr>
              <w:spacing w:before="40" w:after="40"/>
              <w:ind w:left="340"/>
              <w:rPr>
                <w:rFonts w:asciiTheme="majorBidi" w:hAnsiTheme="majorBidi" w:cstheme="majorBidi"/>
                <w:b/>
                <w:bCs/>
                <w:iCs/>
                <w:sz w:val="18"/>
                <w:szCs w:val="18"/>
                <w:lang w:val="en-US" w:eastAsia="zh-CN"/>
              </w:rPr>
            </w:pPr>
            <w:r w:rsidRPr="00AF457C">
              <w:rPr>
                <w:iCs/>
                <w:sz w:val="18"/>
                <w:szCs w:val="18"/>
                <w:lang w:val="en-US"/>
              </w:rPr>
              <w:t>Not required for active or passive sensors</w:t>
            </w:r>
          </w:p>
        </w:tc>
        <w:tc>
          <w:tcPr>
            <w:tcW w:w="7830" w:type="dxa"/>
            <w:gridSpan w:val="9"/>
            <w:tcBorders>
              <w:top w:val="nil"/>
              <w:left w:val="double" w:sz="4" w:space="0" w:color="auto"/>
              <w:bottom w:val="single" w:sz="4" w:space="0" w:color="auto"/>
              <w:right w:val="double" w:sz="6" w:space="0" w:color="auto"/>
            </w:tcBorders>
            <w:shd w:val="clear" w:color="auto" w:fill="C0C0C0"/>
            <w:vAlign w:val="center"/>
          </w:tcPr>
          <w:p w14:paraId="546A8755" w14:textId="77777777" w:rsidR="00B82936" w:rsidRPr="00AF457C" w:rsidRDefault="00B82936" w:rsidP="008E5DEE">
            <w:pPr>
              <w:spacing w:before="40" w:after="40"/>
              <w:jc w:val="center"/>
              <w:rPr>
                <w:rFonts w:asciiTheme="majorBidi" w:hAnsiTheme="majorBidi" w:cstheme="majorBidi"/>
                <w:b/>
                <w:bCs/>
                <w:sz w:val="18"/>
                <w:szCs w:val="18"/>
                <w:lang w:val="en-US" w:eastAsia="zh-CN"/>
              </w:rPr>
            </w:pPr>
          </w:p>
        </w:tc>
        <w:tc>
          <w:tcPr>
            <w:tcW w:w="967" w:type="dxa"/>
            <w:tcBorders>
              <w:top w:val="nil"/>
              <w:left w:val="double" w:sz="6" w:space="0" w:color="auto"/>
              <w:bottom w:val="single" w:sz="4" w:space="0" w:color="auto"/>
              <w:right w:val="double" w:sz="6" w:space="0" w:color="auto"/>
            </w:tcBorders>
            <w:hideMark/>
          </w:tcPr>
          <w:p w14:paraId="15D69FB3"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C.7</w:t>
            </w:r>
          </w:p>
        </w:tc>
        <w:tc>
          <w:tcPr>
            <w:tcW w:w="600" w:type="dxa"/>
            <w:tcBorders>
              <w:top w:val="nil"/>
              <w:left w:val="double" w:sz="6" w:space="0" w:color="auto"/>
              <w:bottom w:val="single" w:sz="4" w:space="0" w:color="auto"/>
              <w:right w:val="single" w:sz="12" w:space="0" w:color="auto"/>
            </w:tcBorders>
            <w:shd w:val="clear" w:color="auto" w:fill="C0C0C0"/>
            <w:vAlign w:val="center"/>
            <w:hideMark/>
          </w:tcPr>
          <w:p w14:paraId="65B94501"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B82936" w:rsidRPr="00AF457C" w14:paraId="3567E264" w14:textId="77777777" w:rsidTr="00EC1F18">
        <w:trPr>
          <w:cantSplit/>
          <w:jc w:val="center"/>
        </w:trPr>
        <w:tc>
          <w:tcPr>
            <w:tcW w:w="1180" w:type="dxa"/>
            <w:tcBorders>
              <w:top w:val="single" w:sz="4" w:space="0" w:color="auto"/>
              <w:left w:val="single" w:sz="12" w:space="0" w:color="auto"/>
              <w:bottom w:val="single" w:sz="4" w:space="0" w:color="000000"/>
              <w:right w:val="double" w:sz="6" w:space="0" w:color="auto"/>
            </w:tcBorders>
          </w:tcPr>
          <w:p w14:paraId="0351AEB9"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lastRenderedPageBreak/>
              <w:t>C.7.a</w:t>
            </w:r>
          </w:p>
        </w:tc>
        <w:tc>
          <w:tcPr>
            <w:tcW w:w="7802" w:type="dxa"/>
            <w:tcBorders>
              <w:top w:val="single" w:sz="4" w:space="0" w:color="auto"/>
              <w:left w:val="nil"/>
              <w:bottom w:val="single" w:sz="4" w:space="0" w:color="auto"/>
              <w:right w:val="double" w:sz="4" w:space="0" w:color="auto"/>
            </w:tcBorders>
          </w:tcPr>
          <w:p w14:paraId="6FA8A6F3" w14:textId="77777777" w:rsidR="00B82936" w:rsidRPr="00AF457C" w:rsidRDefault="00B82936" w:rsidP="008E5DEE">
            <w:pPr>
              <w:spacing w:before="40" w:after="40"/>
              <w:ind w:left="170"/>
              <w:rPr>
                <w:sz w:val="18"/>
                <w:szCs w:val="18"/>
              </w:rPr>
            </w:pPr>
            <w:r w:rsidRPr="00AF457C">
              <w:rPr>
                <w:sz w:val="18"/>
                <w:szCs w:val="18"/>
              </w:rPr>
              <w:t>the necessary bandwidth and the class of emission: for each carrier</w:t>
            </w:r>
          </w:p>
          <w:p w14:paraId="3419BDE1" w14:textId="77777777" w:rsidR="00B82936" w:rsidRPr="00AF457C" w:rsidRDefault="00B82936" w:rsidP="008E5DEE">
            <w:pPr>
              <w:spacing w:before="40" w:after="40"/>
              <w:ind w:left="340"/>
              <w:rPr>
                <w:sz w:val="18"/>
                <w:szCs w:val="18"/>
                <w:lang w:eastAsia="zh-CN"/>
              </w:rPr>
            </w:pPr>
            <w:r w:rsidRPr="00AF457C">
              <w:rPr>
                <w:sz w:val="18"/>
                <w:szCs w:val="18"/>
              </w:rPr>
              <w:t>In the case of Appendix </w:t>
            </w:r>
            <w:r w:rsidRPr="00AF457C">
              <w:rPr>
                <w:rStyle w:val="Appref"/>
                <w:sz w:val="18"/>
                <w:szCs w:val="18"/>
              </w:rPr>
              <w:t>30B</w:t>
            </w:r>
            <w:r w:rsidRPr="00AF457C">
              <w:rPr>
                <w:sz w:val="18"/>
                <w:szCs w:val="18"/>
              </w:rPr>
              <w:t>, required only for notification under Article </w:t>
            </w:r>
            <w:r w:rsidRPr="00AF457C">
              <w:rPr>
                <w:b/>
                <w:bCs/>
                <w:sz w:val="18"/>
                <w:szCs w:val="18"/>
              </w:rPr>
              <w:t>8</w:t>
            </w:r>
            <w:r w:rsidRPr="00AF457C">
              <w:rPr>
                <w:sz w:val="18"/>
                <w:szCs w:val="18"/>
              </w:rPr>
              <w:t xml:space="preserve"> (including simultaneous submissions for entry into the List under § 6.17 and notification under § 8.1)</w:t>
            </w:r>
          </w:p>
          <w:p w14:paraId="42CECAB8" w14:textId="77777777" w:rsidR="00010B51" w:rsidRPr="00AF457C" w:rsidRDefault="00B82936" w:rsidP="00010B51">
            <w:pPr>
              <w:spacing w:before="40" w:after="40"/>
              <w:ind w:left="340"/>
              <w:rPr>
                <w:ins w:id="161" w:author="PVT" w:date="2023-06-04T17:12:00Z"/>
                <w:rStyle w:val="Appref"/>
                <w:sz w:val="18"/>
                <w:szCs w:val="18"/>
              </w:rPr>
            </w:pPr>
            <w:r w:rsidRPr="00AF457C">
              <w:rPr>
                <w:i/>
                <w:iCs/>
                <w:sz w:val="18"/>
                <w:szCs w:val="18"/>
              </w:rPr>
              <w:t>Note</w:t>
            </w:r>
            <w:r w:rsidRPr="00AF457C">
              <w:rPr>
                <w:sz w:val="18"/>
                <w:szCs w:val="18"/>
              </w:rPr>
              <w:t xml:space="preserve"> – For simultaneous submissions, the Bureau will use predefined values for the necessary bandwidth when examining the notice under § 6.17 of Article 6 of Appendix </w:t>
            </w:r>
            <w:r w:rsidRPr="00AF457C">
              <w:rPr>
                <w:rStyle w:val="Appref"/>
                <w:b/>
                <w:bCs/>
                <w:sz w:val="18"/>
                <w:szCs w:val="18"/>
              </w:rPr>
              <w:t>30B</w:t>
            </w:r>
          </w:p>
          <w:p w14:paraId="1555952E" w14:textId="77777777" w:rsidR="00C549B6" w:rsidRPr="00AF457C" w:rsidRDefault="00010B51" w:rsidP="00C549B6">
            <w:pPr>
              <w:spacing w:before="40" w:after="40"/>
              <w:ind w:left="340"/>
              <w:rPr>
                <w:ins w:id="162" w:author="Author" w:date="2023-07-10T17:18:00Z"/>
                <w:b/>
                <w:bCs/>
                <w:sz w:val="18"/>
                <w:szCs w:val="18"/>
              </w:rPr>
            </w:pPr>
            <w:ins w:id="163" w:author="Author" w:date="2023-07-10T17:18:00Z">
              <w:r w:rsidRPr="00AF457C">
                <w:rPr>
                  <w:sz w:val="18"/>
                  <w:szCs w:val="18"/>
                </w:rPr>
                <w:t xml:space="preserve">In the case of Appendix </w:t>
              </w:r>
              <w:r w:rsidRPr="00AF457C">
                <w:rPr>
                  <w:b/>
                  <w:bCs/>
                  <w:sz w:val="18"/>
                  <w:szCs w:val="18"/>
                </w:rPr>
                <w:t>30B</w:t>
              </w:r>
              <w:r w:rsidRPr="00AF457C">
                <w:rPr>
                  <w:sz w:val="18"/>
                  <w:szCs w:val="18"/>
                </w:rPr>
                <w:t xml:space="preserve"> ESIM, required only for notification under Section B of Part 1 to Annex 1 of Draft New Resolution </w:t>
              </w:r>
              <w:r w:rsidRPr="00AF457C">
                <w:rPr>
                  <w:b/>
                  <w:bCs/>
                  <w:sz w:val="18"/>
                  <w:szCs w:val="18"/>
                </w:rPr>
                <w:t>[EUR-A115-ESIM-13GHZ] (WRC-23)</w:t>
              </w:r>
              <w:r w:rsidRPr="00AF457C">
                <w:rPr>
                  <w:sz w:val="18"/>
                  <w:szCs w:val="18"/>
                </w:rPr>
                <w:t xml:space="preserve"> (including simultaneous submissions for entry in the Appendix </w:t>
              </w:r>
              <w:r w:rsidRPr="00AF457C">
                <w:rPr>
                  <w:b/>
                  <w:bCs/>
                  <w:sz w:val="18"/>
                  <w:szCs w:val="18"/>
                </w:rPr>
                <w:t>30B</w:t>
              </w:r>
              <w:r w:rsidRPr="00AF457C">
                <w:rPr>
                  <w:sz w:val="18"/>
                  <w:szCs w:val="18"/>
                </w:rPr>
                <w:t xml:space="preserve"> ESIM List and notification under Section A and Section B, respectively, of Part 1 to Annex 1 of Draft New Resolution </w:t>
              </w:r>
              <w:r w:rsidRPr="00AF457C">
                <w:rPr>
                  <w:b/>
                  <w:bCs/>
                  <w:sz w:val="18"/>
                  <w:szCs w:val="18"/>
                </w:rPr>
                <w:t>[EUR-A115-ESIM-13GHZ] (WRC-23)</w:t>
              </w:r>
            </w:ins>
          </w:p>
          <w:p w14:paraId="5A96260C" w14:textId="0F48D045" w:rsidR="00B82936" w:rsidRPr="00AF457C" w:rsidRDefault="00C549B6" w:rsidP="00C549B6">
            <w:pPr>
              <w:spacing w:before="40" w:after="40"/>
              <w:ind w:left="340"/>
              <w:rPr>
                <w:sz w:val="18"/>
                <w:szCs w:val="18"/>
                <w:lang w:val="en-US"/>
              </w:rPr>
            </w:pPr>
            <w:ins w:id="164" w:author="Author" w:date="2023-07-10T17:18:00Z">
              <w:r w:rsidRPr="00AF457C">
                <w:rPr>
                  <w:i/>
                  <w:iCs/>
                  <w:sz w:val="18"/>
                  <w:szCs w:val="18"/>
                </w:rPr>
                <w:t>Note</w:t>
              </w:r>
              <w:r w:rsidRPr="00AF457C">
                <w:rPr>
                  <w:sz w:val="18"/>
                  <w:szCs w:val="18"/>
                </w:rPr>
                <w:t xml:space="preserve"> – For simultaneous submissions, the Bureau will use predefined values for the necessary bandwidth when examining the notice under Annex 1 (except Section B) of Draft New Resolution </w:t>
              </w:r>
              <w:r w:rsidRPr="00AF457C">
                <w:rPr>
                  <w:b/>
                  <w:bCs/>
                  <w:sz w:val="18"/>
                  <w:szCs w:val="18"/>
                </w:rPr>
                <w:t>[EUR-A115-ESIM-13GHZ] (WRC-23)</w:t>
              </w:r>
            </w:ins>
          </w:p>
        </w:tc>
        <w:tc>
          <w:tcPr>
            <w:tcW w:w="795" w:type="dxa"/>
            <w:tcBorders>
              <w:top w:val="single" w:sz="4" w:space="0" w:color="auto"/>
              <w:left w:val="double" w:sz="4" w:space="0" w:color="auto"/>
              <w:bottom w:val="single" w:sz="4" w:space="0" w:color="000000"/>
              <w:right w:val="single" w:sz="4" w:space="0" w:color="auto"/>
            </w:tcBorders>
            <w:vAlign w:val="center"/>
          </w:tcPr>
          <w:p w14:paraId="4D3E74DF"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2" w:type="dxa"/>
            <w:tcBorders>
              <w:top w:val="single" w:sz="4" w:space="0" w:color="auto"/>
              <w:left w:val="single" w:sz="4" w:space="0" w:color="auto"/>
              <w:bottom w:val="single" w:sz="4" w:space="0" w:color="000000"/>
              <w:right w:val="single" w:sz="4" w:space="0" w:color="auto"/>
            </w:tcBorders>
            <w:vAlign w:val="center"/>
          </w:tcPr>
          <w:p w14:paraId="70167908"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1" w:type="dxa"/>
            <w:tcBorders>
              <w:top w:val="single" w:sz="4" w:space="0" w:color="auto"/>
              <w:left w:val="single" w:sz="4" w:space="0" w:color="auto"/>
              <w:bottom w:val="single" w:sz="4" w:space="0" w:color="000000"/>
              <w:right w:val="single" w:sz="4" w:space="0" w:color="auto"/>
            </w:tcBorders>
            <w:vAlign w:val="center"/>
          </w:tcPr>
          <w:p w14:paraId="292E28EF"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7" w:type="dxa"/>
            <w:tcBorders>
              <w:top w:val="single" w:sz="4" w:space="0" w:color="auto"/>
              <w:left w:val="single" w:sz="4" w:space="0" w:color="auto"/>
              <w:bottom w:val="single" w:sz="4" w:space="0" w:color="000000"/>
              <w:right w:val="single" w:sz="4" w:space="0" w:color="auto"/>
            </w:tcBorders>
            <w:vAlign w:val="center"/>
          </w:tcPr>
          <w:p w14:paraId="6AE52A92"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8" w:type="dxa"/>
            <w:tcBorders>
              <w:top w:val="single" w:sz="4" w:space="0" w:color="auto"/>
              <w:left w:val="single" w:sz="4" w:space="0" w:color="auto"/>
              <w:bottom w:val="single" w:sz="4" w:space="0" w:color="000000"/>
              <w:right w:val="single" w:sz="4" w:space="0" w:color="auto"/>
            </w:tcBorders>
            <w:vAlign w:val="center"/>
          </w:tcPr>
          <w:p w14:paraId="749F0365"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95" w:type="dxa"/>
            <w:tcBorders>
              <w:top w:val="single" w:sz="4" w:space="0" w:color="auto"/>
              <w:left w:val="single" w:sz="4" w:space="0" w:color="auto"/>
              <w:bottom w:val="single" w:sz="4" w:space="0" w:color="000000"/>
              <w:right w:val="single" w:sz="4" w:space="0" w:color="auto"/>
            </w:tcBorders>
            <w:vAlign w:val="center"/>
          </w:tcPr>
          <w:p w14:paraId="13522A50"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8" w:type="dxa"/>
            <w:tcBorders>
              <w:top w:val="single" w:sz="4" w:space="0" w:color="auto"/>
              <w:left w:val="single" w:sz="4" w:space="0" w:color="auto"/>
              <w:bottom w:val="single" w:sz="4" w:space="0" w:color="000000"/>
              <w:right w:val="single" w:sz="4" w:space="0" w:color="auto"/>
            </w:tcBorders>
            <w:vAlign w:val="center"/>
          </w:tcPr>
          <w:p w14:paraId="522DF2D6"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869" w:type="dxa"/>
            <w:tcBorders>
              <w:top w:val="single" w:sz="4" w:space="0" w:color="auto"/>
              <w:left w:val="single" w:sz="4" w:space="0" w:color="auto"/>
              <w:bottom w:val="single" w:sz="4" w:space="0" w:color="000000"/>
              <w:right w:val="single" w:sz="4" w:space="0" w:color="auto"/>
            </w:tcBorders>
            <w:vAlign w:val="center"/>
          </w:tcPr>
          <w:p w14:paraId="47C9E94A"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1425" w:type="dxa"/>
            <w:tcBorders>
              <w:top w:val="single" w:sz="4" w:space="0" w:color="auto"/>
              <w:left w:val="single" w:sz="4" w:space="0" w:color="auto"/>
              <w:bottom w:val="single" w:sz="4" w:space="0" w:color="000000"/>
              <w:right w:val="double" w:sz="6" w:space="0" w:color="auto"/>
            </w:tcBorders>
            <w:vAlign w:val="center"/>
          </w:tcPr>
          <w:p w14:paraId="280784CA"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967" w:type="dxa"/>
            <w:tcBorders>
              <w:top w:val="single" w:sz="4" w:space="0" w:color="auto"/>
              <w:left w:val="double" w:sz="6" w:space="0" w:color="auto"/>
              <w:bottom w:val="single" w:sz="4" w:space="0" w:color="000000"/>
              <w:right w:val="double" w:sz="6" w:space="0" w:color="auto"/>
            </w:tcBorders>
          </w:tcPr>
          <w:p w14:paraId="437E091B"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C.7.a</w:t>
            </w:r>
          </w:p>
        </w:tc>
        <w:tc>
          <w:tcPr>
            <w:tcW w:w="600" w:type="dxa"/>
            <w:tcBorders>
              <w:top w:val="single" w:sz="4" w:space="0" w:color="auto"/>
              <w:left w:val="double" w:sz="6" w:space="0" w:color="auto"/>
              <w:bottom w:val="single" w:sz="4" w:space="0" w:color="000000"/>
              <w:right w:val="single" w:sz="12" w:space="0" w:color="auto"/>
            </w:tcBorders>
            <w:vAlign w:val="center"/>
          </w:tcPr>
          <w:p w14:paraId="553034D6"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r>
      <w:tr w:rsidR="00B82936" w:rsidRPr="00AF457C" w14:paraId="292439ED" w14:textId="77777777" w:rsidTr="00EC1F18">
        <w:trPr>
          <w:cantSplit/>
          <w:jc w:val="center"/>
        </w:trPr>
        <w:tc>
          <w:tcPr>
            <w:tcW w:w="1180" w:type="dxa"/>
            <w:tcBorders>
              <w:top w:val="single" w:sz="4" w:space="0" w:color="auto"/>
              <w:left w:val="single" w:sz="12" w:space="0" w:color="auto"/>
              <w:bottom w:val="single" w:sz="4" w:space="0" w:color="000000"/>
              <w:right w:val="double" w:sz="6" w:space="0" w:color="auto"/>
            </w:tcBorders>
          </w:tcPr>
          <w:p w14:paraId="6D64D856"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eastAsia="zh-CN"/>
              </w:rPr>
            </w:pPr>
            <w:r w:rsidRPr="00AF457C">
              <w:rPr>
                <w:rFonts w:asciiTheme="majorBidi" w:hAnsiTheme="majorBidi" w:cstheme="majorBidi"/>
                <w:sz w:val="18"/>
                <w:szCs w:val="18"/>
                <w:lang w:eastAsia="zh-CN"/>
              </w:rPr>
              <w:t>C.7.b</w:t>
            </w:r>
          </w:p>
        </w:tc>
        <w:tc>
          <w:tcPr>
            <w:tcW w:w="7802" w:type="dxa"/>
            <w:tcBorders>
              <w:top w:val="single" w:sz="4" w:space="0" w:color="auto"/>
              <w:left w:val="nil"/>
              <w:bottom w:val="single" w:sz="4" w:space="0" w:color="auto"/>
              <w:right w:val="double" w:sz="4" w:space="0" w:color="auto"/>
            </w:tcBorders>
          </w:tcPr>
          <w:p w14:paraId="50CC5C6B" w14:textId="77777777" w:rsidR="00B82936" w:rsidRPr="00AF457C" w:rsidRDefault="00B82936" w:rsidP="008E5DEE">
            <w:pPr>
              <w:spacing w:before="40" w:after="40"/>
              <w:ind w:left="170"/>
              <w:rPr>
                <w:sz w:val="18"/>
                <w:szCs w:val="18"/>
              </w:rPr>
            </w:pPr>
            <w:r w:rsidRPr="00AF457C">
              <w:rPr>
                <w:sz w:val="18"/>
                <w:szCs w:val="18"/>
              </w:rPr>
              <w:t>the carrier frequency or frequencies of the emission(s)</w:t>
            </w:r>
          </w:p>
        </w:tc>
        <w:tc>
          <w:tcPr>
            <w:tcW w:w="795" w:type="dxa"/>
            <w:tcBorders>
              <w:top w:val="single" w:sz="4" w:space="0" w:color="auto"/>
              <w:left w:val="double" w:sz="4" w:space="0" w:color="auto"/>
              <w:bottom w:val="single" w:sz="4" w:space="0" w:color="000000"/>
              <w:right w:val="single" w:sz="4" w:space="0" w:color="auto"/>
            </w:tcBorders>
            <w:vAlign w:val="center"/>
          </w:tcPr>
          <w:p w14:paraId="4B025468"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single" w:sz="4" w:space="0" w:color="auto"/>
              <w:left w:val="single" w:sz="4" w:space="0" w:color="auto"/>
              <w:bottom w:val="single" w:sz="4" w:space="0" w:color="000000"/>
              <w:right w:val="single" w:sz="4" w:space="0" w:color="auto"/>
            </w:tcBorders>
            <w:vAlign w:val="center"/>
          </w:tcPr>
          <w:p w14:paraId="336CE3F6"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single" w:sz="4" w:space="0" w:color="auto"/>
              <w:left w:val="single" w:sz="4" w:space="0" w:color="auto"/>
              <w:bottom w:val="single" w:sz="4" w:space="0" w:color="000000"/>
              <w:right w:val="single" w:sz="4" w:space="0" w:color="auto"/>
            </w:tcBorders>
            <w:vAlign w:val="center"/>
          </w:tcPr>
          <w:p w14:paraId="73722776"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X</w:t>
            </w:r>
          </w:p>
        </w:tc>
        <w:tc>
          <w:tcPr>
            <w:tcW w:w="787" w:type="dxa"/>
            <w:tcBorders>
              <w:top w:val="single" w:sz="4" w:space="0" w:color="auto"/>
              <w:left w:val="single" w:sz="4" w:space="0" w:color="auto"/>
              <w:bottom w:val="single" w:sz="4" w:space="0" w:color="000000"/>
              <w:right w:val="single" w:sz="4" w:space="0" w:color="auto"/>
            </w:tcBorders>
            <w:vAlign w:val="center"/>
          </w:tcPr>
          <w:p w14:paraId="7D60C490"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C</w:t>
            </w:r>
          </w:p>
        </w:tc>
        <w:tc>
          <w:tcPr>
            <w:tcW w:w="788" w:type="dxa"/>
            <w:tcBorders>
              <w:top w:val="single" w:sz="4" w:space="0" w:color="auto"/>
              <w:left w:val="single" w:sz="4" w:space="0" w:color="auto"/>
              <w:bottom w:val="single" w:sz="4" w:space="0" w:color="000000"/>
              <w:right w:val="single" w:sz="4" w:space="0" w:color="auto"/>
            </w:tcBorders>
            <w:vAlign w:val="center"/>
          </w:tcPr>
          <w:p w14:paraId="0461BB55"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C</w:t>
            </w:r>
          </w:p>
        </w:tc>
        <w:tc>
          <w:tcPr>
            <w:tcW w:w="795" w:type="dxa"/>
            <w:tcBorders>
              <w:top w:val="single" w:sz="4" w:space="0" w:color="auto"/>
              <w:left w:val="single" w:sz="4" w:space="0" w:color="auto"/>
              <w:bottom w:val="single" w:sz="4" w:space="0" w:color="000000"/>
              <w:right w:val="single" w:sz="4" w:space="0" w:color="auto"/>
            </w:tcBorders>
            <w:vAlign w:val="center"/>
          </w:tcPr>
          <w:p w14:paraId="345C5876"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C</w:t>
            </w:r>
          </w:p>
        </w:tc>
        <w:tc>
          <w:tcPr>
            <w:tcW w:w="788" w:type="dxa"/>
            <w:tcBorders>
              <w:top w:val="single" w:sz="4" w:space="0" w:color="auto"/>
              <w:left w:val="single" w:sz="4" w:space="0" w:color="auto"/>
              <w:bottom w:val="single" w:sz="4" w:space="0" w:color="000000"/>
              <w:right w:val="single" w:sz="4" w:space="0" w:color="auto"/>
            </w:tcBorders>
            <w:vAlign w:val="center"/>
          </w:tcPr>
          <w:p w14:paraId="55BA83A1"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869" w:type="dxa"/>
            <w:tcBorders>
              <w:top w:val="single" w:sz="4" w:space="0" w:color="auto"/>
              <w:left w:val="single" w:sz="4" w:space="0" w:color="auto"/>
              <w:bottom w:val="single" w:sz="4" w:space="0" w:color="000000"/>
              <w:right w:val="single" w:sz="4" w:space="0" w:color="auto"/>
            </w:tcBorders>
            <w:vAlign w:val="center"/>
          </w:tcPr>
          <w:p w14:paraId="6F588C61"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1425" w:type="dxa"/>
            <w:tcBorders>
              <w:top w:val="single" w:sz="4" w:space="0" w:color="auto"/>
              <w:left w:val="single" w:sz="4" w:space="0" w:color="auto"/>
              <w:bottom w:val="single" w:sz="4" w:space="0" w:color="000000"/>
              <w:right w:val="double" w:sz="6" w:space="0" w:color="auto"/>
            </w:tcBorders>
            <w:vAlign w:val="center"/>
          </w:tcPr>
          <w:p w14:paraId="330E5DB9"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967" w:type="dxa"/>
            <w:tcBorders>
              <w:top w:val="single" w:sz="4" w:space="0" w:color="auto"/>
              <w:left w:val="double" w:sz="6" w:space="0" w:color="auto"/>
              <w:bottom w:val="single" w:sz="4" w:space="0" w:color="000000"/>
              <w:right w:val="double" w:sz="6" w:space="0" w:color="auto"/>
            </w:tcBorders>
          </w:tcPr>
          <w:p w14:paraId="492E5F0B"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eastAsia="zh-CN"/>
              </w:rPr>
            </w:pPr>
            <w:r w:rsidRPr="00AF457C">
              <w:rPr>
                <w:rFonts w:asciiTheme="majorBidi" w:hAnsiTheme="majorBidi" w:cstheme="majorBidi"/>
                <w:sz w:val="18"/>
                <w:szCs w:val="18"/>
                <w:lang w:eastAsia="zh-CN"/>
              </w:rPr>
              <w:t>C.7.b</w:t>
            </w:r>
          </w:p>
        </w:tc>
        <w:tc>
          <w:tcPr>
            <w:tcW w:w="600" w:type="dxa"/>
            <w:tcBorders>
              <w:top w:val="single" w:sz="4" w:space="0" w:color="auto"/>
              <w:left w:val="double" w:sz="6" w:space="0" w:color="auto"/>
              <w:bottom w:val="single" w:sz="4" w:space="0" w:color="000000"/>
              <w:right w:val="single" w:sz="12" w:space="0" w:color="auto"/>
            </w:tcBorders>
            <w:vAlign w:val="center"/>
          </w:tcPr>
          <w:p w14:paraId="130104DC"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B82936" w:rsidRPr="00AF457C" w14:paraId="2D23F2A4" w14:textId="77777777" w:rsidTr="00EC1F18">
        <w:trPr>
          <w:cantSplit/>
          <w:jc w:val="center"/>
        </w:trPr>
        <w:tc>
          <w:tcPr>
            <w:tcW w:w="1180" w:type="dxa"/>
            <w:tcBorders>
              <w:top w:val="nil"/>
              <w:left w:val="single" w:sz="12" w:space="0" w:color="auto"/>
              <w:bottom w:val="single" w:sz="4" w:space="0" w:color="auto"/>
              <w:right w:val="double" w:sz="6" w:space="0" w:color="auto"/>
            </w:tcBorders>
          </w:tcPr>
          <w:p w14:paraId="57D52175"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C.8</w:t>
            </w:r>
          </w:p>
        </w:tc>
        <w:tc>
          <w:tcPr>
            <w:tcW w:w="7802" w:type="dxa"/>
            <w:tcBorders>
              <w:top w:val="single" w:sz="4" w:space="0" w:color="auto"/>
              <w:left w:val="nil"/>
              <w:bottom w:val="single" w:sz="4" w:space="0" w:color="auto"/>
              <w:right w:val="double" w:sz="4" w:space="0" w:color="auto"/>
            </w:tcBorders>
            <w:shd w:val="clear" w:color="auto" w:fill="FFFFFF"/>
          </w:tcPr>
          <w:p w14:paraId="26717C0B" w14:textId="77777777" w:rsidR="00B82936" w:rsidRPr="00AF457C" w:rsidRDefault="00B82936" w:rsidP="008E5DEE">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POWER CHARACTERISTICS OF THE TRANSMISSION</w:t>
            </w:r>
          </w:p>
          <w:p w14:paraId="6AB0731B" w14:textId="77777777" w:rsidR="00B82936" w:rsidRPr="00AF457C" w:rsidRDefault="00B82936" w:rsidP="008E5DEE">
            <w:pPr>
              <w:spacing w:before="40" w:after="40"/>
              <w:ind w:left="340"/>
              <w:rPr>
                <w:rFonts w:asciiTheme="majorBidi" w:hAnsiTheme="majorBidi" w:cstheme="majorBidi"/>
                <w:b/>
                <w:bCs/>
                <w:i/>
                <w:sz w:val="18"/>
                <w:szCs w:val="18"/>
                <w:lang w:val="en-US" w:eastAsia="zh-CN"/>
              </w:rPr>
            </w:pPr>
            <w:r w:rsidRPr="00AF457C">
              <w:rPr>
                <w:i/>
                <w:iCs/>
                <w:sz w:val="18"/>
                <w:szCs w:val="18"/>
              </w:rPr>
              <w:t>Not required for passive sensors</w:t>
            </w:r>
          </w:p>
        </w:tc>
        <w:tc>
          <w:tcPr>
            <w:tcW w:w="7830" w:type="dxa"/>
            <w:gridSpan w:val="9"/>
            <w:tcBorders>
              <w:top w:val="nil"/>
              <w:left w:val="double" w:sz="4" w:space="0" w:color="auto"/>
              <w:bottom w:val="single" w:sz="4" w:space="0" w:color="auto"/>
              <w:right w:val="double" w:sz="6" w:space="0" w:color="auto"/>
            </w:tcBorders>
            <w:shd w:val="clear" w:color="auto" w:fill="C0C0C0"/>
            <w:vAlign w:val="center"/>
          </w:tcPr>
          <w:p w14:paraId="0E3CCD18" w14:textId="77777777" w:rsidR="00B82936" w:rsidRPr="00AF457C" w:rsidRDefault="00B82936" w:rsidP="008E5DEE">
            <w:pPr>
              <w:spacing w:before="40" w:after="40"/>
              <w:jc w:val="center"/>
              <w:rPr>
                <w:rFonts w:asciiTheme="majorBidi" w:hAnsiTheme="majorBidi" w:cstheme="majorBidi"/>
                <w:b/>
                <w:bCs/>
                <w:sz w:val="18"/>
                <w:szCs w:val="18"/>
                <w:lang w:val="en-US" w:eastAsia="zh-CN"/>
              </w:rPr>
            </w:pPr>
          </w:p>
        </w:tc>
        <w:tc>
          <w:tcPr>
            <w:tcW w:w="967" w:type="dxa"/>
            <w:tcBorders>
              <w:top w:val="nil"/>
              <w:left w:val="double" w:sz="6" w:space="0" w:color="auto"/>
              <w:bottom w:val="single" w:sz="4" w:space="0" w:color="auto"/>
              <w:right w:val="double" w:sz="6" w:space="0" w:color="auto"/>
            </w:tcBorders>
          </w:tcPr>
          <w:p w14:paraId="4D94D5FA" w14:textId="77777777" w:rsidR="00B82936" w:rsidRPr="00AF457C" w:rsidRDefault="00B82936" w:rsidP="008E5DEE">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C.8</w:t>
            </w:r>
          </w:p>
        </w:tc>
        <w:tc>
          <w:tcPr>
            <w:tcW w:w="600" w:type="dxa"/>
            <w:tcBorders>
              <w:top w:val="nil"/>
              <w:left w:val="double" w:sz="6" w:space="0" w:color="auto"/>
              <w:bottom w:val="single" w:sz="4" w:space="0" w:color="auto"/>
              <w:right w:val="single" w:sz="12" w:space="0" w:color="auto"/>
            </w:tcBorders>
            <w:shd w:val="clear" w:color="auto" w:fill="C0C0C0"/>
            <w:vAlign w:val="center"/>
          </w:tcPr>
          <w:p w14:paraId="61E1C3DD"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B82936" w:rsidRPr="00AF457C" w14:paraId="477718D5" w14:textId="77777777" w:rsidTr="00EC1F18">
        <w:trPr>
          <w:cantSplit/>
          <w:jc w:val="center"/>
        </w:trPr>
        <w:tc>
          <w:tcPr>
            <w:tcW w:w="1180" w:type="dxa"/>
            <w:tcBorders>
              <w:top w:val="single" w:sz="4" w:space="0" w:color="auto"/>
              <w:left w:val="single" w:sz="12" w:space="0" w:color="auto"/>
              <w:bottom w:val="single" w:sz="4" w:space="0" w:color="000000"/>
              <w:right w:val="double" w:sz="6" w:space="0" w:color="auto"/>
            </w:tcBorders>
          </w:tcPr>
          <w:p w14:paraId="572052FF"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eastAsia="zh-CN"/>
              </w:rPr>
            </w:pPr>
            <w:r w:rsidRPr="00AF457C">
              <w:rPr>
                <w:rFonts w:asciiTheme="majorBidi" w:hAnsiTheme="majorBidi" w:cstheme="majorBidi"/>
                <w:sz w:val="18"/>
                <w:szCs w:val="18"/>
                <w:lang w:eastAsia="zh-CN"/>
              </w:rPr>
              <w:t>C.8.a</w:t>
            </w:r>
          </w:p>
        </w:tc>
        <w:tc>
          <w:tcPr>
            <w:tcW w:w="7802" w:type="dxa"/>
            <w:tcBorders>
              <w:top w:val="single" w:sz="4" w:space="0" w:color="auto"/>
              <w:left w:val="nil"/>
              <w:bottom w:val="nil"/>
              <w:right w:val="double" w:sz="4" w:space="0" w:color="auto"/>
            </w:tcBorders>
          </w:tcPr>
          <w:p w14:paraId="0E1CDD2D" w14:textId="77777777" w:rsidR="00B82936" w:rsidRPr="00AF457C" w:rsidRDefault="00B82936" w:rsidP="008E5DEE">
            <w:pPr>
              <w:tabs>
                <w:tab w:val="clear" w:pos="1134"/>
                <w:tab w:val="clear" w:pos="1871"/>
                <w:tab w:val="clear" w:pos="2268"/>
              </w:tabs>
              <w:overflowPunct/>
              <w:autoSpaceDE/>
              <w:autoSpaceDN/>
              <w:adjustRightInd/>
              <w:spacing w:before="40" w:after="40"/>
              <w:textAlignment w:val="auto"/>
              <w:rPr>
                <w:sz w:val="18"/>
                <w:szCs w:val="18"/>
              </w:rPr>
            </w:pPr>
            <w:r w:rsidRPr="00AF457C">
              <w:rPr>
                <w:rFonts w:asciiTheme="majorBidi" w:hAnsiTheme="majorBidi" w:cstheme="majorBidi"/>
                <w:b/>
                <w:bCs/>
                <w:sz w:val="18"/>
                <w:szCs w:val="18"/>
                <w:lang w:eastAsia="zh-CN"/>
              </w:rPr>
              <w:t>For the case where individual carriers can be identified:</w:t>
            </w:r>
          </w:p>
        </w:tc>
        <w:tc>
          <w:tcPr>
            <w:tcW w:w="795" w:type="dxa"/>
            <w:tcBorders>
              <w:top w:val="single" w:sz="4" w:space="0" w:color="auto"/>
              <w:left w:val="double" w:sz="4" w:space="0" w:color="auto"/>
              <w:bottom w:val="single" w:sz="4" w:space="0" w:color="000000"/>
              <w:right w:val="single" w:sz="4" w:space="0" w:color="auto"/>
            </w:tcBorders>
            <w:vAlign w:val="center"/>
          </w:tcPr>
          <w:p w14:paraId="045DC757"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792" w:type="dxa"/>
            <w:tcBorders>
              <w:top w:val="single" w:sz="4" w:space="0" w:color="auto"/>
              <w:left w:val="single" w:sz="4" w:space="0" w:color="auto"/>
              <w:bottom w:val="single" w:sz="4" w:space="0" w:color="000000"/>
              <w:right w:val="single" w:sz="4" w:space="0" w:color="auto"/>
            </w:tcBorders>
            <w:vAlign w:val="center"/>
          </w:tcPr>
          <w:p w14:paraId="1CB50CBB"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791" w:type="dxa"/>
            <w:tcBorders>
              <w:top w:val="single" w:sz="4" w:space="0" w:color="auto"/>
              <w:left w:val="single" w:sz="4" w:space="0" w:color="auto"/>
              <w:bottom w:val="single" w:sz="4" w:space="0" w:color="000000"/>
              <w:right w:val="single" w:sz="4" w:space="0" w:color="auto"/>
            </w:tcBorders>
            <w:vAlign w:val="center"/>
          </w:tcPr>
          <w:p w14:paraId="68B61748"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787" w:type="dxa"/>
            <w:tcBorders>
              <w:top w:val="single" w:sz="4" w:space="0" w:color="auto"/>
              <w:left w:val="single" w:sz="4" w:space="0" w:color="auto"/>
              <w:bottom w:val="single" w:sz="4" w:space="0" w:color="000000"/>
              <w:right w:val="single" w:sz="4" w:space="0" w:color="auto"/>
            </w:tcBorders>
            <w:vAlign w:val="center"/>
          </w:tcPr>
          <w:p w14:paraId="2CA80B96"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788" w:type="dxa"/>
            <w:tcBorders>
              <w:top w:val="single" w:sz="4" w:space="0" w:color="auto"/>
              <w:left w:val="single" w:sz="4" w:space="0" w:color="auto"/>
              <w:bottom w:val="single" w:sz="4" w:space="0" w:color="000000"/>
              <w:right w:val="single" w:sz="4" w:space="0" w:color="auto"/>
            </w:tcBorders>
            <w:vAlign w:val="center"/>
          </w:tcPr>
          <w:p w14:paraId="45D13895"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795" w:type="dxa"/>
            <w:tcBorders>
              <w:top w:val="single" w:sz="4" w:space="0" w:color="auto"/>
              <w:left w:val="single" w:sz="4" w:space="0" w:color="auto"/>
              <w:bottom w:val="single" w:sz="4" w:space="0" w:color="000000"/>
              <w:right w:val="single" w:sz="4" w:space="0" w:color="auto"/>
            </w:tcBorders>
            <w:vAlign w:val="center"/>
          </w:tcPr>
          <w:p w14:paraId="067483B9"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788" w:type="dxa"/>
            <w:tcBorders>
              <w:top w:val="single" w:sz="4" w:space="0" w:color="auto"/>
              <w:left w:val="single" w:sz="4" w:space="0" w:color="auto"/>
              <w:bottom w:val="single" w:sz="4" w:space="0" w:color="000000"/>
              <w:right w:val="single" w:sz="4" w:space="0" w:color="auto"/>
            </w:tcBorders>
            <w:vAlign w:val="center"/>
          </w:tcPr>
          <w:p w14:paraId="3EEE10A5"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869" w:type="dxa"/>
            <w:tcBorders>
              <w:top w:val="single" w:sz="4" w:space="0" w:color="auto"/>
              <w:left w:val="single" w:sz="4" w:space="0" w:color="auto"/>
              <w:bottom w:val="single" w:sz="4" w:space="0" w:color="000000"/>
              <w:right w:val="single" w:sz="4" w:space="0" w:color="auto"/>
            </w:tcBorders>
            <w:vAlign w:val="center"/>
          </w:tcPr>
          <w:p w14:paraId="4E016BDF"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1425" w:type="dxa"/>
            <w:tcBorders>
              <w:top w:val="single" w:sz="4" w:space="0" w:color="auto"/>
              <w:left w:val="single" w:sz="4" w:space="0" w:color="auto"/>
              <w:bottom w:val="single" w:sz="4" w:space="0" w:color="000000"/>
              <w:right w:val="double" w:sz="6" w:space="0" w:color="auto"/>
            </w:tcBorders>
            <w:vAlign w:val="center"/>
          </w:tcPr>
          <w:p w14:paraId="2794335D"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967" w:type="dxa"/>
            <w:tcBorders>
              <w:top w:val="single" w:sz="4" w:space="0" w:color="auto"/>
              <w:left w:val="double" w:sz="6" w:space="0" w:color="auto"/>
              <w:bottom w:val="single" w:sz="4" w:space="0" w:color="000000"/>
              <w:right w:val="double" w:sz="6" w:space="0" w:color="auto"/>
            </w:tcBorders>
          </w:tcPr>
          <w:p w14:paraId="7B833918"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eastAsia="zh-CN"/>
              </w:rPr>
            </w:pPr>
            <w:r w:rsidRPr="00AF457C">
              <w:rPr>
                <w:rFonts w:asciiTheme="majorBidi" w:hAnsiTheme="majorBidi" w:cstheme="majorBidi"/>
                <w:sz w:val="18"/>
                <w:szCs w:val="18"/>
                <w:lang w:eastAsia="zh-CN"/>
              </w:rPr>
              <w:t>C.8.a</w:t>
            </w:r>
          </w:p>
        </w:tc>
        <w:tc>
          <w:tcPr>
            <w:tcW w:w="600" w:type="dxa"/>
            <w:tcBorders>
              <w:top w:val="single" w:sz="4" w:space="0" w:color="auto"/>
              <w:left w:val="double" w:sz="6" w:space="0" w:color="auto"/>
              <w:bottom w:val="single" w:sz="4" w:space="0" w:color="000000"/>
              <w:right w:val="single" w:sz="12" w:space="0" w:color="auto"/>
            </w:tcBorders>
            <w:vAlign w:val="center"/>
          </w:tcPr>
          <w:p w14:paraId="74324467"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r>
      <w:tr w:rsidR="00B82936" w:rsidRPr="00AF457C" w14:paraId="259C91ED" w14:textId="77777777" w:rsidTr="00EC1F18">
        <w:trPr>
          <w:cantSplit/>
          <w:jc w:val="center"/>
        </w:trPr>
        <w:tc>
          <w:tcPr>
            <w:tcW w:w="1180" w:type="dxa"/>
            <w:tcBorders>
              <w:top w:val="single" w:sz="4" w:space="0" w:color="auto"/>
              <w:left w:val="single" w:sz="12" w:space="0" w:color="auto"/>
              <w:bottom w:val="single" w:sz="4" w:space="0" w:color="000000"/>
              <w:right w:val="double" w:sz="6" w:space="0" w:color="auto"/>
            </w:tcBorders>
          </w:tcPr>
          <w:p w14:paraId="3F006F22"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eastAsia="zh-CN"/>
              </w:rPr>
            </w:pPr>
            <w:r w:rsidRPr="00AF457C">
              <w:rPr>
                <w:rFonts w:asciiTheme="majorBidi" w:hAnsiTheme="majorBidi" w:cstheme="majorBidi"/>
                <w:sz w:val="18"/>
                <w:szCs w:val="18"/>
                <w:lang w:eastAsia="zh-CN"/>
              </w:rPr>
              <w:t>C.8.a.1</w:t>
            </w:r>
          </w:p>
        </w:tc>
        <w:tc>
          <w:tcPr>
            <w:tcW w:w="7802" w:type="dxa"/>
            <w:tcBorders>
              <w:top w:val="single" w:sz="4" w:space="0" w:color="auto"/>
              <w:left w:val="nil"/>
              <w:bottom w:val="nil"/>
              <w:right w:val="double" w:sz="4" w:space="0" w:color="auto"/>
            </w:tcBorders>
          </w:tcPr>
          <w:p w14:paraId="0EB43755" w14:textId="77777777" w:rsidR="00B82936" w:rsidRPr="00AF457C" w:rsidRDefault="00B82936" w:rsidP="008E5DEE">
            <w:pPr>
              <w:spacing w:before="40" w:after="40"/>
              <w:ind w:left="170"/>
              <w:rPr>
                <w:sz w:val="18"/>
                <w:szCs w:val="18"/>
              </w:rPr>
            </w:pPr>
            <w:r w:rsidRPr="00AF457C">
              <w:rPr>
                <w:sz w:val="18"/>
                <w:szCs w:val="18"/>
              </w:rPr>
              <w:t>the maximum value of the peak envelope power, in dBW, supplied to the input of the antenna for each carrier type</w:t>
            </w:r>
          </w:p>
          <w:p w14:paraId="32BB7266" w14:textId="77777777" w:rsidR="00B82936" w:rsidRPr="00AF457C" w:rsidRDefault="00B82936" w:rsidP="008E5DEE">
            <w:pPr>
              <w:spacing w:before="40" w:after="40"/>
              <w:ind w:left="340"/>
              <w:rPr>
                <w:sz w:val="18"/>
                <w:szCs w:val="18"/>
              </w:rPr>
            </w:pPr>
            <w:r w:rsidRPr="00AF457C">
              <w:rPr>
                <w:sz w:val="18"/>
                <w:szCs w:val="18"/>
              </w:rPr>
              <w:t xml:space="preserve">Required if </w:t>
            </w:r>
            <w:r w:rsidRPr="00AF457C">
              <w:rPr>
                <w:sz w:val="18"/>
                <w:szCs w:val="18"/>
                <w:lang w:val="en-US"/>
              </w:rPr>
              <w:t>neither</w:t>
            </w:r>
            <w:r w:rsidRPr="00AF457C">
              <w:rPr>
                <w:sz w:val="18"/>
                <w:szCs w:val="18"/>
              </w:rPr>
              <w:t xml:space="preserve"> C.8.b.1 nor C.8.b.3.a is provided</w:t>
            </w:r>
          </w:p>
        </w:tc>
        <w:tc>
          <w:tcPr>
            <w:tcW w:w="795" w:type="dxa"/>
            <w:tcBorders>
              <w:top w:val="single" w:sz="4" w:space="0" w:color="auto"/>
              <w:left w:val="double" w:sz="4" w:space="0" w:color="auto"/>
              <w:bottom w:val="single" w:sz="4" w:space="0" w:color="000000"/>
              <w:right w:val="single" w:sz="4" w:space="0" w:color="auto"/>
            </w:tcBorders>
            <w:vAlign w:val="center"/>
          </w:tcPr>
          <w:p w14:paraId="5C208793"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792" w:type="dxa"/>
            <w:tcBorders>
              <w:top w:val="single" w:sz="4" w:space="0" w:color="auto"/>
              <w:left w:val="single" w:sz="4" w:space="0" w:color="auto"/>
              <w:bottom w:val="single" w:sz="4" w:space="0" w:color="000000"/>
              <w:right w:val="single" w:sz="4" w:space="0" w:color="auto"/>
            </w:tcBorders>
            <w:vAlign w:val="center"/>
          </w:tcPr>
          <w:p w14:paraId="66FDE80B"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791" w:type="dxa"/>
            <w:tcBorders>
              <w:top w:val="single" w:sz="4" w:space="0" w:color="auto"/>
              <w:left w:val="single" w:sz="4" w:space="0" w:color="auto"/>
              <w:bottom w:val="single" w:sz="4" w:space="0" w:color="000000"/>
              <w:right w:val="single" w:sz="4" w:space="0" w:color="auto"/>
            </w:tcBorders>
            <w:vAlign w:val="center"/>
          </w:tcPr>
          <w:p w14:paraId="35BBDF70"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w:t>
            </w:r>
          </w:p>
        </w:tc>
        <w:tc>
          <w:tcPr>
            <w:tcW w:w="787" w:type="dxa"/>
            <w:tcBorders>
              <w:top w:val="single" w:sz="4" w:space="0" w:color="auto"/>
              <w:left w:val="single" w:sz="4" w:space="0" w:color="auto"/>
              <w:bottom w:val="single" w:sz="4" w:space="0" w:color="000000"/>
              <w:right w:val="single" w:sz="4" w:space="0" w:color="auto"/>
            </w:tcBorders>
            <w:vAlign w:val="center"/>
          </w:tcPr>
          <w:p w14:paraId="0377A5AE"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w:t>
            </w:r>
          </w:p>
        </w:tc>
        <w:tc>
          <w:tcPr>
            <w:tcW w:w="788" w:type="dxa"/>
            <w:tcBorders>
              <w:top w:val="single" w:sz="4" w:space="0" w:color="auto"/>
              <w:left w:val="single" w:sz="4" w:space="0" w:color="auto"/>
              <w:bottom w:val="single" w:sz="4" w:space="0" w:color="000000"/>
              <w:right w:val="single" w:sz="4" w:space="0" w:color="auto"/>
            </w:tcBorders>
            <w:vAlign w:val="center"/>
          </w:tcPr>
          <w:p w14:paraId="201BBD75"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w:t>
            </w:r>
          </w:p>
        </w:tc>
        <w:tc>
          <w:tcPr>
            <w:tcW w:w="795" w:type="dxa"/>
            <w:tcBorders>
              <w:top w:val="single" w:sz="4" w:space="0" w:color="auto"/>
              <w:left w:val="single" w:sz="4" w:space="0" w:color="auto"/>
              <w:bottom w:val="single" w:sz="4" w:space="0" w:color="000000"/>
              <w:right w:val="single" w:sz="4" w:space="0" w:color="auto"/>
            </w:tcBorders>
            <w:vAlign w:val="center"/>
          </w:tcPr>
          <w:p w14:paraId="634002A6"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C</w:t>
            </w:r>
          </w:p>
        </w:tc>
        <w:tc>
          <w:tcPr>
            <w:tcW w:w="788" w:type="dxa"/>
            <w:tcBorders>
              <w:top w:val="single" w:sz="4" w:space="0" w:color="auto"/>
              <w:left w:val="single" w:sz="4" w:space="0" w:color="auto"/>
              <w:bottom w:val="single" w:sz="4" w:space="0" w:color="000000"/>
              <w:right w:val="single" w:sz="4" w:space="0" w:color="auto"/>
            </w:tcBorders>
            <w:vAlign w:val="center"/>
          </w:tcPr>
          <w:p w14:paraId="29B28FA5"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869" w:type="dxa"/>
            <w:tcBorders>
              <w:top w:val="single" w:sz="4" w:space="0" w:color="auto"/>
              <w:left w:val="single" w:sz="4" w:space="0" w:color="auto"/>
              <w:bottom w:val="single" w:sz="4" w:space="0" w:color="000000"/>
              <w:right w:val="single" w:sz="4" w:space="0" w:color="auto"/>
            </w:tcBorders>
            <w:vAlign w:val="center"/>
          </w:tcPr>
          <w:p w14:paraId="423D71A7"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1425" w:type="dxa"/>
            <w:tcBorders>
              <w:top w:val="single" w:sz="4" w:space="0" w:color="auto"/>
              <w:left w:val="single" w:sz="4" w:space="0" w:color="auto"/>
              <w:bottom w:val="single" w:sz="4" w:space="0" w:color="000000"/>
              <w:right w:val="double" w:sz="6" w:space="0" w:color="auto"/>
            </w:tcBorders>
            <w:vAlign w:val="center"/>
          </w:tcPr>
          <w:p w14:paraId="4A3DDCCC"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c>
          <w:tcPr>
            <w:tcW w:w="967" w:type="dxa"/>
            <w:tcBorders>
              <w:top w:val="single" w:sz="4" w:space="0" w:color="auto"/>
              <w:left w:val="double" w:sz="6" w:space="0" w:color="auto"/>
              <w:bottom w:val="single" w:sz="4" w:space="0" w:color="000000"/>
              <w:right w:val="double" w:sz="6" w:space="0" w:color="auto"/>
            </w:tcBorders>
          </w:tcPr>
          <w:p w14:paraId="424C62BD"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eastAsia="zh-CN"/>
              </w:rPr>
            </w:pPr>
            <w:r w:rsidRPr="00AF457C">
              <w:rPr>
                <w:rFonts w:asciiTheme="majorBidi" w:hAnsiTheme="majorBidi" w:cstheme="majorBidi"/>
                <w:sz w:val="18"/>
                <w:szCs w:val="18"/>
                <w:lang w:eastAsia="zh-CN"/>
              </w:rPr>
              <w:t>C.8.a.1</w:t>
            </w:r>
          </w:p>
        </w:tc>
        <w:tc>
          <w:tcPr>
            <w:tcW w:w="600" w:type="dxa"/>
            <w:tcBorders>
              <w:top w:val="single" w:sz="4" w:space="0" w:color="auto"/>
              <w:left w:val="double" w:sz="6" w:space="0" w:color="auto"/>
              <w:bottom w:val="single" w:sz="4" w:space="0" w:color="000000"/>
              <w:right w:val="single" w:sz="12" w:space="0" w:color="auto"/>
            </w:tcBorders>
            <w:vAlign w:val="center"/>
          </w:tcPr>
          <w:p w14:paraId="0774C454"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eastAsia="zh-CN"/>
              </w:rPr>
            </w:pPr>
            <w:r w:rsidRPr="00AF457C">
              <w:rPr>
                <w:rFonts w:asciiTheme="majorBidi" w:hAnsiTheme="majorBidi" w:cstheme="majorBidi"/>
                <w:b/>
                <w:bCs/>
                <w:sz w:val="18"/>
                <w:szCs w:val="18"/>
                <w:lang w:eastAsia="zh-CN"/>
              </w:rPr>
              <w:t> </w:t>
            </w:r>
          </w:p>
        </w:tc>
      </w:tr>
      <w:tr w:rsidR="00EC1F18" w:rsidRPr="00AF457C" w14:paraId="735253F7" w14:textId="77777777" w:rsidTr="00EC1F18">
        <w:trPr>
          <w:cantSplit/>
          <w:jc w:val="center"/>
        </w:trPr>
        <w:tc>
          <w:tcPr>
            <w:tcW w:w="1180" w:type="dxa"/>
            <w:tcBorders>
              <w:top w:val="single" w:sz="4" w:space="0" w:color="auto"/>
              <w:left w:val="single" w:sz="12" w:space="0" w:color="auto"/>
              <w:bottom w:val="single" w:sz="4" w:space="0" w:color="000000"/>
              <w:right w:val="double" w:sz="6" w:space="0" w:color="auto"/>
            </w:tcBorders>
            <w:hideMark/>
          </w:tcPr>
          <w:p w14:paraId="0296E88C"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8.a.</w:t>
            </w:r>
            <w:proofErr w:type="gramEnd"/>
            <w:r w:rsidRPr="00AF457C">
              <w:rPr>
                <w:rFonts w:asciiTheme="majorBidi" w:hAnsiTheme="majorBidi" w:cstheme="majorBidi"/>
                <w:sz w:val="18"/>
                <w:szCs w:val="18"/>
                <w:lang w:val="en-US" w:eastAsia="zh-CN"/>
              </w:rPr>
              <w:t>2</w:t>
            </w:r>
          </w:p>
        </w:tc>
        <w:tc>
          <w:tcPr>
            <w:tcW w:w="7802" w:type="dxa"/>
            <w:tcBorders>
              <w:top w:val="single" w:sz="4" w:space="0" w:color="auto"/>
              <w:left w:val="nil"/>
              <w:bottom w:val="nil"/>
              <w:right w:val="double" w:sz="4" w:space="0" w:color="auto"/>
            </w:tcBorders>
            <w:hideMark/>
          </w:tcPr>
          <w:p w14:paraId="72640638" w14:textId="77777777" w:rsidR="00B82936" w:rsidRPr="00AF457C" w:rsidRDefault="00B82936" w:rsidP="008E5DEE">
            <w:pPr>
              <w:spacing w:before="40" w:after="40"/>
              <w:ind w:left="170"/>
              <w:rPr>
                <w:sz w:val="18"/>
                <w:szCs w:val="18"/>
                <w:lang w:val="en-US"/>
              </w:rPr>
            </w:pPr>
            <w:r w:rsidRPr="00AF457C">
              <w:rPr>
                <w:sz w:val="18"/>
                <w:szCs w:val="18"/>
                <w:lang w:val="en-US"/>
              </w:rPr>
              <w:t>the maximum power density, in dB(W/Hz), supplied to the input of the antenna for each carrier type</w:t>
            </w:r>
            <w:r w:rsidRPr="00AF457C">
              <w:rPr>
                <w:sz w:val="18"/>
                <w:szCs w:val="18"/>
                <w:vertAlign w:val="superscript"/>
                <w:lang w:val="en-US"/>
              </w:rPr>
              <w:t>2</w:t>
            </w:r>
          </w:p>
          <w:p w14:paraId="024F7781" w14:textId="77777777" w:rsidR="00B82936" w:rsidRPr="00AF457C" w:rsidRDefault="00B82936" w:rsidP="008E5DEE">
            <w:pPr>
              <w:spacing w:before="40" w:after="40"/>
              <w:ind w:left="340"/>
              <w:rPr>
                <w:sz w:val="18"/>
                <w:szCs w:val="18"/>
                <w:lang w:val="en-US"/>
              </w:rPr>
            </w:pPr>
            <w:r w:rsidRPr="00AF457C">
              <w:rPr>
                <w:sz w:val="18"/>
                <w:szCs w:val="18"/>
                <w:lang w:val="en-US"/>
              </w:rPr>
              <w:t>In the case of satellite networks or systems, required if neither C.8.b.2 nor C.8.b.3.b is provided</w:t>
            </w:r>
          </w:p>
          <w:p w14:paraId="45548184" w14:textId="77777777" w:rsidR="00FF6846" w:rsidRPr="00AF457C" w:rsidRDefault="00B82936" w:rsidP="00FF6846">
            <w:pPr>
              <w:spacing w:before="40" w:after="40"/>
              <w:ind w:left="340"/>
              <w:rPr>
                <w:ins w:id="165" w:author="PVT" w:date="2023-06-04T17:25:00Z"/>
                <w:sz w:val="18"/>
                <w:szCs w:val="18"/>
              </w:rPr>
            </w:pPr>
            <w:r w:rsidRPr="00AF457C">
              <w:rPr>
                <w:sz w:val="18"/>
                <w:szCs w:val="18"/>
              </w:rPr>
              <w:t xml:space="preserve">In </w:t>
            </w:r>
            <w:r w:rsidRPr="00AF457C">
              <w:rPr>
                <w:sz w:val="18"/>
                <w:szCs w:val="18"/>
                <w:lang w:val="en-US"/>
              </w:rPr>
              <w:t>the</w:t>
            </w:r>
            <w:r w:rsidRPr="00AF457C">
              <w:rPr>
                <w:sz w:val="18"/>
                <w:szCs w:val="18"/>
              </w:rPr>
              <w:t xml:space="preserve"> case of Appendix </w:t>
            </w:r>
            <w:r w:rsidRPr="00AF457C">
              <w:rPr>
                <w:b/>
                <w:bCs/>
                <w:sz w:val="18"/>
                <w:szCs w:val="18"/>
              </w:rPr>
              <w:t>30B</w:t>
            </w:r>
            <w:r w:rsidRPr="00AF457C">
              <w:rPr>
                <w:sz w:val="18"/>
                <w:szCs w:val="18"/>
              </w:rPr>
              <w:t>, required only for notification under Article </w:t>
            </w:r>
            <w:r w:rsidRPr="00AF457C">
              <w:rPr>
                <w:b/>
                <w:bCs/>
                <w:sz w:val="18"/>
                <w:szCs w:val="18"/>
              </w:rPr>
              <w:t>8</w:t>
            </w:r>
            <w:r w:rsidRPr="00AF457C">
              <w:rPr>
                <w:sz w:val="18"/>
                <w:szCs w:val="18"/>
              </w:rPr>
              <w:t>, or simultaneous submissions for entry into the List under § 6.17 and notification under § 8.1</w:t>
            </w:r>
          </w:p>
          <w:p w14:paraId="3DA83C4C" w14:textId="55F978F2" w:rsidR="00B82936" w:rsidRPr="00AF457C" w:rsidRDefault="00FF6846" w:rsidP="00FF6846">
            <w:pPr>
              <w:spacing w:before="40" w:after="40"/>
              <w:ind w:left="340"/>
              <w:rPr>
                <w:sz w:val="18"/>
                <w:szCs w:val="18"/>
                <w:lang w:val="en-US"/>
              </w:rPr>
            </w:pPr>
            <w:ins w:id="166" w:author="Author" w:date="2023-07-10T17:20:00Z">
              <w:r w:rsidRPr="00AF457C">
                <w:rPr>
                  <w:sz w:val="18"/>
                  <w:szCs w:val="18"/>
                </w:rPr>
                <w:t xml:space="preserve">In the case of Appendix </w:t>
              </w:r>
              <w:r w:rsidRPr="00AF457C">
                <w:rPr>
                  <w:b/>
                  <w:bCs/>
                  <w:sz w:val="18"/>
                  <w:szCs w:val="18"/>
                </w:rPr>
                <w:t>30B</w:t>
              </w:r>
              <w:r w:rsidRPr="00AF457C">
                <w:rPr>
                  <w:sz w:val="18"/>
                  <w:szCs w:val="18"/>
                </w:rPr>
                <w:t xml:space="preserve"> ESIM, required only for notification under Section B of Part 1 to Annex 1 of Draft New Resolution </w:t>
              </w:r>
              <w:r w:rsidRPr="00AF457C">
                <w:rPr>
                  <w:b/>
                  <w:bCs/>
                  <w:sz w:val="18"/>
                  <w:szCs w:val="18"/>
                </w:rPr>
                <w:t>[EUR-A115-ESIM-13GHZ] (WRC-23)</w:t>
              </w:r>
              <w:r w:rsidRPr="00AF457C" w:rsidDel="009A31D7">
                <w:rPr>
                  <w:b/>
                  <w:bCs/>
                  <w:sz w:val="18"/>
                  <w:szCs w:val="18"/>
                </w:rPr>
                <w:t xml:space="preserve"> </w:t>
              </w:r>
              <w:r w:rsidRPr="00AF457C">
                <w:rPr>
                  <w:sz w:val="18"/>
                  <w:szCs w:val="18"/>
                </w:rPr>
                <w:t xml:space="preserve">(including simultaneous submissions for entry in the Appendix </w:t>
              </w:r>
              <w:r w:rsidRPr="00AF457C">
                <w:rPr>
                  <w:b/>
                  <w:bCs/>
                  <w:sz w:val="18"/>
                  <w:szCs w:val="18"/>
                </w:rPr>
                <w:t>30B</w:t>
              </w:r>
              <w:r w:rsidRPr="00AF457C">
                <w:rPr>
                  <w:sz w:val="18"/>
                  <w:szCs w:val="18"/>
                </w:rPr>
                <w:t xml:space="preserve"> ESIM List and notification under Section A and Section B, respectively, of Part 1 to Annex 1 of Draft New Resolution </w:t>
              </w:r>
              <w:r w:rsidRPr="00AF457C">
                <w:rPr>
                  <w:b/>
                  <w:bCs/>
                  <w:sz w:val="18"/>
                  <w:szCs w:val="18"/>
                </w:rPr>
                <w:t>[EUR-A115-ESIM-13GHZ] (WRC-23)</w:t>
              </w:r>
              <w:r w:rsidRPr="00AF457C">
                <w:rPr>
                  <w:sz w:val="18"/>
                  <w:szCs w:val="18"/>
                </w:rPr>
                <w:t>)</w:t>
              </w:r>
            </w:ins>
          </w:p>
        </w:tc>
        <w:tc>
          <w:tcPr>
            <w:tcW w:w="795" w:type="dxa"/>
            <w:tcBorders>
              <w:top w:val="single" w:sz="4" w:space="0" w:color="auto"/>
              <w:left w:val="double" w:sz="4" w:space="0" w:color="auto"/>
              <w:bottom w:val="single" w:sz="4" w:space="0" w:color="000000"/>
              <w:right w:val="single" w:sz="4" w:space="0" w:color="auto"/>
            </w:tcBorders>
            <w:shd w:val="clear" w:color="auto" w:fill="FFFFFF"/>
            <w:vAlign w:val="center"/>
            <w:hideMark/>
          </w:tcPr>
          <w:p w14:paraId="7A1DFE6F"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2" w:type="dxa"/>
            <w:tcBorders>
              <w:top w:val="single" w:sz="4" w:space="0" w:color="auto"/>
              <w:left w:val="single" w:sz="4" w:space="0" w:color="auto"/>
              <w:bottom w:val="single" w:sz="4" w:space="0" w:color="000000"/>
              <w:right w:val="single" w:sz="4" w:space="0" w:color="auto"/>
            </w:tcBorders>
            <w:shd w:val="clear" w:color="auto" w:fill="FFFFFF"/>
            <w:vAlign w:val="center"/>
            <w:hideMark/>
          </w:tcPr>
          <w:p w14:paraId="6BB6DC76"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1" w:type="dxa"/>
            <w:tcBorders>
              <w:top w:val="single" w:sz="4" w:space="0" w:color="auto"/>
              <w:left w:val="single" w:sz="4" w:space="0" w:color="auto"/>
              <w:bottom w:val="single" w:sz="4" w:space="0" w:color="000000"/>
              <w:right w:val="single" w:sz="4" w:space="0" w:color="auto"/>
            </w:tcBorders>
            <w:shd w:val="clear" w:color="auto" w:fill="FFFFFF"/>
            <w:vAlign w:val="center"/>
            <w:hideMark/>
          </w:tcPr>
          <w:p w14:paraId="613489AF"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xml:space="preserve">+ </w:t>
            </w:r>
          </w:p>
        </w:tc>
        <w:tc>
          <w:tcPr>
            <w:tcW w:w="787" w:type="dxa"/>
            <w:tcBorders>
              <w:top w:val="single" w:sz="4" w:space="0" w:color="auto"/>
              <w:left w:val="single" w:sz="4" w:space="0" w:color="auto"/>
              <w:bottom w:val="single" w:sz="4" w:space="0" w:color="000000"/>
              <w:right w:val="single" w:sz="4" w:space="0" w:color="auto"/>
            </w:tcBorders>
            <w:vAlign w:val="center"/>
            <w:hideMark/>
          </w:tcPr>
          <w:p w14:paraId="3792F14A"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single" w:sz="4" w:space="0" w:color="auto"/>
              <w:left w:val="single" w:sz="4" w:space="0" w:color="auto"/>
              <w:bottom w:val="single" w:sz="4" w:space="0" w:color="000000"/>
              <w:right w:val="single" w:sz="4" w:space="0" w:color="auto"/>
            </w:tcBorders>
            <w:vAlign w:val="center"/>
            <w:hideMark/>
          </w:tcPr>
          <w:p w14:paraId="1B3F813F"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hideMark/>
          </w:tcPr>
          <w:p w14:paraId="6E4E0DCC"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O</w:t>
            </w:r>
          </w:p>
        </w:tc>
        <w:tc>
          <w:tcPr>
            <w:tcW w:w="788" w:type="dxa"/>
            <w:tcBorders>
              <w:top w:val="single" w:sz="4" w:space="0" w:color="auto"/>
              <w:left w:val="single" w:sz="4" w:space="0" w:color="auto"/>
              <w:bottom w:val="single" w:sz="4" w:space="0" w:color="000000"/>
              <w:right w:val="single" w:sz="4" w:space="0" w:color="auto"/>
            </w:tcBorders>
            <w:shd w:val="clear" w:color="auto" w:fill="FFFFFF"/>
            <w:vAlign w:val="center"/>
            <w:hideMark/>
          </w:tcPr>
          <w:p w14:paraId="437448FD"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869" w:type="dxa"/>
            <w:tcBorders>
              <w:top w:val="single" w:sz="4" w:space="0" w:color="auto"/>
              <w:left w:val="single" w:sz="4" w:space="0" w:color="auto"/>
              <w:bottom w:val="single" w:sz="4" w:space="0" w:color="000000"/>
              <w:right w:val="single" w:sz="4" w:space="0" w:color="auto"/>
            </w:tcBorders>
            <w:shd w:val="clear" w:color="auto" w:fill="FFFFFF"/>
            <w:vAlign w:val="center"/>
            <w:hideMark/>
          </w:tcPr>
          <w:p w14:paraId="5F20F1BE"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1425" w:type="dxa"/>
            <w:tcBorders>
              <w:top w:val="single" w:sz="4" w:space="0" w:color="auto"/>
              <w:left w:val="single" w:sz="4" w:space="0" w:color="auto"/>
              <w:bottom w:val="single" w:sz="4" w:space="0" w:color="000000"/>
              <w:right w:val="double" w:sz="6" w:space="0" w:color="auto"/>
            </w:tcBorders>
            <w:shd w:val="clear" w:color="auto" w:fill="FFFFFF"/>
            <w:vAlign w:val="center"/>
            <w:hideMark/>
          </w:tcPr>
          <w:p w14:paraId="0DE6EC14"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967" w:type="dxa"/>
            <w:tcBorders>
              <w:top w:val="single" w:sz="4" w:space="0" w:color="auto"/>
              <w:left w:val="double" w:sz="6" w:space="0" w:color="auto"/>
              <w:bottom w:val="single" w:sz="4" w:space="0" w:color="000000"/>
              <w:right w:val="double" w:sz="6" w:space="0" w:color="auto"/>
            </w:tcBorders>
            <w:hideMark/>
          </w:tcPr>
          <w:p w14:paraId="6EFB7DE0" w14:textId="77777777" w:rsidR="00B82936" w:rsidRPr="00AF457C" w:rsidRDefault="00B82936"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8.a.</w:t>
            </w:r>
            <w:proofErr w:type="gramEnd"/>
            <w:r w:rsidRPr="00AF457C">
              <w:rPr>
                <w:rFonts w:asciiTheme="majorBidi" w:hAnsiTheme="majorBidi" w:cstheme="majorBidi"/>
                <w:sz w:val="18"/>
                <w:szCs w:val="18"/>
                <w:lang w:val="en-US" w:eastAsia="zh-CN"/>
              </w:rPr>
              <w:t>2</w:t>
            </w:r>
          </w:p>
        </w:tc>
        <w:tc>
          <w:tcPr>
            <w:tcW w:w="600" w:type="dxa"/>
            <w:tcBorders>
              <w:top w:val="single" w:sz="4" w:space="0" w:color="auto"/>
              <w:left w:val="double" w:sz="6" w:space="0" w:color="auto"/>
              <w:bottom w:val="single" w:sz="4" w:space="0" w:color="000000"/>
              <w:right w:val="single" w:sz="12" w:space="0" w:color="auto"/>
            </w:tcBorders>
            <w:shd w:val="clear" w:color="auto" w:fill="FFFFFF"/>
            <w:vAlign w:val="center"/>
            <w:hideMark/>
          </w:tcPr>
          <w:p w14:paraId="4118E692"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EC1F18" w:rsidRPr="00AF457C" w14:paraId="54AB4E87" w14:textId="77777777" w:rsidTr="00EC1F18">
        <w:trPr>
          <w:cantSplit/>
          <w:jc w:val="center"/>
        </w:trPr>
        <w:tc>
          <w:tcPr>
            <w:tcW w:w="1180" w:type="dxa"/>
            <w:tcBorders>
              <w:top w:val="single" w:sz="4" w:space="0" w:color="auto"/>
              <w:left w:val="single" w:sz="12" w:space="0" w:color="auto"/>
              <w:bottom w:val="single" w:sz="4" w:space="0" w:color="000000"/>
              <w:right w:val="double" w:sz="6" w:space="0" w:color="auto"/>
            </w:tcBorders>
          </w:tcPr>
          <w:p w14:paraId="1ABE5F38" w14:textId="28A98475"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ins w:id="167" w:author="Author" w:date="2023-07-10T17:20:00Z">
              <w:r w:rsidRPr="00AF457C">
                <w:rPr>
                  <w:rFonts w:asciiTheme="majorBidi" w:hAnsiTheme="majorBidi" w:cstheme="majorBidi"/>
                  <w:sz w:val="18"/>
                  <w:szCs w:val="18"/>
                  <w:lang w:eastAsia="zh-CN"/>
                </w:rPr>
                <w:t>C.8.a.3</w:t>
              </w:r>
            </w:ins>
          </w:p>
        </w:tc>
        <w:tc>
          <w:tcPr>
            <w:tcW w:w="7802" w:type="dxa"/>
            <w:tcBorders>
              <w:top w:val="single" w:sz="4" w:space="0" w:color="auto"/>
              <w:left w:val="nil"/>
              <w:bottom w:val="nil"/>
              <w:right w:val="double" w:sz="4" w:space="0" w:color="auto"/>
            </w:tcBorders>
          </w:tcPr>
          <w:p w14:paraId="0A4B56CC" w14:textId="05C6E9E8" w:rsidR="00EC1F18" w:rsidRPr="00AF457C" w:rsidRDefault="00EC1F18" w:rsidP="0074491D">
            <w:pPr>
              <w:spacing w:before="40" w:after="40"/>
              <w:ind w:left="170"/>
              <w:rPr>
                <w:ins w:id="168" w:author="Author" w:date="2023-07-10T17:20:00Z"/>
                <w:sz w:val="18"/>
                <w:szCs w:val="18"/>
                <w:vertAlign w:val="superscript"/>
              </w:rPr>
            </w:pPr>
            <w:ins w:id="169" w:author="Author" w:date="2023-07-10T17:20:00Z">
              <w:r w:rsidRPr="00AF457C">
                <w:rPr>
                  <w:rFonts w:asciiTheme="majorBidi" w:hAnsiTheme="majorBidi" w:cstheme="majorBidi"/>
                  <w:sz w:val="18"/>
                  <w:szCs w:val="18"/>
                  <w:lang w:eastAsia="zh-CN"/>
                </w:rPr>
                <w:t xml:space="preserve">the minimum power density, </w:t>
              </w:r>
              <w:r w:rsidRPr="00AF457C">
                <w:rPr>
                  <w:sz w:val="18"/>
                  <w:szCs w:val="18"/>
                </w:rPr>
                <w:t>in dB(W/Hz), supplied to the input of the antenna for each carrier type</w:t>
              </w:r>
              <w:r w:rsidRPr="00AF457C">
                <w:rPr>
                  <w:sz w:val="18"/>
                  <w:szCs w:val="18"/>
                  <w:vertAlign w:val="superscript"/>
                </w:rPr>
                <w:t>2</w:t>
              </w:r>
            </w:ins>
          </w:p>
          <w:p w14:paraId="78C0D0FE" w14:textId="296F3D90" w:rsidR="00444945" w:rsidRPr="00AF457C" w:rsidRDefault="00444945" w:rsidP="00EC1F18">
            <w:pPr>
              <w:spacing w:before="40" w:after="40"/>
              <w:ind w:left="340"/>
              <w:rPr>
                <w:ins w:id="170" w:author="ITU" w:date="2023-08-16T03:46:00Z"/>
                <w:rFonts w:asciiTheme="majorBidi" w:hAnsiTheme="majorBidi" w:cstheme="majorBidi"/>
                <w:sz w:val="18"/>
                <w:szCs w:val="18"/>
                <w:lang w:eastAsia="zh-CN"/>
              </w:rPr>
            </w:pPr>
            <w:ins w:id="171" w:author="Author" w:date="2023-07-10T17:20:00Z">
              <w:r w:rsidRPr="00AF457C">
                <w:rPr>
                  <w:rFonts w:asciiTheme="majorBidi" w:hAnsiTheme="majorBidi" w:cstheme="majorBidi"/>
                  <w:sz w:val="18"/>
                  <w:szCs w:val="18"/>
                  <w:lang w:eastAsia="zh-CN"/>
                </w:rPr>
                <w:t xml:space="preserve">Not required for Appendix </w:t>
              </w:r>
              <w:r w:rsidRPr="00AF457C">
                <w:rPr>
                  <w:rFonts w:asciiTheme="majorBidi" w:hAnsiTheme="majorBidi" w:cstheme="majorBidi"/>
                  <w:b/>
                  <w:bCs/>
                  <w:sz w:val="18"/>
                  <w:szCs w:val="18"/>
                  <w:lang w:eastAsia="zh-CN"/>
                </w:rPr>
                <w:t>30B</w:t>
              </w:r>
            </w:ins>
          </w:p>
          <w:p w14:paraId="62F8CCE9" w14:textId="536F87FD" w:rsidR="00EC1F18" w:rsidRPr="00AF457C" w:rsidRDefault="00EC1F18" w:rsidP="00EC1F18">
            <w:pPr>
              <w:spacing w:before="40" w:after="40"/>
              <w:ind w:left="340"/>
              <w:rPr>
                <w:sz w:val="18"/>
                <w:szCs w:val="18"/>
                <w:lang w:val="en-US"/>
              </w:rPr>
            </w:pPr>
            <w:ins w:id="172" w:author="Author" w:date="2023-07-10T17:20:00Z">
              <w:r w:rsidRPr="00AF457C">
                <w:rPr>
                  <w:rFonts w:asciiTheme="majorBidi" w:hAnsiTheme="majorBidi" w:cstheme="majorBidi"/>
                  <w:sz w:val="18"/>
                  <w:szCs w:val="18"/>
                  <w:lang w:eastAsia="zh-CN"/>
                </w:rPr>
                <w:t xml:space="preserve">In the case </w:t>
              </w:r>
              <w:r w:rsidRPr="00AF457C">
                <w:rPr>
                  <w:sz w:val="18"/>
                  <w:szCs w:val="18"/>
                </w:rPr>
                <w:t xml:space="preserve">of Appendix </w:t>
              </w:r>
              <w:r w:rsidRPr="00AF457C">
                <w:rPr>
                  <w:b/>
                  <w:bCs/>
                  <w:sz w:val="18"/>
                  <w:szCs w:val="18"/>
                </w:rPr>
                <w:t>30B</w:t>
              </w:r>
              <w:r w:rsidRPr="00AF457C">
                <w:rPr>
                  <w:sz w:val="18"/>
                  <w:szCs w:val="18"/>
                </w:rPr>
                <w:t xml:space="preserve"> ESIM, required only for notification under Section B of Part 1 to Annex 1 of Draft New Resolution </w:t>
              </w:r>
            </w:ins>
            <w:ins w:id="173" w:author="Author" w:date="2023-07-10T17:21:00Z">
              <w:r w:rsidRPr="00AF457C">
                <w:rPr>
                  <w:b/>
                  <w:bCs/>
                  <w:sz w:val="18"/>
                  <w:szCs w:val="18"/>
                </w:rPr>
                <w:t>[EUR-A115-ESIM-13GHZ]</w:t>
              </w:r>
            </w:ins>
            <w:ins w:id="174" w:author="Author" w:date="2023-07-10T17:20:00Z">
              <w:r w:rsidRPr="00AF457C">
                <w:rPr>
                  <w:b/>
                  <w:bCs/>
                  <w:sz w:val="18"/>
                  <w:szCs w:val="18"/>
                </w:rPr>
                <w:t xml:space="preserve"> (WRC-23) </w:t>
              </w:r>
              <w:r w:rsidRPr="00AF457C">
                <w:rPr>
                  <w:sz w:val="18"/>
                  <w:szCs w:val="18"/>
                </w:rPr>
                <w:t xml:space="preserve">(including simultaneous submissions for entry in the Appendix </w:t>
              </w:r>
              <w:r w:rsidRPr="00AF457C">
                <w:rPr>
                  <w:b/>
                  <w:bCs/>
                  <w:sz w:val="18"/>
                  <w:szCs w:val="18"/>
                </w:rPr>
                <w:t>30B</w:t>
              </w:r>
              <w:r w:rsidRPr="00AF457C">
                <w:rPr>
                  <w:sz w:val="18"/>
                  <w:szCs w:val="18"/>
                </w:rPr>
                <w:t xml:space="preserve"> ESIM List and notification under Section A and Section B, respectively, of Part 1 to Annex 1 of Draft New Resolution </w:t>
              </w:r>
            </w:ins>
            <w:ins w:id="175" w:author="Author" w:date="2023-07-10T17:21:00Z">
              <w:r w:rsidRPr="00AF457C">
                <w:rPr>
                  <w:b/>
                  <w:bCs/>
                  <w:sz w:val="18"/>
                  <w:szCs w:val="18"/>
                </w:rPr>
                <w:t>[EUR-A115-ESIM-13GHZ]</w:t>
              </w:r>
            </w:ins>
            <w:ins w:id="176" w:author="Author" w:date="2023-07-10T17:20:00Z">
              <w:r w:rsidRPr="00AF457C">
                <w:rPr>
                  <w:b/>
                  <w:bCs/>
                  <w:sz w:val="18"/>
                  <w:szCs w:val="18"/>
                </w:rPr>
                <w:t xml:space="preserve"> (WRC-23)) </w:t>
              </w:r>
              <w:r w:rsidRPr="00AF457C">
                <w:rPr>
                  <w:sz w:val="18"/>
                  <w:szCs w:val="18"/>
                </w:rPr>
                <w:t xml:space="preserve">to be used for examination of the power flux density limits specified in Annex 2 of Draft New Resolution </w:t>
              </w:r>
            </w:ins>
            <w:ins w:id="177" w:author="Author" w:date="2023-07-10T17:21:00Z">
              <w:r w:rsidRPr="00AF457C">
                <w:rPr>
                  <w:b/>
                  <w:bCs/>
                  <w:sz w:val="18"/>
                  <w:szCs w:val="18"/>
                </w:rPr>
                <w:t>[EUR-A115-ESIM-13GHZ]</w:t>
              </w:r>
            </w:ins>
            <w:ins w:id="178" w:author="Author" w:date="2023-07-10T17:20:00Z">
              <w:r w:rsidRPr="00AF457C">
                <w:rPr>
                  <w:b/>
                  <w:bCs/>
                  <w:sz w:val="18"/>
                  <w:szCs w:val="18"/>
                </w:rPr>
                <w:t xml:space="preserve"> (WRC-23)</w:t>
              </w:r>
            </w:ins>
          </w:p>
        </w:tc>
        <w:tc>
          <w:tcPr>
            <w:tcW w:w="795" w:type="dxa"/>
            <w:tcBorders>
              <w:top w:val="single" w:sz="4" w:space="0" w:color="auto"/>
              <w:left w:val="double" w:sz="4" w:space="0" w:color="auto"/>
              <w:bottom w:val="single" w:sz="4" w:space="0" w:color="000000"/>
              <w:right w:val="single" w:sz="4" w:space="0" w:color="auto"/>
            </w:tcBorders>
            <w:shd w:val="clear" w:color="auto" w:fill="FFFFFF"/>
            <w:vAlign w:val="center"/>
          </w:tcPr>
          <w:p w14:paraId="7DD9F0E4" w14:textId="09E43522"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2" w:type="dxa"/>
            <w:tcBorders>
              <w:top w:val="single" w:sz="4" w:space="0" w:color="auto"/>
              <w:left w:val="single" w:sz="4" w:space="0" w:color="auto"/>
              <w:bottom w:val="single" w:sz="4" w:space="0" w:color="000000"/>
              <w:right w:val="single" w:sz="4" w:space="0" w:color="auto"/>
            </w:tcBorders>
            <w:shd w:val="clear" w:color="auto" w:fill="FFFFFF"/>
            <w:vAlign w:val="center"/>
          </w:tcPr>
          <w:p w14:paraId="2CFB4A66" w14:textId="402C9886"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1" w:type="dxa"/>
            <w:tcBorders>
              <w:top w:val="single" w:sz="4" w:space="0" w:color="auto"/>
              <w:left w:val="single" w:sz="4" w:space="0" w:color="auto"/>
              <w:bottom w:val="single" w:sz="4" w:space="0" w:color="000000"/>
              <w:right w:val="single" w:sz="4" w:space="0" w:color="auto"/>
            </w:tcBorders>
            <w:shd w:val="clear" w:color="auto" w:fill="FFFFFF"/>
            <w:vAlign w:val="center"/>
          </w:tcPr>
          <w:p w14:paraId="3F61F05D" w14:textId="059BAC45"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87" w:type="dxa"/>
            <w:tcBorders>
              <w:top w:val="single" w:sz="4" w:space="0" w:color="auto"/>
              <w:left w:val="single" w:sz="4" w:space="0" w:color="auto"/>
              <w:bottom w:val="single" w:sz="4" w:space="0" w:color="000000"/>
              <w:right w:val="single" w:sz="4" w:space="0" w:color="auto"/>
            </w:tcBorders>
            <w:vAlign w:val="center"/>
          </w:tcPr>
          <w:p w14:paraId="2B4EFA4D" w14:textId="7F51F11C"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88" w:type="dxa"/>
            <w:tcBorders>
              <w:top w:val="single" w:sz="4" w:space="0" w:color="auto"/>
              <w:left w:val="single" w:sz="4" w:space="0" w:color="auto"/>
              <w:bottom w:val="single" w:sz="4" w:space="0" w:color="000000"/>
              <w:right w:val="single" w:sz="4" w:space="0" w:color="auto"/>
            </w:tcBorders>
            <w:vAlign w:val="center"/>
          </w:tcPr>
          <w:p w14:paraId="0FE51FA3" w14:textId="33D14BB3"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63FB6483" w14:textId="46FB5AA5"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88" w:type="dxa"/>
            <w:tcBorders>
              <w:top w:val="single" w:sz="4" w:space="0" w:color="auto"/>
              <w:left w:val="single" w:sz="4" w:space="0" w:color="auto"/>
              <w:bottom w:val="single" w:sz="4" w:space="0" w:color="000000"/>
              <w:right w:val="single" w:sz="4" w:space="0" w:color="auto"/>
            </w:tcBorders>
            <w:shd w:val="clear" w:color="auto" w:fill="FFFFFF"/>
            <w:vAlign w:val="center"/>
          </w:tcPr>
          <w:p w14:paraId="3E4BED8D" w14:textId="424E0AA6"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869" w:type="dxa"/>
            <w:tcBorders>
              <w:top w:val="single" w:sz="4" w:space="0" w:color="auto"/>
              <w:left w:val="single" w:sz="4" w:space="0" w:color="auto"/>
              <w:bottom w:val="single" w:sz="4" w:space="0" w:color="000000"/>
              <w:right w:val="single" w:sz="4" w:space="0" w:color="auto"/>
            </w:tcBorders>
            <w:shd w:val="clear" w:color="auto" w:fill="FFFFFF"/>
            <w:vAlign w:val="center"/>
          </w:tcPr>
          <w:p w14:paraId="01E50CA6" w14:textId="150A2C31"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1425" w:type="dxa"/>
            <w:tcBorders>
              <w:top w:val="single" w:sz="4" w:space="0" w:color="auto"/>
              <w:left w:val="single" w:sz="4" w:space="0" w:color="auto"/>
              <w:bottom w:val="single" w:sz="4" w:space="0" w:color="000000"/>
              <w:right w:val="double" w:sz="6" w:space="0" w:color="auto"/>
            </w:tcBorders>
            <w:shd w:val="clear" w:color="auto" w:fill="FFFFFF"/>
            <w:vAlign w:val="center"/>
          </w:tcPr>
          <w:p w14:paraId="4B22E84A" w14:textId="436C8C89"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ins w:id="179" w:author="Author" w:date="2023-07-04T14:48:00Z">
              <w:r w:rsidRPr="00AF457C">
                <w:rPr>
                  <w:rFonts w:asciiTheme="majorBidi" w:hAnsiTheme="majorBidi" w:cstheme="majorBidi"/>
                  <w:b/>
                  <w:bCs/>
                  <w:sz w:val="18"/>
                  <w:szCs w:val="18"/>
                  <w:lang w:eastAsia="zh-CN"/>
                </w:rPr>
                <w:t>+</w:t>
              </w:r>
            </w:ins>
          </w:p>
        </w:tc>
        <w:tc>
          <w:tcPr>
            <w:tcW w:w="967" w:type="dxa"/>
            <w:tcBorders>
              <w:top w:val="single" w:sz="4" w:space="0" w:color="auto"/>
              <w:left w:val="double" w:sz="6" w:space="0" w:color="auto"/>
              <w:bottom w:val="single" w:sz="4" w:space="0" w:color="000000"/>
              <w:right w:val="double" w:sz="6" w:space="0" w:color="auto"/>
            </w:tcBorders>
          </w:tcPr>
          <w:p w14:paraId="15362A44" w14:textId="365840C2"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ins w:id="180" w:author="Author" w:date="2023-07-10T17:20:00Z">
              <w:r w:rsidRPr="00AF457C">
                <w:rPr>
                  <w:rFonts w:asciiTheme="majorBidi" w:hAnsiTheme="majorBidi" w:cstheme="majorBidi"/>
                  <w:sz w:val="18"/>
                  <w:szCs w:val="18"/>
                  <w:lang w:eastAsia="zh-CN"/>
                </w:rPr>
                <w:t>C.8.a.3</w:t>
              </w:r>
            </w:ins>
          </w:p>
        </w:tc>
        <w:tc>
          <w:tcPr>
            <w:tcW w:w="600" w:type="dxa"/>
            <w:tcBorders>
              <w:top w:val="single" w:sz="4" w:space="0" w:color="auto"/>
              <w:left w:val="double" w:sz="6" w:space="0" w:color="auto"/>
              <w:bottom w:val="single" w:sz="4" w:space="0" w:color="000000"/>
              <w:right w:val="single" w:sz="12" w:space="0" w:color="auto"/>
            </w:tcBorders>
            <w:shd w:val="clear" w:color="auto" w:fill="FFFFFF"/>
            <w:vAlign w:val="center"/>
          </w:tcPr>
          <w:p w14:paraId="5A0032D7" w14:textId="1AF16E2E"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r>
      <w:tr w:rsidR="00EC1F18" w:rsidRPr="00AF457C" w14:paraId="41116C0B" w14:textId="77777777" w:rsidTr="00EC1F18">
        <w:trPr>
          <w:cantSplit/>
          <w:jc w:val="center"/>
        </w:trPr>
        <w:tc>
          <w:tcPr>
            <w:tcW w:w="1180" w:type="dxa"/>
            <w:tcBorders>
              <w:top w:val="nil"/>
              <w:left w:val="single" w:sz="12" w:space="0" w:color="auto"/>
              <w:bottom w:val="single" w:sz="4" w:space="0" w:color="auto"/>
              <w:right w:val="double" w:sz="6" w:space="0" w:color="auto"/>
            </w:tcBorders>
          </w:tcPr>
          <w:p w14:paraId="386C1E45"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C.8.b</w:t>
            </w:r>
          </w:p>
        </w:tc>
        <w:tc>
          <w:tcPr>
            <w:tcW w:w="7802" w:type="dxa"/>
            <w:tcBorders>
              <w:top w:val="single" w:sz="4" w:space="0" w:color="auto"/>
              <w:left w:val="nil"/>
              <w:bottom w:val="single" w:sz="4" w:space="0" w:color="auto"/>
              <w:right w:val="double" w:sz="4" w:space="0" w:color="auto"/>
            </w:tcBorders>
          </w:tcPr>
          <w:p w14:paraId="26D21A81"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For the case where it is not appropriate to identify individual carriers:</w:t>
            </w:r>
          </w:p>
        </w:tc>
        <w:tc>
          <w:tcPr>
            <w:tcW w:w="795" w:type="dxa"/>
            <w:tcBorders>
              <w:top w:val="nil"/>
              <w:left w:val="double" w:sz="4" w:space="0" w:color="auto"/>
              <w:bottom w:val="single" w:sz="4" w:space="0" w:color="auto"/>
              <w:right w:val="single" w:sz="4" w:space="0" w:color="auto"/>
            </w:tcBorders>
            <w:shd w:val="clear" w:color="auto" w:fill="FFFFFF"/>
            <w:vAlign w:val="center"/>
          </w:tcPr>
          <w:p w14:paraId="654F8DBE"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37FDABC8"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19B3F7DE"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7" w:type="dxa"/>
            <w:tcBorders>
              <w:top w:val="nil"/>
              <w:left w:val="nil"/>
              <w:bottom w:val="single" w:sz="4" w:space="0" w:color="auto"/>
              <w:right w:val="single" w:sz="4" w:space="0" w:color="auto"/>
            </w:tcBorders>
            <w:vAlign w:val="center"/>
          </w:tcPr>
          <w:p w14:paraId="2838BBD1"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238A154C"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5" w:type="dxa"/>
            <w:tcBorders>
              <w:top w:val="nil"/>
              <w:left w:val="nil"/>
              <w:bottom w:val="single" w:sz="4" w:space="0" w:color="auto"/>
              <w:right w:val="single" w:sz="4" w:space="0" w:color="auto"/>
            </w:tcBorders>
            <w:shd w:val="clear" w:color="auto" w:fill="FFFFFF"/>
            <w:vAlign w:val="center"/>
          </w:tcPr>
          <w:p w14:paraId="035FCC52"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shd w:val="clear" w:color="auto" w:fill="FFFFFF"/>
            <w:vAlign w:val="center"/>
          </w:tcPr>
          <w:p w14:paraId="0D2E12C0"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869" w:type="dxa"/>
            <w:tcBorders>
              <w:top w:val="nil"/>
              <w:left w:val="nil"/>
              <w:bottom w:val="single" w:sz="4" w:space="0" w:color="auto"/>
              <w:right w:val="single" w:sz="4" w:space="0" w:color="auto"/>
            </w:tcBorders>
            <w:shd w:val="clear" w:color="auto" w:fill="FFFFFF"/>
            <w:vAlign w:val="center"/>
          </w:tcPr>
          <w:p w14:paraId="3B9202A0"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1425" w:type="dxa"/>
            <w:tcBorders>
              <w:top w:val="nil"/>
              <w:left w:val="nil"/>
              <w:bottom w:val="single" w:sz="4" w:space="0" w:color="auto"/>
              <w:right w:val="double" w:sz="6" w:space="0" w:color="auto"/>
            </w:tcBorders>
            <w:shd w:val="clear" w:color="auto" w:fill="FFFFFF"/>
            <w:vAlign w:val="center"/>
          </w:tcPr>
          <w:p w14:paraId="6B7B9AC6"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967" w:type="dxa"/>
            <w:tcBorders>
              <w:top w:val="nil"/>
              <w:left w:val="nil"/>
              <w:bottom w:val="single" w:sz="4" w:space="0" w:color="auto"/>
              <w:right w:val="double" w:sz="6" w:space="0" w:color="auto"/>
            </w:tcBorders>
          </w:tcPr>
          <w:p w14:paraId="7FED9849"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C.8.b</w:t>
            </w:r>
          </w:p>
        </w:tc>
        <w:tc>
          <w:tcPr>
            <w:tcW w:w="600" w:type="dxa"/>
            <w:tcBorders>
              <w:top w:val="nil"/>
              <w:left w:val="nil"/>
              <w:bottom w:val="single" w:sz="4" w:space="0" w:color="auto"/>
              <w:right w:val="single" w:sz="12" w:space="0" w:color="auto"/>
            </w:tcBorders>
            <w:shd w:val="clear" w:color="auto" w:fill="FFFFFF"/>
            <w:vAlign w:val="center"/>
          </w:tcPr>
          <w:p w14:paraId="58F81A2F"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0328E06C" w14:textId="77777777" w:rsidTr="00EC1F18">
        <w:trPr>
          <w:cantSplit/>
          <w:jc w:val="center"/>
        </w:trPr>
        <w:tc>
          <w:tcPr>
            <w:tcW w:w="1180" w:type="dxa"/>
            <w:tcBorders>
              <w:top w:val="nil"/>
              <w:left w:val="single" w:sz="12" w:space="0" w:color="auto"/>
              <w:bottom w:val="single" w:sz="4" w:space="0" w:color="000000"/>
              <w:right w:val="double" w:sz="6" w:space="0" w:color="auto"/>
            </w:tcBorders>
            <w:hideMark/>
          </w:tcPr>
          <w:p w14:paraId="546ABC35" w14:textId="77777777" w:rsidR="00EC1F18" w:rsidRPr="00AF457C" w:rsidRDefault="00EC1F18" w:rsidP="00EC1F18">
            <w:pPr>
              <w:keepNext/>
              <w:tabs>
                <w:tab w:val="left" w:pos="915"/>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8.b.</w:t>
            </w:r>
            <w:proofErr w:type="gramEnd"/>
            <w:r w:rsidRPr="00AF457C">
              <w:rPr>
                <w:rFonts w:asciiTheme="majorBidi" w:hAnsiTheme="majorBidi" w:cstheme="majorBidi"/>
                <w:sz w:val="18"/>
                <w:szCs w:val="18"/>
                <w:lang w:val="en-US" w:eastAsia="zh-CN"/>
              </w:rPr>
              <w:t>1</w:t>
            </w:r>
          </w:p>
        </w:tc>
        <w:tc>
          <w:tcPr>
            <w:tcW w:w="7802" w:type="dxa"/>
            <w:tcBorders>
              <w:top w:val="single" w:sz="4" w:space="0" w:color="auto"/>
              <w:left w:val="nil"/>
              <w:bottom w:val="single" w:sz="4" w:space="0" w:color="auto"/>
              <w:right w:val="double" w:sz="4" w:space="0" w:color="auto"/>
            </w:tcBorders>
            <w:hideMark/>
          </w:tcPr>
          <w:p w14:paraId="1DC331C5" w14:textId="77777777" w:rsidR="00EC1F18" w:rsidRPr="00AF457C" w:rsidRDefault="00EC1F18" w:rsidP="00EC1F18">
            <w:pPr>
              <w:keepNext/>
              <w:spacing w:before="40" w:after="40"/>
              <w:ind w:left="170"/>
              <w:rPr>
                <w:sz w:val="18"/>
                <w:szCs w:val="18"/>
                <w:lang w:val="en-US"/>
              </w:rPr>
            </w:pPr>
            <w:r w:rsidRPr="00AF457C">
              <w:rPr>
                <w:sz w:val="18"/>
                <w:szCs w:val="18"/>
                <w:lang w:val="en-US"/>
              </w:rPr>
              <w:t>the total peak envelope power, in dBW, supplied to the input of the antenna</w:t>
            </w:r>
          </w:p>
          <w:p w14:paraId="64591759" w14:textId="77777777" w:rsidR="00EC1F18" w:rsidRPr="00AF457C" w:rsidRDefault="00EC1F18" w:rsidP="00EC1F18">
            <w:pPr>
              <w:keepNext/>
              <w:spacing w:before="40" w:after="40"/>
              <w:ind w:left="340"/>
              <w:rPr>
                <w:sz w:val="18"/>
                <w:szCs w:val="18"/>
                <w:lang w:val="en-US"/>
              </w:rPr>
            </w:pPr>
            <w:r w:rsidRPr="00AF457C">
              <w:rPr>
                <w:sz w:val="18"/>
                <w:szCs w:val="18"/>
                <w:lang w:val="en-US"/>
              </w:rPr>
              <w:t>For coordination or notification of an Appendix </w:t>
            </w:r>
            <w:r w:rsidRPr="00AF457C">
              <w:rPr>
                <w:b/>
                <w:bCs/>
                <w:sz w:val="18"/>
                <w:szCs w:val="18"/>
                <w:lang w:val="en-US"/>
              </w:rPr>
              <w:t>30A</w:t>
            </w:r>
            <w:r w:rsidRPr="00AF457C">
              <w:rPr>
                <w:sz w:val="18"/>
                <w:szCs w:val="18"/>
                <w:lang w:val="en-US"/>
              </w:rPr>
              <w:t xml:space="preserve"> earth station the values shall include the maximum range of power control</w:t>
            </w:r>
          </w:p>
          <w:p w14:paraId="48E1A7CB" w14:textId="77777777" w:rsidR="00EC1F18" w:rsidRPr="00AF457C" w:rsidRDefault="00EC1F18" w:rsidP="00EC1F18">
            <w:pPr>
              <w:keepNext/>
              <w:spacing w:before="40" w:after="40"/>
              <w:ind w:left="510"/>
              <w:rPr>
                <w:sz w:val="18"/>
                <w:szCs w:val="18"/>
                <w:lang w:val="en-US"/>
              </w:rPr>
            </w:pPr>
            <w:r w:rsidRPr="00AF457C">
              <w:rPr>
                <w:sz w:val="18"/>
                <w:szCs w:val="18"/>
                <w:lang w:val="en-US"/>
              </w:rPr>
              <w:t>In the case of satellite networks or systems, required if neither C.8.a.1 nor C.8.b.3.a is provided</w:t>
            </w:r>
          </w:p>
        </w:tc>
        <w:tc>
          <w:tcPr>
            <w:tcW w:w="795" w:type="dxa"/>
            <w:tcBorders>
              <w:top w:val="nil"/>
              <w:left w:val="double" w:sz="4" w:space="0" w:color="auto"/>
              <w:bottom w:val="single" w:sz="4" w:space="0" w:color="000000"/>
              <w:right w:val="single" w:sz="4" w:space="0" w:color="auto"/>
            </w:tcBorders>
            <w:shd w:val="clear" w:color="auto" w:fill="FFFFFF"/>
            <w:vAlign w:val="center"/>
            <w:hideMark/>
          </w:tcPr>
          <w:p w14:paraId="13EEF742"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2" w:type="dxa"/>
            <w:tcBorders>
              <w:top w:val="nil"/>
              <w:left w:val="single" w:sz="4" w:space="0" w:color="auto"/>
              <w:bottom w:val="single" w:sz="4" w:space="0" w:color="000000"/>
              <w:right w:val="single" w:sz="4" w:space="0" w:color="auto"/>
            </w:tcBorders>
            <w:shd w:val="clear" w:color="auto" w:fill="FFFFFF"/>
            <w:vAlign w:val="center"/>
            <w:hideMark/>
          </w:tcPr>
          <w:p w14:paraId="519050A7"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1" w:type="dxa"/>
            <w:tcBorders>
              <w:top w:val="nil"/>
              <w:left w:val="single" w:sz="4" w:space="0" w:color="auto"/>
              <w:bottom w:val="single" w:sz="4" w:space="0" w:color="auto"/>
              <w:right w:val="single" w:sz="4" w:space="0" w:color="auto"/>
            </w:tcBorders>
            <w:vAlign w:val="center"/>
            <w:hideMark/>
          </w:tcPr>
          <w:p w14:paraId="287300EB"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7" w:type="dxa"/>
            <w:tcBorders>
              <w:top w:val="nil"/>
              <w:left w:val="single" w:sz="4" w:space="0" w:color="auto"/>
              <w:bottom w:val="single" w:sz="4" w:space="0" w:color="auto"/>
              <w:right w:val="single" w:sz="4" w:space="0" w:color="auto"/>
            </w:tcBorders>
            <w:vAlign w:val="center"/>
            <w:hideMark/>
          </w:tcPr>
          <w:p w14:paraId="5EF70093"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single" w:sz="4" w:space="0" w:color="auto"/>
              <w:bottom w:val="single" w:sz="4" w:space="0" w:color="auto"/>
              <w:right w:val="single" w:sz="4" w:space="0" w:color="auto"/>
            </w:tcBorders>
            <w:vAlign w:val="center"/>
            <w:hideMark/>
          </w:tcPr>
          <w:p w14:paraId="44DDF300"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nil"/>
              <w:left w:val="single" w:sz="4" w:space="0" w:color="auto"/>
              <w:bottom w:val="single" w:sz="4" w:space="0" w:color="000000"/>
              <w:right w:val="single" w:sz="4" w:space="0" w:color="auto"/>
            </w:tcBorders>
            <w:shd w:val="clear" w:color="auto" w:fill="FFFFFF"/>
            <w:vAlign w:val="center"/>
            <w:hideMark/>
          </w:tcPr>
          <w:p w14:paraId="11C01A8C"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xml:space="preserve"> +</w:t>
            </w:r>
            <w:r w:rsidRPr="00AF457C">
              <w:rPr>
                <w:rFonts w:asciiTheme="majorBidi" w:hAnsiTheme="majorBidi" w:cstheme="majorBidi"/>
                <w:b/>
                <w:bCs/>
                <w:sz w:val="18"/>
                <w:szCs w:val="18"/>
                <w:vertAlign w:val="superscript"/>
                <w:lang w:val="en-US" w:eastAsia="zh-CN"/>
              </w:rPr>
              <w:t xml:space="preserve"> 1</w:t>
            </w:r>
          </w:p>
        </w:tc>
        <w:tc>
          <w:tcPr>
            <w:tcW w:w="788" w:type="dxa"/>
            <w:tcBorders>
              <w:top w:val="nil"/>
              <w:left w:val="single" w:sz="4" w:space="0" w:color="auto"/>
              <w:bottom w:val="single" w:sz="4" w:space="0" w:color="000000"/>
              <w:right w:val="single" w:sz="4" w:space="0" w:color="auto"/>
            </w:tcBorders>
            <w:shd w:val="clear" w:color="auto" w:fill="FFFFFF"/>
            <w:vAlign w:val="center"/>
            <w:hideMark/>
          </w:tcPr>
          <w:p w14:paraId="11C734A5"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69" w:type="dxa"/>
            <w:tcBorders>
              <w:top w:val="nil"/>
              <w:left w:val="single" w:sz="4" w:space="0" w:color="auto"/>
              <w:bottom w:val="single" w:sz="4" w:space="0" w:color="000000"/>
              <w:right w:val="single" w:sz="4" w:space="0" w:color="auto"/>
            </w:tcBorders>
            <w:shd w:val="clear" w:color="auto" w:fill="FFFFFF"/>
            <w:vAlign w:val="center"/>
            <w:hideMark/>
          </w:tcPr>
          <w:p w14:paraId="223B51DE"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425" w:type="dxa"/>
            <w:tcBorders>
              <w:top w:val="nil"/>
              <w:left w:val="single" w:sz="4" w:space="0" w:color="auto"/>
              <w:bottom w:val="single" w:sz="4" w:space="0" w:color="000000"/>
              <w:right w:val="double" w:sz="6" w:space="0" w:color="auto"/>
            </w:tcBorders>
            <w:shd w:val="clear" w:color="auto" w:fill="FFFFFF"/>
            <w:vAlign w:val="center"/>
            <w:hideMark/>
          </w:tcPr>
          <w:p w14:paraId="58C086C4"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967" w:type="dxa"/>
            <w:tcBorders>
              <w:top w:val="nil"/>
              <w:left w:val="double" w:sz="6" w:space="0" w:color="auto"/>
              <w:bottom w:val="single" w:sz="4" w:space="0" w:color="000000"/>
              <w:right w:val="double" w:sz="6" w:space="0" w:color="auto"/>
            </w:tcBorders>
            <w:hideMark/>
          </w:tcPr>
          <w:p w14:paraId="6CFEF43A" w14:textId="77777777" w:rsidR="00EC1F18" w:rsidRPr="00AF457C" w:rsidRDefault="00EC1F18" w:rsidP="00EC1F18">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8.b.</w:t>
            </w:r>
            <w:proofErr w:type="gramEnd"/>
            <w:r w:rsidRPr="00AF457C">
              <w:rPr>
                <w:rFonts w:asciiTheme="majorBidi" w:hAnsiTheme="majorBidi" w:cstheme="majorBidi"/>
                <w:sz w:val="18"/>
                <w:szCs w:val="18"/>
                <w:lang w:val="en-US" w:eastAsia="zh-CN"/>
              </w:rPr>
              <w:t>1</w:t>
            </w:r>
          </w:p>
        </w:tc>
        <w:tc>
          <w:tcPr>
            <w:tcW w:w="600" w:type="dxa"/>
            <w:tcBorders>
              <w:top w:val="nil"/>
              <w:left w:val="double" w:sz="6" w:space="0" w:color="auto"/>
              <w:bottom w:val="single" w:sz="4" w:space="0" w:color="000000"/>
              <w:right w:val="single" w:sz="12" w:space="0" w:color="auto"/>
            </w:tcBorders>
            <w:shd w:val="clear" w:color="auto" w:fill="FFFFFF"/>
            <w:vAlign w:val="center"/>
            <w:hideMark/>
          </w:tcPr>
          <w:p w14:paraId="0BEC4BE9"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EC1F18" w:rsidRPr="00AF457C" w14:paraId="659D6457" w14:textId="77777777" w:rsidTr="00EC1F18">
        <w:trPr>
          <w:cantSplit/>
          <w:jc w:val="center"/>
        </w:trPr>
        <w:tc>
          <w:tcPr>
            <w:tcW w:w="1180" w:type="dxa"/>
            <w:tcBorders>
              <w:top w:val="nil"/>
              <w:left w:val="single" w:sz="12" w:space="0" w:color="auto"/>
              <w:bottom w:val="single" w:sz="4" w:space="0" w:color="000000"/>
              <w:right w:val="double" w:sz="6" w:space="0" w:color="auto"/>
            </w:tcBorders>
            <w:hideMark/>
          </w:tcPr>
          <w:p w14:paraId="52363A3E"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8.b.</w:t>
            </w:r>
            <w:proofErr w:type="gramEnd"/>
            <w:r w:rsidRPr="00AF457C">
              <w:rPr>
                <w:rFonts w:asciiTheme="majorBidi" w:hAnsiTheme="majorBidi" w:cstheme="majorBidi"/>
                <w:sz w:val="18"/>
                <w:szCs w:val="18"/>
                <w:lang w:val="en-US" w:eastAsia="zh-CN"/>
              </w:rPr>
              <w:t>2</w:t>
            </w:r>
          </w:p>
        </w:tc>
        <w:tc>
          <w:tcPr>
            <w:tcW w:w="7802" w:type="dxa"/>
            <w:tcBorders>
              <w:top w:val="single" w:sz="4" w:space="0" w:color="auto"/>
              <w:left w:val="nil"/>
              <w:bottom w:val="single" w:sz="4" w:space="0" w:color="auto"/>
              <w:right w:val="double" w:sz="4" w:space="0" w:color="auto"/>
            </w:tcBorders>
            <w:hideMark/>
          </w:tcPr>
          <w:p w14:paraId="05654069" w14:textId="77777777" w:rsidR="00EC1F18" w:rsidRPr="00AF457C" w:rsidRDefault="00EC1F18" w:rsidP="00EC1F18">
            <w:pPr>
              <w:spacing w:before="40" w:after="40"/>
              <w:ind w:left="170"/>
              <w:rPr>
                <w:sz w:val="18"/>
                <w:szCs w:val="18"/>
                <w:lang w:val="en-US"/>
              </w:rPr>
            </w:pPr>
            <w:r w:rsidRPr="00AF457C">
              <w:rPr>
                <w:sz w:val="18"/>
                <w:szCs w:val="18"/>
                <w:lang w:val="en-US"/>
              </w:rPr>
              <w:t>the maximum power density, in dB(W/Hz), supplied to the input of the antenna</w:t>
            </w:r>
            <w:r w:rsidRPr="00AF457C">
              <w:rPr>
                <w:sz w:val="18"/>
                <w:szCs w:val="18"/>
                <w:vertAlign w:val="superscript"/>
                <w:lang w:val="en-US"/>
              </w:rPr>
              <w:t>2</w:t>
            </w:r>
          </w:p>
          <w:p w14:paraId="1864A522" w14:textId="77777777" w:rsidR="00EC1F18" w:rsidRPr="00AF457C" w:rsidRDefault="00EC1F18" w:rsidP="00EC1F18">
            <w:pPr>
              <w:keepNext/>
              <w:spacing w:before="40" w:after="40"/>
              <w:ind w:left="340"/>
              <w:rPr>
                <w:sz w:val="18"/>
                <w:szCs w:val="18"/>
                <w:lang w:val="en-US"/>
              </w:rPr>
            </w:pPr>
            <w:r w:rsidRPr="00AF457C">
              <w:rPr>
                <w:sz w:val="18"/>
                <w:szCs w:val="18"/>
                <w:lang w:val="en-US"/>
              </w:rPr>
              <w:t>For coordination or notification of an Appendix </w:t>
            </w:r>
            <w:r w:rsidRPr="00AF457C">
              <w:rPr>
                <w:b/>
                <w:bCs/>
                <w:sz w:val="18"/>
                <w:szCs w:val="18"/>
                <w:lang w:val="en-US"/>
              </w:rPr>
              <w:t>30A</w:t>
            </w:r>
            <w:r w:rsidRPr="00AF457C">
              <w:rPr>
                <w:sz w:val="18"/>
                <w:szCs w:val="18"/>
                <w:lang w:val="en-US"/>
              </w:rPr>
              <w:t xml:space="preserve"> earth station the values shall include the maximum range of power control</w:t>
            </w:r>
          </w:p>
          <w:p w14:paraId="681FCA89" w14:textId="77777777" w:rsidR="00EC1F18" w:rsidRPr="00AF457C" w:rsidRDefault="00EC1F18" w:rsidP="00EC1F18">
            <w:pPr>
              <w:spacing w:before="40" w:after="40"/>
              <w:ind w:left="510"/>
              <w:rPr>
                <w:sz w:val="18"/>
                <w:szCs w:val="18"/>
                <w:lang w:val="en-US"/>
              </w:rPr>
            </w:pPr>
            <w:r w:rsidRPr="00AF457C">
              <w:rPr>
                <w:sz w:val="18"/>
                <w:szCs w:val="18"/>
                <w:lang w:val="en-US"/>
              </w:rPr>
              <w:t>In the case of satellite networks or systems, required if neither C.8.a.2 nor C.8.b.3.b is provided</w:t>
            </w:r>
          </w:p>
          <w:p w14:paraId="107967F9" w14:textId="77777777" w:rsidR="008E50C6" w:rsidRPr="00AF457C" w:rsidRDefault="00EC1F18" w:rsidP="008E50C6">
            <w:pPr>
              <w:spacing w:before="40" w:after="40"/>
              <w:ind w:left="510"/>
              <w:rPr>
                <w:ins w:id="181" w:author="PVT" w:date="2023-06-04T17:25:00Z"/>
                <w:sz w:val="18"/>
                <w:szCs w:val="18"/>
              </w:rPr>
            </w:pPr>
            <w:r w:rsidRPr="00AF457C">
              <w:rPr>
                <w:sz w:val="18"/>
                <w:szCs w:val="18"/>
                <w:lang w:val="en-US"/>
              </w:rPr>
              <w:t>In the case of Appendix </w:t>
            </w:r>
            <w:r w:rsidRPr="00AF457C">
              <w:rPr>
                <w:b/>
                <w:bCs/>
                <w:sz w:val="18"/>
                <w:szCs w:val="18"/>
                <w:lang w:val="en-US"/>
              </w:rPr>
              <w:t>30B</w:t>
            </w:r>
            <w:r w:rsidRPr="00AF457C">
              <w:rPr>
                <w:sz w:val="18"/>
                <w:szCs w:val="18"/>
                <w:lang w:val="en-US"/>
              </w:rPr>
              <w:t>, required only for submission under Article 6</w:t>
            </w:r>
          </w:p>
          <w:p w14:paraId="26A9EB06" w14:textId="1C967574" w:rsidR="00EC1F18" w:rsidRPr="00AF457C" w:rsidRDefault="008E50C6" w:rsidP="008E50C6">
            <w:pPr>
              <w:spacing w:before="40" w:after="40"/>
              <w:ind w:left="510"/>
              <w:rPr>
                <w:sz w:val="18"/>
                <w:szCs w:val="18"/>
                <w:lang w:val="en-US"/>
              </w:rPr>
            </w:pPr>
            <w:ins w:id="182" w:author="Author" w:date="2023-07-10T17:22:00Z">
              <w:r w:rsidRPr="00AF457C">
                <w:rPr>
                  <w:sz w:val="18"/>
                  <w:szCs w:val="18"/>
                </w:rPr>
                <w:t xml:space="preserve">In the case of Appendix </w:t>
              </w:r>
              <w:r w:rsidRPr="00AF457C">
                <w:rPr>
                  <w:b/>
                  <w:bCs/>
                  <w:sz w:val="18"/>
                  <w:szCs w:val="18"/>
                </w:rPr>
                <w:t>30B</w:t>
              </w:r>
              <w:r w:rsidRPr="00AF457C">
                <w:rPr>
                  <w:sz w:val="18"/>
                  <w:szCs w:val="18"/>
                </w:rPr>
                <w:t xml:space="preserve"> ESIM, required only for submissions under Section A of Part 1 to Annex 1 of Draft New Resolution </w:t>
              </w:r>
            </w:ins>
            <w:ins w:id="183" w:author="Author" w:date="2023-07-10T17:24:00Z">
              <w:r w:rsidRPr="00AF457C">
                <w:rPr>
                  <w:b/>
                  <w:bCs/>
                  <w:sz w:val="18"/>
                  <w:szCs w:val="18"/>
                </w:rPr>
                <w:t>[EUR-A115-ESIM-13GHZ] (WRC-23)</w:t>
              </w:r>
            </w:ins>
          </w:p>
        </w:tc>
        <w:tc>
          <w:tcPr>
            <w:tcW w:w="795" w:type="dxa"/>
            <w:tcBorders>
              <w:top w:val="nil"/>
              <w:left w:val="double" w:sz="4" w:space="0" w:color="auto"/>
              <w:bottom w:val="single" w:sz="4" w:space="0" w:color="000000"/>
              <w:right w:val="single" w:sz="4" w:space="0" w:color="auto"/>
            </w:tcBorders>
            <w:shd w:val="clear" w:color="auto" w:fill="FFFFFF"/>
            <w:vAlign w:val="center"/>
            <w:hideMark/>
          </w:tcPr>
          <w:p w14:paraId="5FAA0551"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2" w:type="dxa"/>
            <w:tcBorders>
              <w:top w:val="nil"/>
              <w:left w:val="single" w:sz="4" w:space="0" w:color="auto"/>
              <w:bottom w:val="single" w:sz="4" w:space="0" w:color="000000"/>
              <w:right w:val="single" w:sz="4" w:space="0" w:color="auto"/>
            </w:tcBorders>
            <w:shd w:val="clear" w:color="auto" w:fill="FFFFFF"/>
            <w:vAlign w:val="center"/>
            <w:hideMark/>
          </w:tcPr>
          <w:p w14:paraId="189AE0DA"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1" w:type="dxa"/>
            <w:tcBorders>
              <w:top w:val="nil"/>
              <w:left w:val="single" w:sz="4" w:space="0" w:color="auto"/>
              <w:bottom w:val="single" w:sz="4" w:space="0" w:color="auto"/>
              <w:right w:val="single" w:sz="4" w:space="0" w:color="auto"/>
            </w:tcBorders>
            <w:shd w:val="clear" w:color="auto" w:fill="FFFFFF"/>
            <w:vAlign w:val="center"/>
            <w:hideMark/>
          </w:tcPr>
          <w:p w14:paraId="08B0B84E"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7" w:type="dxa"/>
            <w:tcBorders>
              <w:top w:val="nil"/>
              <w:left w:val="single" w:sz="4" w:space="0" w:color="auto"/>
              <w:bottom w:val="single" w:sz="4" w:space="0" w:color="auto"/>
              <w:right w:val="single" w:sz="4" w:space="0" w:color="auto"/>
            </w:tcBorders>
            <w:vAlign w:val="center"/>
            <w:hideMark/>
          </w:tcPr>
          <w:p w14:paraId="7E9B4925"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single" w:sz="4" w:space="0" w:color="auto"/>
              <w:bottom w:val="single" w:sz="4" w:space="0" w:color="auto"/>
              <w:right w:val="single" w:sz="4" w:space="0" w:color="auto"/>
            </w:tcBorders>
            <w:vAlign w:val="center"/>
            <w:hideMark/>
          </w:tcPr>
          <w:p w14:paraId="26521537"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nil"/>
              <w:left w:val="single" w:sz="4" w:space="0" w:color="auto"/>
              <w:bottom w:val="single" w:sz="4" w:space="0" w:color="000000"/>
              <w:right w:val="single" w:sz="4" w:space="0" w:color="auto"/>
            </w:tcBorders>
            <w:shd w:val="clear" w:color="auto" w:fill="FFFFFF"/>
            <w:vAlign w:val="center"/>
            <w:hideMark/>
          </w:tcPr>
          <w:p w14:paraId="3604B3BA"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xml:space="preserve"> +</w:t>
            </w:r>
            <w:r w:rsidRPr="00AF457C">
              <w:rPr>
                <w:rFonts w:asciiTheme="majorBidi" w:hAnsiTheme="majorBidi" w:cstheme="majorBidi"/>
                <w:b/>
                <w:bCs/>
                <w:sz w:val="18"/>
                <w:szCs w:val="18"/>
                <w:vertAlign w:val="superscript"/>
                <w:lang w:val="en-US" w:eastAsia="zh-CN"/>
              </w:rPr>
              <w:t xml:space="preserve"> 1</w:t>
            </w:r>
          </w:p>
        </w:tc>
        <w:tc>
          <w:tcPr>
            <w:tcW w:w="788" w:type="dxa"/>
            <w:tcBorders>
              <w:top w:val="nil"/>
              <w:left w:val="single" w:sz="4" w:space="0" w:color="auto"/>
              <w:bottom w:val="single" w:sz="4" w:space="0" w:color="000000"/>
              <w:right w:val="single" w:sz="4" w:space="0" w:color="auto"/>
            </w:tcBorders>
            <w:shd w:val="clear" w:color="auto" w:fill="FFFFFF"/>
            <w:vAlign w:val="center"/>
            <w:hideMark/>
          </w:tcPr>
          <w:p w14:paraId="6D6FAAC1"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869" w:type="dxa"/>
            <w:tcBorders>
              <w:top w:val="nil"/>
              <w:left w:val="single" w:sz="4" w:space="0" w:color="auto"/>
              <w:bottom w:val="single" w:sz="4" w:space="0" w:color="000000"/>
              <w:right w:val="single" w:sz="4" w:space="0" w:color="auto"/>
            </w:tcBorders>
            <w:shd w:val="clear" w:color="auto" w:fill="FFFFFF"/>
            <w:vAlign w:val="center"/>
            <w:hideMark/>
          </w:tcPr>
          <w:p w14:paraId="6FF69330"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xml:space="preserve">X </w:t>
            </w:r>
          </w:p>
        </w:tc>
        <w:tc>
          <w:tcPr>
            <w:tcW w:w="1425" w:type="dxa"/>
            <w:tcBorders>
              <w:top w:val="nil"/>
              <w:left w:val="single" w:sz="4" w:space="0" w:color="auto"/>
              <w:bottom w:val="single" w:sz="4" w:space="0" w:color="000000"/>
              <w:right w:val="double" w:sz="6" w:space="0" w:color="auto"/>
            </w:tcBorders>
            <w:shd w:val="clear" w:color="auto" w:fill="FFFFFF"/>
            <w:vAlign w:val="center"/>
            <w:hideMark/>
          </w:tcPr>
          <w:p w14:paraId="617999FD"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967" w:type="dxa"/>
            <w:tcBorders>
              <w:top w:val="nil"/>
              <w:left w:val="double" w:sz="6" w:space="0" w:color="auto"/>
              <w:bottom w:val="single" w:sz="4" w:space="0" w:color="000000"/>
              <w:right w:val="double" w:sz="6" w:space="0" w:color="auto"/>
            </w:tcBorders>
            <w:hideMark/>
          </w:tcPr>
          <w:p w14:paraId="11155B00"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8.b.</w:t>
            </w:r>
            <w:proofErr w:type="gramEnd"/>
            <w:r w:rsidRPr="00AF457C">
              <w:rPr>
                <w:rFonts w:asciiTheme="majorBidi" w:hAnsiTheme="majorBidi" w:cstheme="majorBidi"/>
                <w:sz w:val="18"/>
                <w:szCs w:val="18"/>
                <w:lang w:val="en-US" w:eastAsia="zh-CN"/>
              </w:rPr>
              <w:t>2</w:t>
            </w:r>
          </w:p>
        </w:tc>
        <w:tc>
          <w:tcPr>
            <w:tcW w:w="600" w:type="dxa"/>
            <w:tcBorders>
              <w:top w:val="nil"/>
              <w:left w:val="double" w:sz="6" w:space="0" w:color="auto"/>
              <w:bottom w:val="single" w:sz="4" w:space="0" w:color="000000"/>
              <w:right w:val="single" w:sz="12" w:space="0" w:color="auto"/>
            </w:tcBorders>
            <w:shd w:val="clear" w:color="auto" w:fill="FFFFFF"/>
            <w:vAlign w:val="center"/>
            <w:hideMark/>
          </w:tcPr>
          <w:p w14:paraId="7B50CB8A"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EC1F18" w:rsidRPr="00AF457C" w14:paraId="0EC86EE0" w14:textId="77777777" w:rsidTr="00EC1F18">
        <w:trPr>
          <w:cantSplit/>
          <w:jc w:val="center"/>
        </w:trPr>
        <w:tc>
          <w:tcPr>
            <w:tcW w:w="1180" w:type="dxa"/>
            <w:tcBorders>
              <w:top w:val="nil"/>
              <w:left w:val="single" w:sz="12" w:space="0" w:color="auto"/>
              <w:bottom w:val="single" w:sz="4" w:space="0" w:color="auto"/>
              <w:right w:val="double" w:sz="6" w:space="0" w:color="auto"/>
            </w:tcBorders>
            <w:hideMark/>
          </w:tcPr>
          <w:p w14:paraId="621F5D82" w14:textId="76603444" w:rsidR="00EC1F18" w:rsidRPr="00AF457C" w:rsidRDefault="00A32787"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w:t>
            </w:r>
          </w:p>
        </w:tc>
        <w:tc>
          <w:tcPr>
            <w:tcW w:w="7802" w:type="dxa"/>
            <w:tcBorders>
              <w:top w:val="single" w:sz="4" w:space="0" w:color="auto"/>
              <w:left w:val="nil"/>
              <w:bottom w:val="single" w:sz="4" w:space="0" w:color="auto"/>
              <w:right w:val="double" w:sz="4" w:space="0" w:color="auto"/>
            </w:tcBorders>
            <w:hideMark/>
          </w:tcPr>
          <w:p w14:paraId="68532063" w14:textId="74B32140" w:rsidR="00EC1F18" w:rsidRPr="00AF457C" w:rsidRDefault="00A32787"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nil"/>
              <w:left w:val="double" w:sz="4" w:space="0" w:color="auto"/>
              <w:bottom w:val="single" w:sz="4" w:space="0" w:color="auto"/>
              <w:right w:val="single" w:sz="4" w:space="0" w:color="auto"/>
            </w:tcBorders>
            <w:vAlign w:val="center"/>
            <w:hideMark/>
          </w:tcPr>
          <w:p w14:paraId="580E5FD6" w14:textId="3A12688D"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2" w:type="dxa"/>
            <w:tcBorders>
              <w:top w:val="nil"/>
              <w:left w:val="nil"/>
              <w:bottom w:val="single" w:sz="4" w:space="0" w:color="auto"/>
              <w:right w:val="single" w:sz="4" w:space="0" w:color="auto"/>
            </w:tcBorders>
            <w:vAlign w:val="center"/>
            <w:hideMark/>
          </w:tcPr>
          <w:p w14:paraId="3A7F87D5" w14:textId="00AAA8B9"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1" w:type="dxa"/>
            <w:tcBorders>
              <w:top w:val="single" w:sz="4" w:space="0" w:color="auto"/>
              <w:left w:val="nil"/>
              <w:bottom w:val="single" w:sz="4" w:space="0" w:color="auto"/>
              <w:right w:val="single" w:sz="4" w:space="0" w:color="auto"/>
            </w:tcBorders>
            <w:vAlign w:val="center"/>
            <w:hideMark/>
          </w:tcPr>
          <w:p w14:paraId="498AD038" w14:textId="0D2A3ACC"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7" w:type="dxa"/>
            <w:tcBorders>
              <w:top w:val="nil"/>
              <w:left w:val="nil"/>
              <w:bottom w:val="single" w:sz="4" w:space="0" w:color="auto"/>
              <w:right w:val="single" w:sz="4" w:space="0" w:color="auto"/>
            </w:tcBorders>
            <w:vAlign w:val="center"/>
            <w:hideMark/>
          </w:tcPr>
          <w:p w14:paraId="6D62C603" w14:textId="312121D7"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nil"/>
              <w:bottom w:val="single" w:sz="4" w:space="0" w:color="auto"/>
              <w:right w:val="single" w:sz="4" w:space="0" w:color="auto"/>
            </w:tcBorders>
            <w:vAlign w:val="center"/>
            <w:hideMark/>
          </w:tcPr>
          <w:p w14:paraId="015360D9" w14:textId="0579A112"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nil"/>
              <w:left w:val="nil"/>
              <w:bottom w:val="single" w:sz="4" w:space="0" w:color="auto"/>
              <w:right w:val="single" w:sz="4" w:space="0" w:color="auto"/>
            </w:tcBorders>
            <w:vAlign w:val="center"/>
            <w:hideMark/>
          </w:tcPr>
          <w:p w14:paraId="76B70CC4" w14:textId="3FACA8E8"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nil"/>
              <w:bottom w:val="single" w:sz="4" w:space="0" w:color="auto"/>
              <w:right w:val="single" w:sz="4" w:space="0" w:color="auto"/>
            </w:tcBorders>
            <w:vAlign w:val="center"/>
            <w:hideMark/>
          </w:tcPr>
          <w:p w14:paraId="6771B449" w14:textId="4803EE92"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869" w:type="dxa"/>
            <w:tcBorders>
              <w:top w:val="nil"/>
              <w:left w:val="nil"/>
              <w:bottom w:val="single" w:sz="4" w:space="0" w:color="auto"/>
              <w:right w:val="single" w:sz="4" w:space="0" w:color="auto"/>
            </w:tcBorders>
            <w:vAlign w:val="center"/>
            <w:hideMark/>
          </w:tcPr>
          <w:p w14:paraId="101E4E48" w14:textId="0F80158C"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1425" w:type="dxa"/>
            <w:tcBorders>
              <w:top w:val="nil"/>
              <w:left w:val="nil"/>
              <w:bottom w:val="single" w:sz="4" w:space="0" w:color="auto"/>
              <w:right w:val="double" w:sz="6" w:space="0" w:color="auto"/>
            </w:tcBorders>
            <w:vAlign w:val="center"/>
            <w:hideMark/>
          </w:tcPr>
          <w:p w14:paraId="75ADD9FF" w14:textId="332FADAC"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967" w:type="dxa"/>
            <w:tcBorders>
              <w:top w:val="nil"/>
              <w:left w:val="nil"/>
              <w:bottom w:val="single" w:sz="4" w:space="0" w:color="auto"/>
              <w:right w:val="double" w:sz="6" w:space="0" w:color="auto"/>
            </w:tcBorders>
            <w:hideMark/>
          </w:tcPr>
          <w:p w14:paraId="29911488" w14:textId="6E3A3EFB" w:rsidR="00EC1F18" w:rsidRPr="00AF457C" w:rsidRDefault="00A32787"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w:t>
            </w:r>
          </w:p>
        </w:tc>
        <w:tc>
          <w:tcPr>
            <w:tcW w:w="600" w:type="dxa"/>
            <w:tcBorders>
              <w:top w:val="nil"/>
              <w:left w:val="nil"/>
              <w:bottom w:val="single" w:sz="4" w:space="0" w:color="auto"/>
              <w:right w:val="single" w:sz="12" w:space="0" w:color="auto"/>
            </w:tcBorders>
            <w:vAlign w:val="center"/>
            <w:hideMark/>
          </w:tcPr>
          <w:p w14:paraId="3DCD79DA" w14:textId="08702A37"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r>
      <w:tr w:rsidR="00EC1F18" w:rsidRPr="00AF457C" w14:paraId="4590B247" w14:textId="77777777" w:rsidTr="00EC1F18">
        <w:trPr>
          <w:cantSplit/>
          <w:jc w:val="center"/>
        </w:trPr>
        <w:tc>
          <w:tcPr>
            <w:tcW w:w="1180" w:type="dxa"/>
            <w:tcBorders>
              <w:top w:val="nil"/>
              <w:left w:val="single" w:sz="12" w:space="0" w:color="auto"/>
              <w:bottom w:val="single" w:sz="2" w:space="0" w:color="auto"/>
              <w:right w:val="double" w:sz="6" w:space="0" w:color="auto"/>
            </w:tcBorders>
            <w:shd w:val="clear" w:color="auto" w:fill="FFFFFF"/>
            <w:hideMark/>
          </w:tcPr>
          <w:p w14:paraId="26CD7CC7" w14:textId="77777777" w:rsidR="00EC1F18" w:rsidRPr="00AF457C" w:rsidRDefault="00EC1F18" w:rsidP="00EC1F18">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val="en-US" w:eastAsia="zh-CN"/>
              </w:rPr>
              <w:t>C.10</w:t>
            </w:r>
          </w:p>
        </w:tc>
        <w:tc>
          <w:tcPr>
            <w:tcW w:w="7802" w:type="dxa"/>
            <w:tcBorders>
              <w:top w:val="nil"/>
              <w:left w:val="nil"/>
              <w:bottom w:val="single" w:sz="4" w:space="0" w:color="auto"/>
              <w:right w:val="double" w:sz="4" w:space="0" w:color="auto"/>
            </w:tcBorders>
            <w:shd w:val="clear" w:color="auto" w:fill="FFFFFF"/>
            <w:hideMark/>
          </w:tcPr>
          <w:p w14:paraId="3438985D" w14:textId="77777777" w:rsidR="00EC1F18" w:rsidRPr="00AF457C" w:rsidRDefault="00EC1F18" w:rsidP="00EC1F18">
            <w:pPr>
              <w:keepNext/>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TYPE AND IDENTITY OF THE ASSOCIATED STATION(S)</w:t>
            </w:r>
          </w:p>
          <w:p w14:paraId="7A39F8DB" w14:textId="77777777" w:rsidR="00EC1F18" w:rsidRPr="00AF457C" w:rsidRDefault="00EC1F18" w:rsidP="00EC1F18">
            <w:pPr>
              <w:keepNext/>
              <w:spacing w:before="40" w:after="40"/>
              <w:ind w:left="510"/>
              <w:rPr>
                <w:i/>
                <w:sz w:val="18"/>
                <w:szCs w:val="18"/>
                <w:lang w:val="en-US"/>
              </w:rPr>
            </w:pPr>
            <w:r w:rsidRPr="00AF457C">
              <w:rPr>
                <w:i/>
                <w:sz w:val="18"/>
                <w:szCs w:val="18"/>
                <w:lang w:val="en-US"/>
              </w:rPr>
              <w:t>(</w:t>
            </w:r>
            <w:proofErr w:type="gramStart"/>
            <w:r w:rsidRPr="00AF457C">
              <w:rPr>
                <w:i/>
                <w:sz w:val="18"/>
                <w:szCs w:val="18"/>
                <w:lang w:val="en-US"/>
              </w:rPr>
              <w:t>the</w:t>
            </w:r>
            <w:proofErr w:type="gramEnd"/>
            <w:r w:rsidRPr="00AF457C">
              <w:rPr>
                <w:i/>
                <w:sz w:val="18"/>
                <w:szCs w:val="18"/>
                <w:lang w:val="en-US"/>
              </w:rPr>
              <w:t xml:space="preserve"> associated station may be another space station, a typical earth station of the network or system or a specific earth station)</w:t>
            </w:r>
          </w:p>
          <w:p w14:paraId="1D0CD7EE" w14:textId="77777777" w:rsidR="00EC1F18" w:rsidRPr="00AF457C" w:rsidRDefault="00EC1F18" w:rsidP="00EC1F18">
            <w:pPr>
              <w:keepNext/>
              <w:spacing w:before="40" w:after="40"/>
              <w:ind w:left="510"/>
              <w:rPr>
                <w:rFonts w:asciiTheme="majorBidi" w:hAnsiTheme="majorBidi" w:cstheme="majorBidi"/>
                <w:b/>
                <w:bCs/>
                <w:sz w:val="18"/>
                <w:szCs w:val="18"/>
                <w:lang w:val="en-US" w:eastAsia="zh-CN"/>
              </w:rPr>
            </w:pPr>
            <w:r w:rsidRPr="00AF457C">
              <w:rPr>
                <w:i/>
                <w:iCs/>
                <w:sz w:val="18"/>
                <w:szCs w:val="18"/>
                <w:lang w:val="en-US"/>
              </w:rPr>
              <w:t>For all space applications except active or passive sensors</w:t>
            </w:r>
          </w:p>
        </w:tc>
        <w:tc>
          <w:tcPr>
            <w:tcW w:w="7830" w:type="dxa"/>
            <w:gridSpan w:val="9"/>
            <w:tcBorders>
              <w:top w:val="single" w:sz="4" w:space="0" w:color="auto"/>
              <w:left w:val="double" w:sz="4" w:space="0" w:color="auto"/>
              <w:bottom w:val="single" w:sz="4" w:space="0" w:color="auto"/>
              <w:right w:val="double" w:sz="6" w:space="0" w:color="auto"/>
            </w:tcBorders>
            <w:shd w:val="pct20" w:color="auto" w:fill="auto"/>
            <w:vAlign w:val="center"/>
          </w:tcPr>
          <w:p w14:paraId="10C48E5F"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967" w:type="dxa"/>
            <w:tcBorders>
              <w:top w:val="nil"/>
              <w:left w:val="nil"/>
              <w:bottom w:val="single" w:sz="4" w:space="0" w:color="auto"/>
              <w:right w:val="double" w:sz="6" w:space="0" w:color="auto"/>
            </w:tcBorders>
            <w:shd w:val="clear" w:color="auto" w:fill="FFFFFF"/>
            <w:hideMark/>
          </w:tcPr>
          <w:p w14:paraId="5F967BDF" w14:textId="77777777" w:rsidR="00EC1F18" w:rsidRPr="00AF457C" w:rsidRDefault="00EC1F18" w:rsidP="00EC1F18">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val="en-US" w:eastAsia="zh-CN"/>
              </w:rPr>
              <w:t>C.10</w:t>
            </w:r>
          </w:p>
        </w:tc>
        <w:tc>
          <w:tcPr>
            <w:tcW w:w="600" w:type="dxa"/>
            <w:tcBorders>
              <w:top w:val="single" w:sz="2" w:space="0" w:color="auto"/>
              <w:left w:val="nil"/>
              <w:bottom w:val="single" w:sz="4" w:space="0" w:color="auto"/>
              <w:right w:val="single" w:sz="12" w:space="0" w:color="auto"/>
            </w:tcBorders>
            <w:shd w:val="solid" w:color="BFBFBF" w:fill="FFFFFF"/>
            <w:vAlign w:val="center"/>
          </w:tcPr>
          <w:p w14:paraId="2B1AFE0B" w14:textId="77777777" w:rsidR="00EC1F18" w:rsidRPr="00AF457C" w:rsidRDefault="00EC1F18" w:rsidP="00EC1F18">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p>
        </w:tc>
      </w:tr>
      <w:tr w:rsidR="00EC1F18" w:rsidRPr="00AF457C" w14:paraId="774B71AF"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5B14362B" w14:textId="77622CB9" w:rsidR="00EC1F18" w:rsidRPr="00AF457C" w:rsidRDefault="00A32787"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w:t>
            </w:r>
          </w:p>
        </w:tc>
        <w:tc>
          <w:tcPr>
            <w:tcW w:w="7802" w:type="dxa"/>
            <w:tcBorders>
              <w:top w:val="nil"/>
              <w:left w:val="nil"/>
              <w:bottom w:val="single" w:sz="4" w:space="0" w:color="auto"/>
              <w:right w:val="double" w:sz="4" w:space="0" w:color="auto"/>
            </w:tcBorders>
          </w:tcPr>
          <w:p w14:paraId="316EEA6F" w14:textId="0A06DE80" w:rsidR="00EC1F18" w:rsidRPr="00AF457C" w:rsidRDefault="00A32787" w:rsidP="00EC1F18">
            <w:pPr>
              <w:keepNext/>
              <w:tabs>
                <w:tab w:val="left" w:pos="720"/>
              </w:tabs>
              <w:overflowPunct/>
              <w:autoSpaceDE/>
              <w:adjustRightInd/>
              <w:spacing w:before="40" w:after="40"/>
              <w:rPr>
                <w:sz w:val="18"/>
                <w:szCs w:val="18"/>
                <w:lang w:val="en-US"/>
              </w:rPr>
            </w:pPr>
            <w:r w:rsidRPr="00AF457C">
              <w:rPr>
                <w:rFonts w:asciiTheme="majorBidi" w:hAnsiTheme="majorBidi" w:cstheme="majorBidi"/>
                <w:b/>
                <w:bCs/>
                <w:sz w:val="18"/>
                <w:szCs w:val="18"/>
                <w:lang w:eastAsia="zh-CN"/>
              </w:rPr>
              <w:t>…</w:t>
            </w:r>
          </w:p>
        </w:tc>
        <w:tc>
          <w:tcPr>
            <w:tcW w:w="795" w:type="dxa"/>
            <w:tcBorders>
              <w:top w:val="nil"/>
              <w:left w:val="double" w:sz="4" w:space="0" w:color="auto"/>
              <w:bottom w:val="single" w:sz="4" w:space="0" w:color="auto"/>
              <w:right w:val="single" w:sz="4" w:space="0" w:color="auto"/>
            </w:tcBorders>
            <w:shd w:val="clear" w:color="auto" w:fill="FFFFFF"/>
            <w:vAlign w:val="center"/>
          </w:tcPr>
          <w:p w14:paraId="072483DD" w14:textId="325CD33A"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92" w:type="dxa"/>
            <w:tcBorders>
              <w:top w:val="nil"/>
              <w:left w:val="nil"/>
              <w:bottom w:val="single" w:sz="4" w:space="0" w:color="auto"/>
              <w:right w:val="single" w:sz="4" w:space="0" w:color="auto"/>
            </w:tcBorders>
            <w:shd w:val="clear" w:color="auto" w:fill="FFFFFF"/>
            <w:vAlign w:val="center"/>
          </w:tcPr>
          <w:p w14:paraId="1EE3591A" w14:textId="6B3DDF5C" w:rsidR="00EC1F18" w:rsidRPr="00AF457C" w:rsidRDefault="00A32787"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91" w:type="dxa"/>
            <w:tcBorders>
              <w:top w:val="nil"/>
              <w:left w:val="nil"/>
              <w:bottom w:val="single" w:sz="4" w:space="0" w:color="auto"/>
              <w:right w:val="single" w:sz="4" w:space="0" w:color="auto"/>
            </w:tcBorders>
            <w:shd w:val="clear" w:color="auto" w:fill="FFFFFF"/>
            <w:vAlign w:val="center"/>
          </w:tcPr>
          <w:p w14:paraId="12DE0D8B" w14:textId="5950647B" w:rsidR="00EC1F18" w:rsidRPr="00AF457C" w:rsidRDefault="00A32787"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7" w:type="dxa"/>
            <w:tcBorders>
              <w:top w:val="nil"/>
              <w:left w:val="nil"/>
              <w:bottom w:val="single" w:sz="4" w:space="0" w:color="auto"/>
              <w:right w:val="single" w:sz="4" w:space="0" w:color="auto"/>
            </w:tcBorders>
            <w:vAlign w:val="center"/>
          </w:tcPr>
          <w:p w14:paraId="6BBA51D4" w14:textId="5B6DEE82" w:rsidR="00EC1F18" w:rsidRPr="00AF457C" w:rsidRDefault="00A32787"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8" w:type="dxa"/>
            <w:tcBorders>
              <w:top w:val="nil"/>
              <w:left w:val="nil"/>
              <w:bottom w:val="single" w:sz="4" w:space="0" w:color="auto"/>
              <w:right w:val="single" w:sz="4" w:space="0" w:color="auto"/>
            </w:tcBorders>
            <w:vAlign w:val="center"/>
          </w:tcPr>
          <w:p w14:paraId="65E22507" w14:textId="12929C38" w:rsidR="00EC1F18" w:rsidRPr="00AF457C" w:rsidRDefault="00A32787"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95" w:type="dxa"/>
            <w:tcBorders>
              <w:top w:val="nil"/>
              <w:left w:val="nil"/>
              <w:bottom w:val="single" w:sz="4" w:space="0" w:color="auto"/>
              <w:right w:val="single" w:sz="4" w:space="0" w:color="auto"/>
            </w:tcBorders>
            <w:shd w:val="clear" w:color="auto" w:fill="FFFFFF"/>
            <w:vAlign w:val="center"/>
          </w:tcPr>
          <w:p w14:paraId="2FB376DA" w14:textId="6C50F1FC" w:rsidR="00EC1F18" w:rsidRPr="00AF457C" w:rsidRDefault="00A32787"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8" w:type="dxa"/>
            <w:tcBorders>
              <w:top w:val="nil"/>
              <w:left w:val="nil"/>
              <w:bottom w:val="single" w:sz="4" w:space="0" w:color="auto"/>
              <w:right w:val="single" w:sz="4" w:space="0" w:color="auto"/>
            </w:tcBorders>
            <w:vAlign w:val="center"/>
          </w:tcPr>
          <w:p w14:paraId="12E365F6" w14:textId="3527BEE1" w:rsidR="00EC1F18" w:rsidRPr="00AF457C" w:rsidRDefault="00A32787"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869" w:type="dxa"/>
            <w:tcBorders>
              <w:top w:val="nil"/>
              <w:left w:val="nil"/>
              <w:bottom w:val="single" w:sz="4" w:space="0" w:color="auto"/>
              <w:right w:val="single" w:sz="4" w:space="0" w:color="auto"/>
            </w:tcBorders>
            <w:shd w:val="clear" w:color="auto" w:fill="FFFFFF"/>
            <w:vAlign w:val="center"/>
          </w:tcPr>
          <w:p w14:paraId="38CB3CE6" w14:textId="65849D32" w:rsidR="00EC1F18" w:rsidRPr="00AF457C" w:rsidRDefault="00A32787"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1425" w:type="dxa"/>
            <w:tcBorders>
              <w:top w:val="nil"/>
              <w:left w:val="nil"/>
              <w:bottom w:val="single" w:sz="4" w:space="0" w:color="auto"/>
              <w:right w:val="double" w:sz="6" w:space="0" w:color="auto"/>
            </w:tcBorders>
            <w:shd w:val="clear" w:color="auto" w:fill="FFFFFF"/>
            <w:vAlign w:val="center"/>
          </w:tcPr>
          <w:p w14:paraId="67EC15AD" w14:textId="6AC39467" w:rsidR="00EC1F18" w:rsidRPr="00AF457C" w:rsidRDefault="00A32787"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967" w:type="dxa"/>
            <w:tcBorders>
              <w:top w:val="nil"/>
              <w:left w:val="nil"/>
              <w:bottom w:val="single" w:sz="4" w:space="0" w:color="auto"/>
              <w:right w:val="double" w:sz="6" w:space="0" w:color="auto"/>
            </w:tcBorders>
          </w:tcPr>
          <w:p w14:paraId="67086AAF" w14:textId="11C2283A" w:rsidR="00EC1F18" w:rsidRPr="00AF457C" w:rsidRDefault="00A32787"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w:t>
            </w:r>
          </w:p>
        </w:tc>
        <w:tc>
          <w:tcPr>
            <w:tcW w:w="600" w:type="dxa"/>
            <w:tcBorders>
              <w:top w:val="nil"/>
              <w:left w:val="nil"/>
              <w:bottom w:val="single" w:sz="4" w:space="0" w:color="auto"/>
              <w:right w:val="single" w:sz="12" w:space="0" w:color="auto"/>
            </w:tcBorders>
            <w:shd w:val="clear" w:color="auto" w:fill="FFFFFF"/>
            <w:vAlign w:val="center"/>
          </w:tcPr>
          <w:p w14:paraId="48F19770" w14:textId="21FD11DB" w:rsidR="00EC1F18" w:rsidRPr="00AF457C" w:rsidRDefault="00A32787"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r>
      <w:tr w:rsidR="00EC1F18" w:rsidRPr="00AF457C" w14:paraId="41ECD031"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5B5B664D"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w:t>
            </w:r>
          </w:p>
        </w:tc>
        <w:tc>
          <w:tcPr>
            <w:tcW w:w="7802" w:type="dxa"/>
            <w:tcBorders>
              <w:top w:val="nil"/>
              <w:left w:val="nil"/>
              <w:bottom w:val="single" w:sz="4" w:space="0" w:color="auto"/>
              <w:right w:val="double" w:sz="4" w:space="0" w:color="auto"/>
            </w:tcBorders>
          </w:tcPr>
          <w:p w14:paraId="5C708045" w14:textId="77777777" w:rsidR="00EC1F18" w:rsidRPr="00AF457C" w:rsidRDefault="00EC1F18" w:rsidP="00EC1F18">
            <w:pPr>
              <w:keepNext/>
              <w:tabs>
                <w:tab w:val="left" w:pos="720"/>
              </w:tabs>
              <w:overflowPunct/>
              <w:autoSpaceDE/>
              <w:adjustRightInd/>
              <w:spacing w:before="40" w:after="40"/>
              <w:rPr>
                <w:sz w:val="18"/>
                <w:szCs w:val="18"/>
                <w:lang w:val="en-US"/>
              </w:rPr>
            </w:pPr>
            <w:r w:rsidRPr="00AF457C">
              <w:rPr>
                <w:rFonts w:asciiTheme="majorBidi" w:hAnsiTheme="majorBidi" w:cstheme="majorBidi"/>
                <w:b/>
                <w:bCs/>
                <w:sz w:val="18"/>
                <w:szCs w:val="18"/>
                <w:lang w:eastAsia="zh-CN"/>
              </w:rPr>
              <w:t>For an associated earth station (whether specific or typical):</w:t>
            </w:r>
          </w:p>
        </w:tc>
        <w:tc>
          <w:tcPr>
            <w:tcW w:w="795" w:type="dxa"/>
            <w:tcBorders>
              <w:top w:val="nil"/>
              <w:left w:val="double" w:sz="4" w:space="0" w:color="auto"/>
              <w:bottom w:val="single" w:sz="4" w:space="0" w:color="auto"/>
              <w:right w:val="single" w:sz="4" w:space="0" w:color="auto"/>
            </w:tcBorders>
            <w:shd w:val="clear" w:color="auto" w:fill="FFFFFF"/>
            <w:vAlign w:val="center"/>
          </w:tcPr>
          <w:p w14:paraId="62F5D146"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0B6A4E16"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08426BCD"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7" w:type="dxa"/>
            <w:tcBorders>
              <w:top w:val="nil"/>
              <w:left w:val="nil"/>
              <w:bottom w:val="single" w:sz="4" w:space="0" w:color="auto"/>
              <w:right w:val="single" w:sz="4" w:space="0" w:color="auto"/>
            </w:tcBorders>
            <w:vAlign w:val="center"/>
          </w:tcPr>
          <w:p w14:paraId="772E47B9"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45828383"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5" w:type="dxa"/>
            <w:tcBorders>
              <w:top w:val="nil"/>
              <w:left w:val="nil"/>
              <w:bottom w:val="single" w:sz="4" w:space="0" w:color="auto"/>
              <w:right w:val="single" w:sz="4" w:space="0" w:color="auto"/>
            </w:tcBorders>
            <w:shd w:val="clear" w:color="auto" w:fill="FFFFFF"/>
            <w:vAlign w:val="center"/>
          </w:tcPr>
          <w:p w14:paraId="3AFC0372"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711CF17F" w14:textId="77777777" w:rsidR="00EC1F18" w:rsidRPr="00AF457C" w:rsidRDefault="00EC1F18"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869" w:type="dxa"/>
            <w:tcBorders>
              <w:top w:val="nil"/>
              <w:left w:val="nil"/>
              <w:bottom w:val="single" w:sz="4" w:space="0" w:color="auto"/>
              <w:right w:val="single" w:sz="4" w:space="0" w:color="auto"/>
            </w:tcBorders>
            <w:shd w:val="clear" w:color="auto" w:fill="FFFFFF"/>
            <w:vAlign w:val="center"/>
          </w:tcPr>
          <w:p w14:paraId="7E69811B"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1425" w:type="dxa"/>
            <w:tcBorders>
              <w:top w:val="nil"/>
              <w:left w:val="nil"/>
              <w:bottom w:val="single" w:sz="4" w:space="0" w:color="auto"/>
              <w:right w:val="double" w:sz="6" w:space="0" w:color="auto"/>
            </w:tcBorders>
            <w:shd w:val="clear" w:color="auto" w:fill="FFFFFF"/>
            <w:vAlign w:val="center"/>
          </w:tcPr>
          <w:p w14:paraId="308ADF46"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967" w:type="dxa"/>
            <w:tcBorders>
              <w:top w:val="nil"/>
              <w:left w:val="nil"/>
              <w:bottom w:val="single" w:sz="4" w:space="0" w:color="auto"/>
              <w:right w:val="double" w:sz="6" w:space="0" w:color="auto"/>
            </w:tcBorders>
          </w:tcPr>
          <w:p w14:paraId="5AA43AA6"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w:t>
            </w:r>
          </w:p>
        </w:tc>
        <w:tc>
          <w:tcPr>
            <w:tcW w:w="600" w:type="dxa"/>
            <w:tcBorders>
              <w:top w:val="nil"/>
              <w:left w:val="nil"/>
              <w:bottom w:val="single" w:sz="4" w:space="0" w:color="auto"/>
              <w:right w:val="single" w:sz="12" w:space="0" w:color="auto"/>
            </w:tcBorders>
            <w:shd w:val="clear" w:color="auto" w:fill="FFFFFF"/>
            <w:vAlign w:val="center"/>
          </w:tcPr>
          <w:p w14:paraId="696AD150"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617C27A6"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34FBB162"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C.10.d.1</w:t>
            </w:r>
          </w:p>
        </w:tc>
        <w:tc>
          <w:tcPr>
            <w:tcW w:w="7802" w:type="dxa"/>
            <w:tcBorders>
              <w:top w:val="nil"/>
              <w:left w:val="nil"/>
              <w:bottom w:val="single" w:sz="4" w:space="0" w:color="auto"/>
              <w:right w:val="double" w:sz="4" w:space="0" w:color="auto"/>
            </w:tcBorders>
          </w:tcPr>
          <w:p w14:paraId="36D0BE51" w14:textId="77777777" w:rsidR="00EC1F18" w:rsidRPr="00AF457C" w:rsidRDefault="00EC1F18" w:rsidP="00EC1F18">
            <w:pPr>
              <w:spacing w:before="40" w:after="40"/>
              <w:ind w:left="170"/>
              <w:rPr>
                <w:sz w:val="18"/>
                <w:szCs w:val="18"/>
                <w:lang w:val="en-US"/>
              </w:rPr>
            </w:pPr>
            <w:r w:rsidRPr="00AF457C">
              <w:rPr>
                <w:sz w:val="18"/>
                <w:szCs w:val="18"/>
              </w:rPr>
              <w:t>the class of station, using the symbols from the Preface</w:t>
            </w:r>
          </w:p>
        </w:tc>
        <w:tc>
          <w:tcPr>
            <w:tcW w:w="795" w:type="dxa"/>
            <w:tcBorders>
              <w:top w:val="nil"/>
              <w:left w:val="double" w:sz="4" w:space="0" w:color="auto"/>
              <w:bottom w:val="single" w:sz="4" w:space="0" w:color="auto"/>
              <w:right w:val="single" w:sz="4" w:space="0" w:color="auto"/>
            </w:tcBorders>
            <w:shd w:val="clear" w:color="auto" w:fill="FFFFFF"/>
            <w:vAlign w:val="center"/>
          </w:tcPr>
          <w:p w14:paraId="0121E85F"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0CDC27CE"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74EFD284"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7" w:type="dxa"/>
            <w:tcBorders>
              <w:top w:val="nil"/>
              <w:left w:val="nil"/>
              <w:bottom w:val="single" w:sz="4" w:space="0" w:color="auto"/>
              <w:right w:val="single" w:sz="4" w:space="0" w:color="auto"/>
            </w:tcBorders>
            <w:vAlign w:val="center"/>
          </w:tcPr>
          <w:p w14:paraId="2F6BFEA3"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8" w:type="dxa"/>
            <w:tcBorders>
              <w:top w:val="nil"/>
              <w:left w:val="nil"/>
              <w:bottom w:val="single" w:sz="4" w:space="0" w:color="auto"/>
              <w:right w:val="single" w:sz="4" w:space="0" w:color="auto"/>
            </w:tcBorders>
            <w:vAlign w:val="center"/>
          </w:tcPr>
          <w:p w14:paraId="5D148C0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95" w:type="dxa"/>
            <w:tcBorders>
              <w:top w:val="nil"/>
              <w:left w:val="nil"/>
              <w:bottom w:val="single" w:sz="4" w:space="0" w:color="auto"/>
              <w:right w:val="single" w:sz="4" w:space="0" w:color="auto"/>
            </w:tcBorders>
            <w:shd w:val="clear" w:color="auto" w:fill="FFFFFF"/>
            <w:vAlign w:val="center"/>
          </w:tcPr>
          <w:p w14:paraId="784BE591"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12B2D866" w14:textId="77777777" w:rsidR="00EC1F18" w:rsidRPr="00AF457C" w:rsidRDefault="00EC1F18"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869" w:type="dxa"/>
            <w:tcBorders>
              <w:top w:val="nil"/>
              <w:left w:val="nil"/>
              <w:bottom w:val="single" w:sz="4" w:space="0" w:color="auto"/>
              <w:right w:val="single" w:sz="4" w:space="0" w:color="auto"/>
            </w:tcBorders>
            <w:shd w:val="clear" w:color="auto" w:fill="FFFFFF"/>
            <w:vAlign w:val="center"/>
          </w:tcPr>
          <w:p w14:paraId="72248A1B"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1425" w:type="dxa"/>
            <w:tcBorders>
              <w:top w:val="nil"/>
              <w:left w:val="nil"/>
              <w:bottom w:val="single" w:sz="4" w:space="0" w:color="auto"/>
              <w:right w:val="double" w:sz="6" w:space="0" w:color="auto"/>
            </w:tcBorders>
            <w:shd w:val="clear" w:color="auto" w:fill="FFFFFF"/>
            <w:vAlign w:val="center"/>
          </w:tcPr>
          <w:p w14:paraId="7ED331D4"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967" w:type="dxa"/>
            <w:tcBorders>
              <w:top w:val="nil"/>
              <w:left w:val="nil"/>
              <w:bottom w:val="single" w:sz="4" w:space="0" w:color="auto"/>
              <w:right w:val="double" w:sz="6" w:space="0" w:color="auto"/>
            </w:tcBorders>
          </w:tcPr>
          <w:p w14:paraId="072B9452"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C.10.d.1</w:t>
            </w:r>
          </w:p>
        </w:tc>
        <w:tc>
          <w:tcPr>
            <w:tcW w:w="600" w:type="dxa"/>
            <w:tcBorders>
              <w:top w:val="nil"/>
              <w:left w:val="nil"/>
              <w:bottom w:val="single" w:sz="4" w:space="0" w:color="auto"/>
              <w:right w:val="single" w:sz="12" w:space="0" w:color="auto"/>
            </w:tcBorders>
            <w:shd w:val="clear" w:color="auto" w:fill="FFFFFF"/>
            <w:vAlign w:val="center"/>
          </w:tcPr>
          <w:p w14:paraId="2DE5BC79"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1599AD3B"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730A0642"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C.10.d.2</w:t>
            </w:r>
          </w:p>
        </w:tc>
        <w:tc>
          <w:tcPr>
            <w:tcW w:w="7802" w:type="dxa"/>
            <w:tcBorders>
              <w:top w:val="nil"/>
              <w:left w:val="nil"/>
              <w:bottom w:val="single" w:sz="4" w:space="0" w:color="auto"/>
              <w:right w:val="double" w:sz="4" w:space="0" w:color="auto"/>
            </w:tcBorders>
          </w:tcPr>
          <w:p w14:paraId="629F14F3" w14:textId="77777777" w:rsidR="00EC1F18" w:rsidRPr="00AF457C" w:rsidRDefault="00EC1F18" w:rsidP="00EC1F18">
            <w:pPr>
              <w:spacing w:before="40" w:after="40"/>
              <w:ind w:left="170"/>
              <w:rPr>
                <w:sz w:val="18"/>
                <w:szCs w:val="18"/>
                <w:lang w:val="en-US"/>
              </w:rPr>
            </w:pPr>
            <w:r w:rsidRPr="00AF457C">
              <w:rPr>
                <w:sz w:val="18"/>
                <w:szCs w:val="18"/>
              </w:rPr>
              <w:t>the nature of service performed, using the symbols from the Preface</w:t>
            </w:r>
          </w:p>
        </w:tc>
        <w:tc>
          <w:tcPr>
            <w:tcW w:w="795" w:type="dxa"/>
            <w:tcBorders>
              <w:top w:val="nil"/>
              <w:left w:val="double" w:sz="4" w:space="0" w:color="auto"/>
              <w:bottom w:val="single" w:sz="4" w:space="0" w:color="auto"/>
              <w:right w:val="single" w:sz="4" w:space="0" w:color="auto"/>
            </w:tcBorders>
            <w:shd w:val="clear" w:color="auto" w:fill="FFFFFF"/>
            <w:vAlign w:val="center"/>
          </w:tcPr>
          <w:p w14:paraId="0BF39B9A"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1BA516F3"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276E1E0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7" w:type="dxa"/>
            <w:tcBorders>
              <w:top w:val="nil"/>
              <w:left w:val="nil"/>
              <w:bottom w:val="single" w:sz="4" w:space="0" w:color="auto"/>
              <w:right w:val="single" w:sz="4" w:space="0" w:color="auto"/>
            </w:tcBorders>
            <w:vAlign w:val="center"/>
          </w:tcPr>
          <w:p w14:paraId="4681C8E8"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8" w:type="dxa"/>
            <w:tcBorders>
              <w:top w:val="nil"/>
              <w:left w:val="nil"/>
              <w:bottom w:val="single" w:sz="4" w:space="0" w:color="auto"/>
              <w:right w:val="single" w:sz="4" w:space="0" w:color="auto"/>
            </w:tcBorders>
            <w:vAlign w:val="center"/>
          </w:tcPr>
          <w:p w14:paraId="7C053D20"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95" w:type="dxa"/>
            <w:tcBorders>
              <w:top w:val="nil"/>
              <w:left w:val="nil"/>
              <w:bottom w:val="single" w:sz="4" w:space="0" w:color="auto"/>
              <w:right w:val="single" w:sz="4" w:space="0" w:color="auto"/>
            </w:tcBorders>
            <w:shd w:val="clear" w:color="auto" w:fill="FFFFFF"/>
            <w:vAlign w:val="center"/>
          </w:tcPr>
          <w:p w14:paraId="7006F473"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55DCDB7C" w14:textId="77777777" w:rsidR="00EC1F18" w:rsidRPr="00AF457C" w:rsidRDefault="00EC1F18"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869" w:type="dxa"/>
            <w:tcBorders>
              <w:top w:val="nil"/>
              <w:left w:val="nil"/>
              <w:bottom w:val="single" w:sz="4" w:space="0" w:color="auto"/>
              <w:right w:val="single" w:sz="4" w:space="0" w:color="auto"/>
            </w:tcBorders>
            <w:shd w:val="clear" w:color="auto" w:fill="FFFFFF"/>
            <w:vAlign w:val="center"/>
          </w:tcPr>
          <w:p w14:paraId="14DCF9B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1425" w:type="dxa"/>
            <w:tcBorders>
              <w:top w:val="nil"/>
              <w:left w:val="nil"/>
              <w:bottom w:val="single" w:sz="4" w:space="0" w:color="auto"/>
              <w:right w:val="double" w:sz="6" w:space="0" w:color="auto"/>
            </w:tcBorders>
            <w:shd w:val="clear" w:color="auto" w:fill="FFFFFF"/>
            <w:vAlign w:val="center"/>
          </w:tcPr>
          <w:p w14:paraId="7C63C660"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967" w:type="dxa"/>
            <w:tcBorders>
              <w:top w:val="nil"/>
              <w:left w:val="nil"/>
              <w:bottom w:val="single" w:sz="4" w:space="0" w:color="auto"/>
              <w:right w:val="double" w:sz="6" w:space="0" w:color="auto"/>
            </w:tcBorders>
          </w:tcPr>
          <w:p w14:paraId="1ABE513B"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C.10.d.2</w:t>
            </w:r>
          </w:p>
        </w:tc>
        <w:tc>
          <w:tcPr>
            <w:tcW w:w="600" w:type="dxa"/>
            <w:tcBorders>
              <w:top w:val="nil"/>
              <w:left w:val="nil"/>
              <w:bottom w:val="single" w:sz="4" w:space="0" w:color="auto"/>
              <w:right w:val="single" w:sz="12" w:space="0" w:color="auto"/>
            </w:tcBorders>
            <w:shd w:val="clear" w:color="auto" w:fill="FFFFFF"/>
            <w:vAlign w:val="center"/>
          </w:tcPr>
          <w:p w14:paraId="123EFDC2"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10B97842"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43977B49"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C.10.d.3</w:t>
            </w:r>
          </w:p>
        </w:tc>
        <w:tc>
          <w:tcPr>
            <w:tcW w:w="7802" w:type="dxa"/>
            <w:tcBorders>
              <w:top w:val="nil"/>
              <w:left w:val="nil"/>
              <w:bottom w:val="single" w:sz="4" w:space="0" w:color="auto"/>
              <w:right w:val="double" w:sz="4" w:space="0" w:color="auto"/>
            </w:tcBorders>
          </w:tcPr>
          <w:p w14:paraId="25618AF8" w14:textId="77777777" w:rsidR="00EC1F18" w:rsidRPr="00AF457C" w:rsidRDefault="00EC1F18" w:rsidP="00EC1F18">
            <w:pPr>
              <w:spacing w:before="40" w:after="40"/>
              <w:ind w:left="170"/>
              <w:rPr>
                <w:sz w:val="18"/>
                <w:szCs w:val="18"/>
                <w:lang w:val="en-US"/>
              </w:rPr>
            </w:pPr>
            <w:r w:rsidRPr="00AF457C">
              <w:rPr>
                <w:sz w:val="18"/>
                <w:szCs w:val="18"/>
              </w:rPr>
              <w:t>the isotropic gain, in </w:t>
            </w:r>
            <w:proofErr w:type="spellStart"/>
            <w:r w:rsidRPr="00AF457C">
              <w:rPr>
                <w:sz w:val="18"/>
                <w:szCs w:val="18"/>
              </w:rPr>
              <w:t>dBi</w:t>
            </w:r>
            <w:proofErr w:type="spellEnd"/>
            <w:r w:rsidRPr="00AF457C">
              <w:rPr>
                <w:sz w:val="18"/>
                <w:szCs w:val="18"/>
              </w:rPr>
              <w:t>, of the antenna in the direction of maximum radiation (see No. </w:t>
            </w:r>
            <w:r w:rsidRPr="00AF457C">
              <w:rPr>
                <w:b/>
                <w:bCs/>
                <w:sz w:val="18"/>
                <w:szCs w:val="18"/>
              </w:rPr>
              <w:t>1.160</w:t>
            </w:r>
            <w:r w:rsidRPr="00AF457C">
              <w:rPr>
                <w:sz w:val="18"/>
                <w:szCs w:val="18"/>
              </w:rPr>
              <w:t>)</w:t>
            </w:r>
          </w:p>
        </w:tc>
        <w:tc>
          <w:tcPr>
            <w:tcW w:w="795" w:type="dxa"/>
            <w:tcBorders>
              <w:top w:val="nil"/>
              <w:left w:val="double" w:sz="4" w:space="0" w:color="auto"/>
              <w:bottom w:val="single" w:sz="4" w:space="0" w:color="auto"/>
              <w:right w:val="single" w:sz="4" w:space="0" w:color="auto"/>
            </w:tcBorders>
            <w:shd w:val="clear" w:color="auto" w:fill="FFFFFF"/>
            <w:vAlign w:val="center"/>
          </w:tcPr>
          <w:p w14:paraId="2A1D11B4"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383CF66A"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15C61A0D"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7" w:type="dxa"/>
            <w:tcBorders>
              <w:top w:val="nil"/>
              <w:left w:val="nil"/>
              <w:bottom w:val="single" w:sz="4" w:space="0" w:color="auto"/>
              <w:right w:val="single" w:sz="4" w:space="0" w:color="auto"/>
            </w:tcBorders>
            <w:vAlign w:val="center"/>
          </w:tcPr>
          <w:p w14:paraId="6BE21A85"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8" w:type="dxa"/>
            <w:tcBorders>
              <w:top w:val="nil"/>
              <w:left w:val="nil"/>
              <w:bottom w:val="single" w:sz="4" w:space="0" w:color="auto"/>
              <w:right w:val="single" w:sz="4" w:space="0" w:color="auto"/>
            </w:tcBorders>
            <w:vAlign w:val="center"/>
          </w:tcPr>
          <w:p w14:paraId="5C204A30"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95" w:type="dxa"/>
            <w:tcBorders>
              <w:top w:val="nil"/>
              <w:left w:val="nil"/>
              <w:bottom w:val="single" w:sz="4" w:space="0" w:color="auto"/>
              <w:right w:val="single" w:sz="4" w:space="0" w:color="auto"/>
            </w:tcBorders>
            <w:shd w:val="clear" w:color="auto" w:fill="FFFFFF"/>
            <w:vAlign w:val="center"/>
          </w:tcPr>
          <w:p w14:paraId="5DCB069A"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50C922C1" w14:textId="77777777" w:rsidR="00EC1F18" w:rsidRPr="00AF457C" w:rsidRDefault="00EC1F18"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869" w:type="dxa"/>
            <w:tcBorders>
              <w:top w:val="nil"/>
              <w:left w:val="nil"/>
              <w:bottom w:val="single" w:sz="4" w:space="0" w:color="auto"/>
              <w:right w:val="single" w:sz="4" w:space="0" w:color="auto"/>
            </w:tcBorders>
            <w:shd w:val="clear" w:color="auto" w:fill="FFFFFF"/>
            <w:vAlign w:val="center"/>
          </w:tcPr>
          <w:p w14:paraId="4F4713AA"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1425" w:type="dxa"/>
            <w:tcBorders>
              <w:top w:val="nil"/>
              <w:left w:val="nil"/>
              <w:bottom w:val="single" w:sz="4" w:space="0" w:color="auto"/>
              <w:right w:val="double" w:sz="6" w:space="0" w:color="auto"/>
            </w:tcBorders>
            <w:shd w:val="clear" w:color="auto" w:fill="FFFFFF"/>
            <w:vAlign w:val="center"/>
          </w:tcPr>
          <w:p w14:paraId="74CA3A85"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967" w:type="dxa"/>
            <w:tcBorders>
              <w:top w:val="nil"/>
              <w:left w:val="nil"/>
              <w:bottom w:val="single" w:sz="4" w:space="0" w:color="auto"/>
              <w:right w:val="double" w:sz="6" w:space="0" w:color="auto"/>
            </w:tcBorders>
          </w:tcPr>
          <w:p w14:paraId="0D33F163"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C.10.d.3</w:t>
            </w:r>
          </w:p>
        </w:tc>
        <w:tc>
          <w:tcPr>
            <w:tcW w:w="600" w:type="dxa"/>
            <w:tcBorders>
              <w:top w:val="nil"/>
              <w:left w:val="nil"/>
              <w:bottom w:val="single" w:sz="4" w:space="0" w:color="auto"/>
              <w:right w:val="single" w:sz="12" w:space="0" w:color="auto"/>
            </w:tcBorders>
            <w:shd w:val="clear" w:color="auto" w:fill="FFFFFF"/>
            <w:vAlign w:val="center"/>
          </w:tcPr>
          <w:p w14:paraId="1CC01A31"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7A5DED60"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36474721"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lastRenderedPageBreak/>
              <w:t>C.10.d.4</w:t>
            </w:r>
          </w:p>
        </w:tc>
        <w:tc>
          <w:tcPr>
            <w:tcW w:w="7802" w:type="dxa"/>
            <w:tcBorders>
              <w:top w:val="nil"/>
              <w:left w:val="nil"/>
              <w:bottom w:val="single" w:sz="4" w:space="0" w:color="auto"/>
              <w:right w:val="double" w:sz="4" w:space="0" w:color="auto"/>
            </w:tcBorders>
          </w:tcPr>
          <w:p w14:paraId="67809DF2" w14:textId="77777777" w:rsidR="00EC1F18" w:rsidRPr="00AF457C" w:rsidRDefault="00EC1F18" w:rsidP="00EC1F18">
            <w:pPr>
              <w:spacing w:before="40" w:after="40"/>
              <w:ind w:left="170"/>
              <w:rPr>
                <w:sz w:val="18"/>
                <w:szCs w:val="18"/>
                <w:lang w:val="en-US"/>
              </w:rPr>
            </w:pPr>
            <w:r w:rsidRPr="00AF457C">
              <w:rPr>
                <w:sz w:val="18"/>
                <w:szCs w:val="18"/>
              </w:rPr>
              <w:t>the beamwidth, in degrees, between the half-power points (described in detail if not symmetrical)</w:t>
            </w:r>
          </w:p>
        </w:tc>
        <w:tc>
          <w:tcPr>
            <w:tcW w:w="795" w:type="dxa"/>
            <w:tcBorders>
              <w:top w:val="nil"/>
              <w:left w:val="double" w:sz="4" w:space="0" w:color="auto"/>
              <w:bottom w:val="single" w:sz="4" w:space="0" w:color="auto"/>
              <w:right w:val="single" w:sz="4" w:space="0" w:color="auto"/>
            </w:tcBorders>
            <w:shd w:val="clear" w:color="auto" w:fill="FFFFFF"/>
            <w:vAlign w:val="center"/>
          </w:tcPr>
          <w:p w14:paraId="4C382867"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2172C8F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4B93910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O</w:t>
            </w:r>
          </w:p>
        </w:tc>
        <w:tc>
          <w:tcPr>
            <w:tcW w:w="787" w:type="dxa"/>
            <w:tcBorders>
              <w:top w:val="nil"/>
              <w:left w:val="nil"/>
              <w:bottom w:val="single" w:sz="4" w:space="0" w:color="auto"/>
              <w:right w:val="single" w:sz="4" w:space="0" w:color="auto"/>
            </w:tcBorders>
            <w:vAlign w:val="center"/>
          </w:tcPr>
          <w:p w14:paraId="772EA9D4"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8" w:type="dxa"/>
            <w:tcBorders>
              <w:top w:val="nil"/>
              <w:left w:val="nil"/>
              <w:bottom w:val="single" w:sz="4" w:space="0" w:color="auto"/>
              <w:right w:val="single" w:sz="4" w:space="0" w:color="auto"/>
            </w:tcBorders>
            <w:vAlign w:val="center"/>
          </w:tcPr>
          <w:p w14:paraId="54361B62"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95" w:type="dxa"/>
            <w:tcBorders>
              <w:top w:val="nil"/>
              <w:left w:val="nil"/>
              <w:bottom w:val="single" w:sz="4" w:space="0" w:color="auto"/>
              <w:right w:val="single" w:sz="4" w:space="0" w:color="auto"/>
            </w:tcBorders>
            <w:shd w:val="clear" w:color="auto" w:fill="FFFFFF"/>
            <w:vAlign w:val="center"/>
          </w:tcPr>
          <w:p w14:paraId="3AC551B3"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3EDC045D" w14:textId="77777777" w:rsidR="00EC1F18" w:rsidRPr="00AF457C" w:rsidRDefault="00EC1F18"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869" w:type="dxa"/>
            <w:tcBorders>
              <w:top w:val="nil"/>
              <w:left w:val="nil"/>
              <w:bottom w:val="single" w:sz="4" w:space="0" w:color="auto"/>
              <w:right w:val="single" w:sz="4" w:space="0" w:color="auto"/>
            </w:tcBorders>
            <w:shd w:val="clear" w:color="auto" w:fill="FFFFFF"/>
            <w:vAlign w:val="center"/>
          </w:tcPr>
          <w:p w14:paraId="19A0307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1425" w:type="dxa"/>
            <w:tcBorders>
              <w:top w:val="nil"/>
              <w:left w:val="nil"/>
              <w:bottom w:val="single" w:sz="4" w:space="0" w:color="auto"/>
              <w:right w:val="double" w:sz="6" w:space="0" w:color="auto"/>
            </w:tcBorders>
            <w:shd w:val="clear" w:color="auto" w:fill="FFFFFF"/>
            <w:vAlign w:val="center"/>
          </w:tcPr>
          <w:p w14:paraId="316F0B8F"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967" w:type="dxa"/>
            <w:tcBorders>
              <w:top w:val="nil"/>
              <w:left w:val="nil"/>
              <w:bottom w:val="single" w:sz="4" w:space="0" w:color="auto"/>
              <w:right w:val="double" w:sz="6" w:space="0" w:color="auto"/>
            </w:tcBorders>
          </w:tcPr>
          <w:p w14:paraId="0C1B42BF"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C.10.d.4</w:t>
            </w:r>
          </w:p>
        </w:tc>
        <w:tc>
          <w:tcPr>
            <w:tcW w:w="600" w:type="dxa"/>
            <w:tcBorders>
              <w:top w:val="nil"/>
              <w:left w:val="nil"/>
              <w:bottom w:val="single" w:sz="4" w:space="0" w:color="auto"/>
              <w:right w:val="single" w:sz="12" w:space="0" w:color="auto"/>
            </w:tcBorders>
            <w:shd w:val="clear" w:color="auto" w:fill="FFFFFF"/>
            <w:vAlign w:val="center"/>
          </w:tcPr>
          <w:p w14:paraId="0CDC4C0B"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50F048CC"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0068829A"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C.10.d.5.a</w:t>
            </w:r>
          </w:p>
        </w:tc>
        <w:tc>
          <w:tcPr>
            <w:tcW w:w="7802" w:type="dxa"/>
            <w:tcBorders>
              <w:top w:val="nil"/>
              <w:left w:val="nil"/>
              <w:bottom w:val="single" w:sz="4" w:space="0" w:color="auto"/>
              <w:right w:val="double" w:sz="4" w:space="0" w:color="auto"/>
            </w:tcBorders>
          </w:tcPr>
          <w:p w14:paraId="4466F1D6" w14:textId="77777777" w:rsidR="00EC1F18" w:rsidRPr="00AF457C" w:rsidRDefault="00EC1F18" w:rsidP="00EC1F18">
            <w:pPr>
              <w:spacing w:before="40" w:after="40"/>
              <w:ind w:left="170"/>
              <w:rPr>
                <w:sz w:val="18"/>
                <w:szCs w:val="18"/>
                <w:lang w:val="en-US"/>
              </w:rPr>
            </w:pPr>
            <w:r w:rsidRPr="00AF457C">
              <w:rPr>
                <w:sz w:val="18"/>
                <w:szCs w:val="18"/>
              </w:rPr>
              <w:t>either the measured co-polar radiation pattern of the antenna or the co-polar reference radiation pattern</w:t>
            </w:r>
          </w:p>
        </w:tc>
        <w:tc>
          <w:tcPr>
            <w:tcW w:w="795" w:type="dxa"/>
            <w:tcBorders>
              <w:top w:val="nil"/>
              <w:left w:val="double" w:sz="4" w:space="0" w:color="auto"/>
              <w:bottom w:val="single" w:sz="4" w:space="0" w:color="auto"/>
              <w:right w:val="single" w:sz="4" w:space="0" w:color="auto"/>
            </w:tcBorders>
            <w:shd w:val="clear" w:color="auto" w:fill="FFFFFF"/>
            <w:vAlign w:val="center"/>
          </w:tcPr>
          <w:p w14:paraId="3C5878CF"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291F6BCD"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35775FB4"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7" w:type="dxa"/>
            <w:tcBorders>
              <w:top w:val="nil"/>
              <w:left w:val="nil"/>
              <w:bottom w:val="single" w:sz="4" w:space="0" w:color="auto"/>
              <w:right w:val="single" w:sz="4" w:space="0" w:color="auto"/>
            </w:tcBorders>
            <w:vAlign w:val="center"/>
          </w:tcPr>
          <w:p w14:paraId="3F9F5A20"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88" w:type="dxa"/>
            <w:tcBorders>
              <w:top w:val="nil"/>
              <w:left w:val="nil"/>
              <w:bottom w:val="single" w:sz="4" w:space="0" w:color="auto"/>
              <w:right w:val="single" w:sz="4" w:space="0" w:color="auto"/>
            </w:tcBorders>
            <w:vAlign w:val="center"/>
          </w:tcPr>
          <w:p w14:paraId="5F51606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795" w:type="dxa"/>
            <w:tcBorders>
              <w:top w:val="nil"/>
              <w:left w:val="nil"/>
              <w:bottom w:val="single" w:sz="4" w:space="0" w:color="auto"/>
              <w:right w:val="single" w:sz="4" w:space="0" w:color="auto"/>
            </w:tcBorders>
            <w:shd w:val="clear" w:color="auto" w:fill="FFFFFF"/>
            <w:vAlign w:val="center"/>
          </w:tcPr>
          <w:p w14:paraId="4FEB5283"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11C94D4D" w14:textId="77777777" w:rsidR="00EC1F18" w:rsidRPr="00AF457C" w:rsidRDefault="00EC1F18"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869" w:type="dxa"/>
            <w:tcBorders>
              <w:top w:val="nil"/>
              <w:left w:val="nil"/>
              <w:bottom w:val="single" w:sz="4" w:space="0" w:color="auto"/>
              <w:right w:val="single" w:sz="4" w:space="0" w:color="auto"/>
            </w:tcBorders>
            <w:shd w:val="clear" w:color="auto" w:fill="FFFFFF"/>
            <w:vAlign w:val="center"/>
          </w:tcPr>
          <w:p w14:paraId="72A7310D"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1425" w:type="dxa"/>
            <w:tcBorders>
              <w:top w:val="nil"/>
              <w:left w:val="nil"/>
              <w:bottom w:val="single" w:sz="4" w:space="0" w:color="auto"/>
              <w:right w:val="double" w:sz="6" w:space="0" w:color="auto"/>
            </w:tcBorders>
            <w:shd w:val="clear" w:color="auto" w:fill="FFFFFF"/>
            <w:vAlign w:val="center"/>
          </w:tcPr>
          <w:p w14:paraId="1311B4C4"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967" w:type="dxa"/>
            <w:tcBorders>
              <w:top w:val="nil"/>
              <w:left w:val="nil"/>
              <w:bottom w:val="single" w:sz="4" w:space="0" w:color="auto"/>
              <w:right w:val="double" w:sz="6" w:space="0" w:color="auto"/>
            </w:tcBorders>
          </w:tcPr>
          <w:p w14:paraId="29506C31"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C.10.d.5.a</w:t>
            </w:r>
          </w:p>
        </w:tc>
        <w:tc>
          <w:tcPr>
            <w:tcW w:w="600" w:type="dxa"/>
            <w:tcBorders>
              <w:top w:val="nil"/>
              <w:left w:val="nil"/>
              <w:bottom w:val="single" w:sz="4" w:space="0" w:color="auto"/>
              <w:right w:val="single" w:sz="12" w:space="0" w:color="auto"/>
            </w:tcBorders>
            <w:shd w:val="clear" w:color="auto" w:fill="FFFFFF"/>
            <w:vAlign w:val="center"/>
          </w:tcPr>
          <w:p w14:paraId="0D5354FE"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2D3A7845"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2D25A09D"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C.10.d.5.b</w:t>
            </w:r>
          </w:p>
        </w:tc>
        <w:tc>
          <w:tcPr>
            <w:tcW w:w="7802" w:type="dxa"/>
            <w:tcBorders>
              <w:top w:val="nil"/>
              <w:left w:val="nil"/>
              <w:bottom w:val="single" w:sz="4" w:space="0" w:color="auto"/>
              <w:right w:val="double" w:sz="4" w:space="0" w:color="auto"/>
            </w:tcBorders>
          </w:tcPr>
          <w:p w14:paraId="178F6D19" w14:textId="77777777" w:rsidR="00EC1F18" w:rsidRPr="00AF457C" w:rsidRDefault="00EC1F18" w:rsidP="00EC1F18">
            <w:pPr>
              <w:spacing w:before="40" w:after="40"/>
              <w:ind w:left="170"/>
              <w:rPr>
                <w:sz w:val="18"/>
                <w:szCs w:val="18"/>
                <w:lang w:val="en-US"/>
              </w:rPr>
            </w:pPr>
            <w:r w:rsidRPr="00AF457C">
              <w:rPr>
                <w:sz w:val="18"/>
                <w:szCs w:val="18"/>
              </w:rPr>
              <w:t>either the measured cross-polar radiation pattern of the antenna or the cross-polar reference radiation pattern</w:t>
            </w:r>
          </w:p>
        </w:tc>
        <w:tc>
          <w:tcPr>
            <w:tcW w:w="795" w:type="dxa"/>
            <w:tcBorders>
              <w:top w:val="nil"/>
              <w:left w:val="double" w:sz="4" w:space="0" w:color="auto"/>
              <w:bottom w:val="single" w:sz="4" w:space="0" w:color="auto"/>
              <w:right w:val="single" w:sz="4" w:space="0" w:color="auto"/>
            </w:tcBorders>
            <w:shd w:val="clear" w:color="auto" w:fill="FFFFFF"/>
            <w:vAlign w:val="center"/>
          </w:tcPr>
          <w:p w14:paraId="74590530"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1628E99E"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3A970A85"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7" w:type="dxa"/>
            <w:tcBorders>
              <w:top w:val="nil"/>
              <w:left w:val="nil"/>
              <w:bottom w:val="single" w:sz="4" w:space="0" w:color="auto"/>
              <w:right w:val="single" w:sz="4" w:space="0" w:color="auto"/>
            </w:tcBorders>
            <w:vAlign w:val="center"/>
          </w:tcPr>
          <w:p w14:paraId="4F7B6C07"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4CEC2EF8"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5" w:type="dxa"/>
            <w:tcBorders>
              <w:top w:val="nil"/>
              <w:left w:val="nil"/>
              <w:bottom w:val="single" w:sz="4" w:space="0" w:color="auto"/>
              <w:right w:val="single" w:sz="4" w:space="0" w:color="auto"/>
            </w:tcBorders>
            <w:shd w:val="clear" w:color="auto" w:fill="FFFFFF"/>
            <w:vAlign w:val="center"/>
          </w:tcPr>
          <w:p w14:paraId="1BD2C58D"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7FF16372" w14:textId="77777777" w:rsidR="00EC1F18" w:rsidRPr="00AF457C" w:rsidRDefault="00EC1F18"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869" w:type="dxa"/>
            <w:tcBorders>
              <w:top w:val="nil"/>
              <w:left w:val="nil"/>
              <w:bottom w:val="single" w:sz="4" w:space="0" w:color="auto"/>
              <w:right w:val="single" w:sz="4" w:space="0" w:color="auto"/>
            </w:tcBorders>
            <w:shd w:val="clear" w:color="auto" w:fill="FFFFFF"/>
            <w:vAlign w:val="center"/>
          </w:tcPr>
          <w:p w14:paraId="6A811994"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1425" w:type="dxa"/>
            <w:tcBorders>
              <w:top w:val="nil"/>
              <w:left w:val="nil"/>
              <w:bottom w:val="single" w:sz="4" w:space="0" w:color="auto"/>
              <w:right w:val="double" w:sz="6" w:space="0" w:color="auto"/>
            </w:tcBorders>
            <w:shd w:val="clear" w:color="auto" w:fill="FFFFFF"/>
            <w:vAlign w:val="center"/>
          </w:tcPr>
          <w:p w14:paraId="75BF24B2"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967" w:type="dxa"/>
            <w:tcBorders>
              <w:top w:val="nil"/>
              <w:left w:val="nil"/>
              <w:bottom w:val="single" w:sz="4" w:space="0" w:color="auto"/>
              <w:right w:val="double" w:sz="6" w:space="0" w:color="auto"/>
            </w:tcBorders>
          </w:tcPr>
          <w:p w14:paraId="40EFAA03"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C.10.d.5.b</w:t>
            </w:r>
          </w:p>
        </w:tc>
        <w:tc>
          <w:tcPr>
            <w:tcW w:w="600" w:type="dxa"/>
            <w:tcBorders>
              <w:top w:val="nil"/>
              <w:left w:val="nil"/>
              <w:bottom w:val="single" w:sz="4" w:space="0" w:color="auto"/>
              <w:right w:val="single" w:sz="12" w:space="0" w:color="auto"/>
            </w:tcBorders>
            <w:shd w:val="clear" w:color="auto" w:fill="FFFFFF"/>
            <w:vAlign w:val="center"/>
          </w:tcPr>
          <w:p w14:paraId="455A1DEA"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48949F55"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3724B5E0"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C.10.d.6</w:t>
            </w:r>
          </w:p>
        </w:tc>
        <w:tc>
          <w:tcPr>
            <w:tcW w:w="7802" w:type="dxa"/>
            <w:tcBorders>
              <w:top w:val="nil"/>
              <w:left w:val="nil"/>
              <w:bottom w:val="single" w:sz="4" w:space="0" w:color="auto"/>
              <w:right w:val="double" w:sz="4" w:space="0" w:color="auto"/>
            </w:tcBorders>
          </w:tcPr>
          <w:p w14:paraId="16621ECE" w14:textId="77777777" w:rsidR="00EC1F18" w:rsidRPr="00AF457C" w:rsidRDefault="00EC1F18" w:rsidP="00EC1F18">
            <w:pPr>
              <w:spacing w:before="40" w:after="40"/>
              <w:ind w:left="170"/>
              <w:rPr>
                <w:sz w:val="18"/>
                <w:szCs w:val="18"/>
                <w:lang w:val="en-US"/>
              </w:rPr>
            </w:pPr>
            <w:r w:rsidRPr="00AF457C">
              <w:rPr>
                <w:sz w:val="18"/>
                <w:szCs w:val="18"/>
              </w:rPr>
              <w:t>if the associated station is a receiving earth station, the lowest total receiving system noise temperature, in kelvins, referred to the output of the receiving antenna of the earth station under clear-sky conditions</w:t>
            </w:r>
          </w:p>
        </w:tc>
        <w:tc>
          <w:tcPr>
            <w:tcW w:w="795" w:type="dxa"/>
            <w:tcBorders>
              <w:top w:val="nil"/>
              <w:left w:val="double" w:sz="4" w:space="0" w:color="auto"/>
              <w:bottom w:val="single" w:sz="4" w:space="0" w:color="auto"/>
              <w:right w:val="single" w:sz="4" w:space="0" w:color="auto"/>
            </w:tcBorders>
            <w:shd w:val="clear" w:color="auto" w:fill="FFFFFF"/>
            <w:vAlign w:val="center"/>
          </w:tcPr>
          <w:p w14:paraId="4D4482CD"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nil"/>
              <w:left w:val="nil"/>
              <w:bottom w:val="single" w:sz="4" w:space="0" w:color="auto"/>
              <w:right w:val="single" w:sz="4" w:space="0" w:color="auto"/>
            </w:tcBorders>
            <w:shd w:val="clear" w:color="auto" w:fill="FFFFFF"/>
            <w:vAlign w:val="center"/>
          </w:tcPr>
          <w:p w14:paraId="585AD4A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nil"/>
              <w:left w:val="nil"/>
              <w:bottom w:val="single" w:sz="4" w:space="0" w:color="auto"/>
              <w:right w:val="single" w:sz="4" w:space="0" w:color="auto"/>
            </w:tcBorders>
            <w:shd w:val="clear" w:color="auto" w:fill="FFFFFF"/>
            <w:vAlign w:val="center"/>
          </w:tcPr>
          <w:p w14:paraId="2F9BFC6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7" w:type="dxa"/>
            <w:tcBorders>
              <w:top w:val="nil"/>
              <w:left w:val="nil"/>
              <w:bottom w:val="single" w:sz="4" w:space="0" w:color="auto"/>
              <w:right w:val="single" w:sz="4" w:space="0" w:color="auto"/>
            </w:tcBorders>
            <w:vAlign w:val="center"/>
          </w:tcPr>
          <w:p w14:paraId="0E2DF18E"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8" w:type="dxa"/>
            <w:tcBorders>
              <w:top w:val="nil"/>
              <w:left w:val="nil"/>
              <w:bottom w:val="single" w:sz="4" w:space="0" w:color="auto"/>
              <w:right w:val="single" w:sz="4" w:space="0" w:color="auto"/>
            </w:tcBorders>
            <w:vAlign w:val="center"/>
          </w:tcPr>
          <w:p w14:paraId="13987FAC"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95" w:type="dxa"/>
            <w:tcBorders>
              <w:top w:val="nil"/>
              <w:left w:val="nil"/>
              <w:bottom w:val="single" w:sz="4" w:space="0" w:color="auto"/>
              <w:right w:val="single" w:sz="4" w:space="0" w:color="auto"/>
            </w:tcBorders>
            <w:shd w:val="clear" w:color="auto" w:fill="FFFFFF"/>
            <w:vAlign w:val="center"/>
          </w:tcPr>
          <w:p w14:paraId="5C66ADF8"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nil"/>
              <w:left w:val="nil"/>
              <w:bottom w:val="single" w:sz="4" w:space="0" w:color="auto"/>
              <w:right w:val="single" w:sz="4" w:space="0" w:color="auto"/>
            </w:tcBorders>
            <w:vAlign w:val="center"/>
          </w:tcPr>
          <w:p w14:paraId="6A2CDDAE" w14:textId="77777777" w:rsidR="00EC1F18" w:rsidRPr="00AF457C" w:rsidRDefault="00EC1F18" w:rsidP="00EC1F18">
            <w:pPr>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869" w:type="dxa"/>
            <w:tcBorders>
              <w:top w:val="nil"/>
              <w:left w:val="nil"/>
              <w:bottom w:val="single" w:sz="4" w:space="0" w:color="auto"/>
              <w:right w:val="single" w:sz="4" w:space="0" w:color="auto"/>
            </w:tcBorders>
            <w:shd w:val="clear" w:color="auto" w:fill="FFFFFF"/>
            <w:vAlign w:val="center"/>
          </w:tcPr>
          <w:p w14:paraId="56414D34"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1425" w:type="dxa"/>
            <w:tcBorders>
              <w:top w:val="nil"/>
              <w:left w:val="nil"/>
              <w:bottom w:val="single" w:sz="4" w:space="0" w:color="auto"/>
              <w:right w:val="double" w:sz="6" w:space="0" w:color="auto"/>
            </w:tcBorders>
            <w:shd w:val="clear" w:color="auto" w:fill="FFFFFF"/>
            <w:vAlign w:val="center"/>
          </w:tcPr>
          <w:p w14:paraId="223B9A6F"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967" w:type="dxa"/>
            <w:tcBorders>
              <w:top w:val="nil"/>
              <w:left w:val="nil"/>
              <w:bottom w:val="single" w:sz="4" w:space="0" w:color="auto"/>
              <w:right w:val="double" w:sz="6" w:space="0" w:color="auto"/>
            </w:tcBorders>
          </w:tcPr>
          <w:p w14:paraId="63A0664B"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C.10.d.6</w:t>
            </w:r>
          </w:p>
        </w:tc>
        <w:tc>
          <w:tcPr>
            <w:tcW w:w="600" w:type="dxa"/>
            <w:tcBorders>
              <w:top w:val="nil"/>
              <w:left w:val="nil"/>
              <w:bottom w:val="single" w:sz="4" w:space="0" w:color="auto"/>
              <w:right w:val="single" w:sz="12" w:space="0" w:color="auto"/>
            </w:tcBorders>
            <w:shd w:val="clear" w:color="auto" w:fill="FFFFFF"/>
            <w:vAlign w:val="center"/>
          </w:tcPr>
          <w:p w14:paraId="1B814083"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163083A0"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3F806B70"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10.d.</w:t>
            </w:r>
            <w:proofErr w:type="gramEnd"/>
            <w:r w:rsidRPr="00AF457C">
              <w:rPr>
                <w:rFonts w:asciiTheme="majorBidi" w:hAnsiTheme="majorBidi" w:cstheme="majorBidi"/>
                <w:sz w:val="18"/>
                <w:szCs w:val="18"/>
                <w:lang w:val="en-US" w:eastAsia="zh-CN"/>
              </w:rPr>
              <w:t>7</w:t>
            </w:r>
          </w:p>
        </w:tc>
        <w:tc>
          <w:tcPr>
            <w:tcW w:w="7802" w:type="dxa"/>
            <w:tcBorders>
              <w:top w:val="nil"/>
              <w:left w:val="nil"/>
              <w:bottom w:val="single" w:sz="4" w:space="0" w:color="auto"/>
              <w:right w:val="double" w:sz="4" w:space="0" w:color="auto"/>
            </w:tcBorders>
          </w:tcPr>
          <w:p w14:paraId="3CA67CE2" w14:textId="77777777" w:rsidR="00EC1F18" w:rsidRPr="00AF457C" w:rsidRDefault="00EC1F18" w:rsidP="00EC1F18">
            <w:pPr>
              <w:spacing w:before="40" w:after="40"/>
              <w:ind w:left="170"/>
              <w:rPr>
                <w:sz w:val="18"/>
                <w:szCs w:val="18"/>
                <w:lang w:val="en-US"/>
              </w:rPr>
            </w:pPr>
            <w:r w:rsidRPr="00AF457C">
              <w:rPr>
                <w:sz w:val="18"/>
                <w:szCs w:val="18"/>
                <w:lang w:val="en-US"/>
              </w:rPr>
              <w:t xml:space="preserve">the antenna diameter, in </w:t>
            </w:r>
            <w:proofErr w:type="spellStart"/>
            <w:r w:rsidRPr="00AF457C">
              <w:rPr>
                <w:sz w:val="18"/>
                <w:szCs w:val="18"/>
                <w:lang w:val="en-US"/>
              </w:rPr>
              <w:t>metres</w:t>
            </w:r>
            <w:proofErr w:type="spellEnd"/>
          </w:p>
          <w:p w14:paraId="5A11B1BB" w14:textId="77777777" w:rsidR="00EC1F18" w:rsidRPr="00AF457C" w:rsidRDefault="00EC1F18" w:rsidP="00EC1F18">
            <w:pPr>
              <w:keepNext/>
              <w:spacing w:before="40" w:after="40"/>
              <w:ind w:left="340"/>
              <w:rPr>
                <w:sz w:val="18"/>
                <w:szCs w:val="18"/>
                <w:lang w:val="en-US"/>
              </w:rPr>
            </w:pPr>
            <w:r w:rsidRPr="00AF457C">
              <w:rPr>
                <w:sz w:val="18"/>
                <w:szCs w:val="18"/>
                <w:lang w:val="en-US"/>
              </w:rPr>
              <w:t>In cases other than Appendix </w:t>
            </w:r>
            <w:r w:rsidRPr="00AF457C">
              <w:rPr>
                <w:b/>
                <w:bCs/>
                <w:sz w:val="18"/>
                <w:szCs w:val="18"/>
                <w:lang w:val="en-US"/>
              </w:rPr>
              <w:t>30A</w:t>
            </w:r>
            <w:r w:rsidRPr="00AF457C">
              <w:rPr>
                <w:sz w:val="18"/>
                <w:szCs w:val="18"/>
                <w:lang w:val="en-US"/>
              </w:rPr>
              <w:t xml:space="preserve">, required only for fixed-satellite service networks or systems operating in the frequency bands 13.75-14 GHz, 14.5-14.75 GHz (in countries listed in Resolution </w:t>
            </w:r>
            <w:r w:rsidRPr="00AF457C">
              <w:rPr>
                <w:b/>
                <w:bCs/>
                <w:sz w:val="18"/>
                <w:szCs w:val="18"/>
                <w:lang w:val="en-US"/>
              </w:rPr>
              <w:t>163 (WRC</w:t>
            </w:r>
            <w:r w:rsidRPr="00AF457C">
              <w:rPr>
                <w:b/>
                <w:bCs/>
                <w:sz w:val="18"/>
                <w:szCs w:val="18"/>
                <w:lang w:val="en-US"/>
              </w:rPr>
              <w:noBreakHyphen/>
              <w:t>15)</w:t>
            </w:r>
            <w:r w:rsidRPr="00AF457C">
              <w:rPr>
                <w:sz w:val="18"/>
                <w:szCs w:val="18"/>
                <w:lang w:val="en-US"/>
              </w:rPr>
              <w:t xml:space="preserve"> not for feeder links for the broadcasting-satellite service), 14.5-14.8 GHz (in countries listed in Resolution </w:t>
            </w:r>
            <w:r w:rsidRPr="00AF457C">
              <w:rPr>
                <w:b/>
                <w:bCs/>
                <w:sz w:val="18"/>
                <w:szCs w:val="18"/>
                <w:lang w:val="en-US"/>
              </w:rPr>
              <w:t>164 (WRC</w:t>
            </w:r>
            <w:r w:rsidRPr="00AF457C">
              <w:rPr>
                <w:b/>
                <w:bCs/>
                <w:sz w:val="18"/>
                <w:szCs w:val="18"/>
                <w:lang w:val="en-US"/>
              </w:rPr>
              <w:noBreakHyphen/>
              <w:t>15)</w:t>
            </w:r>
            <w:r w:rsidRPr="00AF457C">
              <w:rPr>
                <w:sz w:val="18"/>
                <w:szCs w:val="18"/>
                <w:lang w:val="en-US"/>
              </w:rPr>
              <w:t xml:space="preserve"> not for feeder links for the broadcasting-satellite service), 24.65</w:t>
            </w:r>
            <w:r w:rsidRPr="00AF457C">
              <w:rPr>
                <w:sz w:val="18"/>
                <w:szCs w:val="18"/>
                <w:lang w:val="en-US"/>
              </w:rPr>
              <w:noBreakHyphen/>
              <w:t xml:space="preserve">25.25 GHz </w:t>
            </w:r>
            <w:r w:rsidRPr="00AF457C">
              <w:rPr>
                <w:sz w:val="18"/>
                <w:szCs w:val="18"/>
              </w:rPr>
              <w:t xml:space="preserve"> (Region 1), 24.65-24.75 GHz (Region 3) and 51.4-52.4 GHz and for maritime mobile-satellite service networks or systems operating in the frequency band 14</w:t>
            </w:r>
            <w:r w:rsidRPr="00AF457C">
              <w:rPr>
                <w:sz w:val="18"/>
                <w:szCs w:val="18"/>
              </w:rPr>
              <w:noBreakHyphen/>
              <w:t>14.5 GHz</w:t>
            </w:r>
          </w:p>
        </w:tc>
        <w:tc>
          <w:tcPr>
            <w:tcW w:w="795" w:type="dxa"/>
            <w:tcBorders>
              <w:top w:val="nil"/>
              <w:left w:val="double" w:sz="4" w:space="0" w:color="auto"/>
              <w:bottom w:val="single" w:sz="4" w:space="0" w:color="auto"/>
              <w:right w:val="single" w:sz="4" w:space="0" w:color="auto"/>
            </w:tcBorders>
            <w:shd w:val="clear" w:color="auto" w:fill="FFFFFF"/>
            <w:vAlign w:val="center"/>
          </w:tcPr>
          <w:p w14:paraId="73DC45A5"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2" w:type="dxa"/>
            <w:tcBorders>
              <w:top w:val="nil"/>
              <w:left w:val="nil"/>
              <w:bottom w:val="single" w:sz="4" w:space="0" w:color="auto"/>
              <w:right w:val="single" w:sz="4" w:space="0" w:color="auto"/>
            </w:tcBorders>
            <w:shd w:val="clear" w:color="auto" w:fill="FFFFFF"/>
            <w:vAlign w:val="center"/>
          </w:tcPr>
          <w:p w14:paraId="6468CEAA"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1" w:type="dxa"/>
            <w:tcBorders>
              <w:top w:val="nil"/>
              <w:left w:val="nil"/>
              <w:bottom w:val="single" w:sz="4" w:space="0" w:color="auto"/>
              <w:right w:val="single" w:sz="4" w:space="0" w:color="auto"/>
            </w:tcBorders>
            <w:shd w:val="clear" w:color="auto" w:fill="FFFFFF"/>
            <w:vAlign w:val="center"/>
          </w:tcPr>
          <w:p w14:paraId="23CD3630"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87" w:type="dxa"/>
            <w:tcBorders>
              <w:top w:val="nil"/>
              <w:left w:val="nil"/>
              <w:bottom w:val="single" w:sz="4" w:space="0" w:color="auto"/>
              <w:right w:val="single" w:sz="4" w:space="0" w:color="auto"/>
            </w:tcBorders>
            <w:vAlign w:val="center"/>
          </w:tcPr>
          <w:p w14:paraId="12A48E88"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88" w:type="dxa"/>
            <w:tcBorders>
              <w:top w:val="nil"/>
              <w:left w:val="nil"/>
              <w:bottom w:val="single" w:sz="4" w:space="0" w:color="auto"/>
              <w:right w:val="single" w:sz="4" w:space="0" w:color="auto"/>
            </w:tcBorders>
            <w:vAlign w:val="center"/>
          </w:tcPr>
          <w:p w14:paraId="4DFCA8A2"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795" w:type="dxa"/>
            <w:tcBorders>
              <w:top w:val="nil"/>
              <w:left w:val="nil"/>
              <w:bottom w:val="single" w:sz="4" w:space="0" w:color="auto"/>
              <w:right w:val="single" w:sz="4" w:space="0" w:color="auto"/>
            </w:tcBorders>
            <w:shd w:val="clear" w:color="auto" w:fill="FFFFFF"/>
            <w:vAlign w:val="center"/>
          </w:tcPr>
          <w:p w14:paraId="70DE35A7"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p>
        </w:tc>
        <w:tc>
          <w:tcPr>
            <w:tcW w:w="788" w:type="dxa"/>
            <w:tcBorders>
              <w:top w:val="nil"/>
              <w:left w:val="nil"/>
              <w:bottom w:val="single" w:sz="4" w:space="0" w:color="auto"/>
              <w:right w:val="single" w:sz="4" w:space="0" w:color="auto"/>
            </w:tcBorders>
            <w:vAlign w:val="center"/>
          </w:tcPr>
          <w:p w14:paraId="17BD299A" w14:textId="77777777" w:rsidR="00EC1F18" w:rsidRPr="00AF457C" w:rsidRDefault="00EC1F18" w:rsidP="00EC1F18">
            <w:pPr>
              <w:spacing w:before="40" w:after="40"/>
              <w:rPr>
                <w:rFonts w:asciiTheme="majorBidi" w:hAnsiTheme="majorBidi" w:cstheme="majorBidi"/>
                <w:b/>
                <w:bCs/>
                <w:sz w:val="18"/>
                <w:szCs w:val="18"/>
                <w:lang w:val="en-US" w:eastAsia="zh-CN"/>
              </w:rPr>
            </w:pPr>
          </w:p>
        </w:tc>
        <w:tc>
          <w:tcPr>
            <w:tcW w:w="869" w:type="dxa"/>
            <w:tcBorders>
              <w:top w:val="nil"/>
              <w:left w:val="nil"/>
              <w:bottom w:val="single" w:sz="4" w:space="0" w:color="auto"/>
              <w:right w:val="single" w:sz="4" w:space="0" w:color="auto"/>
            </w:tcBorders>
            <w:shd w:val="clear" w:color="auto" w:fill="FFFFFF"/>
            <w:vAlign w:val="center"/>
          </w:tcPr>
          <w:p w14:paraId="4EF1BC01" w14:textId="77777777" w:rsidR="00EC1F18" w:rsidRPr="00AF457C" w:rsidRDefault="00EC1F18" w:rsidP="00EC1F18">
            <w:pPr>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X</w:t>
            </w:r>
          </w:p>
        </w:tc>
        <w:tc>
          <w:tcPr>
            <w:tcW w:w="1425" w:type="dxa"/>
            <w:tcBorders>
              <w:top w:val="nil"/>
              <w:left w:val="nil"/>
              <w:bottom w:val="single" w:sz="4" w:space="0" w:color="auto"/>
              <w:right w:val="double" w:sz="6" w:space="0" w:color="auto"/>
            </w:tcBorders>
            <w:shd w:val="clear" w:color="auto" w:fill="FFFFFF"/>
            <w:vAlign w:val="center"/>
          </w:tcPr>
          <w:p w14:paraId="2AC66202"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967" w:type="dxa"/>
            <w:tcBorders>
              <w:top w:val="nil"/>
              <w:left w:val="nil"/>
              <w:bottom w:val="single" w:sz="4" w:space="0" w:color="auto"/>
              <w:right w:val="double" w:sz="6" w:space="0" w:color="auto"/>
            </w:tcBorders>
          </w:tcPr>
          <w:p w14:paraId="17AAB2EE" w14:textId="77777777" w:rsidR="00EC1F18" w:rsidRPr="00AF457C" w:rsidRDefault="00EC1F18" w:rsidP="00EC1F18">
            <w:pPr>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w:t>
            </w:r>
            <w:proofErr w:type="gramStart"/>
            <w:r w:rsidRPr="00AF457C">
              <w:rPr>
                <w:rFonts w:asciiTheme="majorBidi" w:hAnsiTheme="majorBidi" w:cstheme="majorBidi"/>
                <w:sz w:val="18"/>
                <w:szCs w:val="18"/>
                <w:lang w:val="en-US" w:eastAsia="zh-CN"/>
              </w:rPr>
              <w:t>10.d.</w:t>
            </w:r>
            <w:proofErr w:type="gramEnd"/>
            <w:r w:rsidRPr="00AF457C">
              <w:rPr>
                <w:rFonts w:asciiTheme="majorBidi" w:hAnsiTheme="majorBidi" w:cstheme="majorBidi"/>
                <w:sz w:val="18"/>
                <w:szCs w:val="18"/>
                <w:lang w:val="en-US" w:eastAsia="zh-CN"/>
              </w:rPr>
              <w:t>7</w:t>
            </w:r>
          </w:p>
        </w:tc>
        <w:tc>
          <w:tcPr>
            <w:tcW w:w="600" w:type="dxa"/>
            <w:tcBorders>
              <w:top w:val="nil"/>
              <w:left w:val="nil"/>
              <w:bottom w:val="single" w:sz="4" w:space="0" w:color="auto"/>
              <w:right w:val="single" w:sz="12" w:space="0" w:color="auto"/>
            </w:tcBorders>
            <w:shd w:val="clear" w:color="auto" w:fill="FFFFFF"/>
            <w:vAlign w:val="center"/>
          </w:tcPr>
          <w:p w14:paraId="0A9F23E3" w14:textId="77777777" w:rsidR="00EC1F18" w:rsidRPr="00AF457C" w:rsidRDefault="00EC1F18" w:rsidP="00EC1F18">
            <w:pPr>
              <w:tabs>
                <w:tab w:val="left" w:pos="720"/>
              </w:tabs>
              <w:overflowPunct/>
              <w:autoSpaceDE/>
              <w:adjustRightInd/>
              <w:spacing w:before="40" w:after="40"/>
              <w:rPr>
                <w:rFonts w:asciiTheme="majorBidi" w:hAnsiTheme="majorBidi" w:cstheme="majorBidi"/>
                <w:b/>
                <w:bCs/>
                <w:sz w:val="18"/>
                <w:szCs w:val="18"/>
                <w:lang w:val="en-US" w:eastAsia="zh-CN"/>
              </w:rPr>
            </w:pPr>
          </w:p>
        </w:tc>
      </w:tr>
      <w:tr w:rsidR="00EC1F18" w:rsidRPr="00AF457C" w14:paraId="086FE914"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hideMark/>
          </w:tcPr>
          <w:p w14:paraId="5E364187"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C.10.d.8</w:t>
            </w:r>
          </w:p>
        </w:tc>
        <w:tc>
          <w:tcPr>
            <w:tcW w:w="7802" w:type="dxa"/>
            <w:tcBorders>
              <w:top w:val="single" w:sz="4" w:space="0" w:color="auto"/>
              <w:left w:val="nil"/>
              <w:bottom w:val="single" w:sz="4" w:space="0" w:color="auto"/>
              <w:right w:val="double" w:sz="4" w:space="0" w:color="auto"/>
            </w:tcBorders>
          </w:tcPr>
          <w:p w14:paraId="627CBEEB" w14:textId="77777777" w:rsidR="00EC1F18" w:rsidRPr="00AF457C" w:rsidRDefault="00EC1F18" w:rsidP="00EC1F18">
            <w:pPr>
              <w:spacing w:before="40" w:after="40"/>
              <w:ind w:left="170"/>
              <w:rPr>
                <w:sz w:val="18"/>
                <w:szCs w:val="18"/>
                <w:lang w:val="en-US"/>
              </w:rPr>
            </w:pPr>
            <w:r w:rsidRPr="00AF457C">
              <w:rPr>
                <w:sz w:val="18"/>
                <w:szCs w:val="18"/>
              </w:rPr>
              <w:t>the equivalent antenna diameter (i.e. the diameter, in metres, of a parabolic antenna with the same off-axis performance as the receiving associated earth station antenna)</w:t>
            </w:r>
          </w:p>
        </w:tc>
        <w:tc>
          <w:tcPr>
            <w:tcW w:w="795" w:type="dxa"/>
            <w:tcBorders>
              <w:top w:val="single" w:sz="4" w:space="0" w:color="auto"/>
              <w:left w:val="double" w:sz="4" w:space="0" w:color="auto"/>
              <w:bottom w:val="single" w:sz="4" w:space="0" w:color="auto"/>
              <w:right w:val="single" w:sz="4" w:space="0" w:color="auto"/>
            </w:tcBorders>
            <w:shd w:val="clear" w:color="auto" w:fill="FFFFFF"/>
            <w:vAlign w:val="center"/>
          </w:tcPr>
          <w:p w14:paraId="66B52645"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2" w:type="dxa"/>
            <w:tcBorders>
              <w:top w:val="single" w:sz="4" w:space="0" w:color="auto"/>
              <w:left w:val="nil"/>
              <w:bottom w:val="single" w:sz="4" w:space="0" w:color="auto"/>
              <w:right w:val="single" w:sz="4" w:space="0" w:color="auto"/>
            </w:tcBorders>
            <w:shd w:val="clear" w:color="auto" w:fill="FFFFFF"/>
            <w:vAlign w:val="center"/>
          </w:tcPr>
          <w:p w14:paraId="4E8A0A4B"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1" w:type="dxa"/>
            <w:tcBorders>
              <w:top w:val="single" w:sz="4" w:space="0" w:color="auto"/>
              <w:left w:val="nil"/>
              <w:bottom w:val="single" w:sz="4" w:space="0" w:color="auto"/>
              <w:right w:val="single" w:sz="4" w:space="0" w:color="auto"/>
            </w:tcBorders>
            <w:shd w:val="clear" w:color="auto" w:fill="FFFFFF"/>
            <w:vAlign w:val="center"/>
          </w:tcPr>
          <w:p w14:paraId="20B9C84C"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7" w:type="dxa"/>
            <w:tcBorders>
              <w:top w:val="single" w:sz="4" w:space="0" w:color="auto"/>
              <w:left w:val="nil"/>
              <w:bottom w:val="single" w:sz="4" w:space="0" w:color="auto"/>
              <w:right w:val="single" w:sz="4" w:space="0" w:color="auto"/>
            </w:tcBorders>
            <w:shd w:val="clear" w:color="auto" w:fill="FFFFFF"/>
            <w:vAlign w:val="center"/>
          </w:tcPr>
          <w:p w14:paraId="1245D86A"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single" w:sz="4" w:space="0" w:color="auto"/>
              <w:left w:val="nil"/>
              <w:bottom w:val="single" w:sz="4" w:space="0" w:color="auto"/>
              <w:right w:val="single" w:sz="4" w:space="0" w:color="auto"/>
            </w:tcBorders>
            <w:shd w:val="clear" w:color="auto" w:fill="FFFFFF"/>
            <w:vAlign w:val="center"/>
          </w:tcPr>
          <w:p w14:paraId="1C8C14F4"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95" w:type="dxa"/>
            <w:tcBorders>
              <w:top w:val="single" w:sz="4" w:space="0" w:color="auto"/>
              <w:left w:val="nil"/>
              <w:bottom w:val="single" w:sz="4" w:space="0" w:color="auto"/>
              <w:right w:val="nil"/>
            </w:tcBorders>
            <w:shd w:val="clear" w:color="auto" w:fill="FFFFFF"/>
            <w:vAlign w:val="center"/>
          </w:tcPr>
          <w:p w14:paraId="450CA231"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788" w:type="dxa"/>
            <w:tcBorders>
              <w:top w:val="single" w:sz="4" w:space="0" w:color="auto"/>
              <w:left w:val="single" w:sz="4" w:space="0" w:color="auto"/>
              <w:bottom w:val="single" w:sz="4" w:space="0" w:color="auto"/>
              <w:right w:val="single" w:sz="4" w:space="0" w:color="auto"/>
            </w:tcBorders>
            <w:vAlign w:val="center"/>
          </w:tcPr>
          <w:p w14:paraId="10B70B91"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X</w:t>
            </w:r>
          </w:p>
        </w:tc>
        <w:tc>
          <w:tcPr>
            <w:tcW w:w="869" w:type="dxa"/>
            <w:tcBorders>
              <w:top w:val="single" w:sz="4" w:space="0" w:color="auto"/>
              <w:left w:val="nil"/>
              <w:bottom w:val="single" w:sz="4" w:space="0" w:color="auto"/>
              <w:right w:val="single" w:sz="4" w:space="0" w:color="auto"/>
            </w:tcBorders>
            <w:vAlign w:val="center"/>
          </w:tcPr>
          <w:p w14:paraId="59438461"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1425" w:type="dxa"/>
            <w:tcBorders>
              <w:top w:val="single" w:sz="4" w:space="0" w:color="auto"/>
              <w:left w:val="nil"/>
              <w:bottom w:val="single" w:sz="4" w:space="0" w:color="auto"/>
              <w:right w:val="double" w:sz="6" w:space="0" w:color="auto"/>
            </w:tcBorders>
            <w:shd w:val="clear" w:color="auto" w:fill="FFFFFF"/>
            <w:vAlign w:val="center"/>
          </w:tcPr>
          <w:p w14:paraId="0E3A5AC1"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c>
          <w:tcPr>
            <w:tcW w:w="967" w:type="dxa"/>
            <w:tcBorders>
              <w:top w:val="single" w:sz="4" w:space="0" w:color="auto"/>
              <w:left w:val="double" w:sz="6" w:space="0" w:color="auto"/>
              <w:bottom w:val="single" w:sz="4" w:space="0" w:color="auto"/>
              <w:right w:val="double" w:sz="6" w:space="0" w:color="auto"/>
            </w:tcBorders>
            <w:hideMark/>
          </w:tcPr>
          <w:p w14:paraId="6FB84599"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eastAsia="zh-CN"/>
              </w:rPr>
              <w:t>C.10.d.8</w:t>
            </w:r>
          </w:p>
        </w:tc>
        <w:tc>
          <w:tcPr>
            <w:tcW w:w="600" w:type="dxa"/>
            <w:tcBorders>
              <w:top w:val="single" w:sz="4" w:space="0" w:color="auto"/>
              <w:left w:val="double" w:sz="6" w:space="0" w:color="auto"/>
              <w:bottom w:val="single" w:sz="4" w:space="0" w:color="auto"/>
              <w:right w:val="single" w:sz="12" w:space="0" w:color="auto"/>
            </w:tcBorders>
            <w:vAlign w:val="center"/>
          </w:tcPr>
          <w:p w14:paraId="0B52F439"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EC1F18" w:rsidRPr="00AF457C" w14:paraId="5644FFF2" w14:textId="77777777" w:rsidTr="00EC1F18">
        <w:trPr>
          <w:cantSplit/>
          <w:jc w:val="center"/>
        </w:trPr>
        <w:tc>
          <w:tcPr>
            <w:tcW w:w="1180" w:type="dxa"/>
            <w:tcBorders>
              <w:top w:val="single" w:sz="4" w:space="0" w:color="auto"/>
              <w:left w:val="single" w:sz="12" w:space="0" w:color="auto"/>
              <w:bottom w:val="single" w:sz="4" w:space="0" w:color="auto"/>
              <w:right w:val="double" w:sz="6" w:space="0" w:color="auto"/>
            </w:tcBorders>
            <w:noWrap/>
            <w:hideMark/>
          </w:tcPr>
          <w:p w14:paraId="484D6AD9"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color w:val="000000"/>
                <w:sz w:val="18"/>
                <w:szCs w:val="18"/>
                <w:lang w:val="en-US"/>
              </w:rPr>
              <w:t>C.</w:t>
            </w:r>
            <w:proofErr w:type="gramStart"/>
            <w:r w:rsidRPr="00AF457C">
              <w:rPr>
                <w:color w:val="000000"/>
                <w:sz w:val="18"/>
                <w:szCs w:val="18"/>
                <w:lang w:val="en-US"/>
              </w:rPr>
              <w:t>10.d.</w:t>
            </w:r>
            <w:proofErr w:type="gramEnd"/>
            <w:r w:rsidRPr="00AF457C">
              <w:rPr>
                <w:color w:val="000000"/>
                <w:sz w:val="18"/>
                <w:szCs w:val="18"/>
                <w:lang w:val="en-US"/>
              </w:rPr>
              <w:t>9</w:t>
            </w:r>
          </w:p>
        </w:tc>
        <w:tc>
          <w:tcPr>
            <w:tcW w:w="7802" w:type="dxa"/>
            <w:tcBorders>
              <w:top w:val="single" w:sz="4" w:space="0" w:color="auto"/>
              <w:left w:val="nil"/>
              <w:bottom w:val="single" w:sz="4" w:space="0" w:color="auto"/>
              <w:right w:val="double" w:sz="4" w:space="0" w:color="auto"/>
            </w:tcBorders>
            <w:hideMark/>
          </w:tcPr>
          <w:p w14:paraId="5D08E4B7" w14:textId="77777777" w:rsidR="00EC1F18" w:rsidRPr="00AF457C" w:rsidRDefault="00EC1F18" w:rsidP="00EC1F18">
            <w:pPr>
              <w:spacing w:before="40" w:after="40"/>
              <w:ind w:left="170"/>
              <w:rPr>
                <w:color w:val="000000"/>
                <w:sz w:val="18"/>
                <w:szCs w:val="18"/>
                <w:lang w:val="en-US"/>
              </w:rPr>
            </w:pPr>
            <w:r w:rsidRPr="00AF457C">
              <w:rPr>
                <w:sz w:val="18"/>
                <w:szCs w:val="18"/>
              </w:rPr>
              <w:t>antenna</w:t>
            </w:r>
            <w:r w:rsidRPr="00AF457C">
              <w:rPr>
                <w:color w:val="000000"/>
                <w:sz w:val="18"/>
                <w:szCs w:val="18"/>
                <w:lang w:val="en-US"/>
              </w:rPr>
              <w:t xml:space="preserve"> dimension aligned with the geostationary arc (</w:t>
            </w:r>
            <w:r w:rsidRPr="00AF457C">
              <w:rPr>
                <w:i/>
                <w:iCs/>
                <w:color w:val="000000"/>
                <w:sz w:val="18"/>
                <w:szCs w:val="18"/>
                <w:lang w:val="en-US"/>
              </w:rPr>
              <w:t>D</w:t>
            </w:r>
            <w:r w:rsidRPr="00AF457C">
              <w:rPr>
                <w:i/>
                <w:iCs/>
                <w:color w:val="000000"/>
                <w:sz w:val="18"/>
                <w:szCs w:val="18"/>
                <w:vertAlign w:val="subscript"/>
                <w:lang w:val="en-US"/>
              </w:rPr>
              <w:t>GSO</w:t>
            </w:r>
            <w:r w:rsidRPr="00AF457C">
              <w:rPr>
                <w:color w:val="000000"/>
                <w:sz w:val="18"/>
                <w:szCs w:val="18"/>
                <w:lang w:val="en-US"/>
              </w:rPr>
              <w:t xml:space="preserve">), in </w:t>
            </w:r>
            <w:proofErr w:type="spellStart"/>
            <w:r w:rsidRPr="00AF457C">
              <w:rPr>
                <w:color w:val="000000"/>
                <w:sz w:val="18"/>
                <w:szCs w:val="18"/>
                <w:lang w:val="en-US"/>
              </w:rPr>
              <w:t>metres</w:t>
            </w:r>
            <w:proofErr w:type="spellEnd"/>
            <w:r w:rsidRPr="00AF457C">
              <w:rPr>
                <w:color w:val="000000"/>
                <w:sz w:val="18"/>
                <w:szCs w:val="18"/>
                <w:lang w:val="en-US"/>
              </w:rPr>
              <w:t xml:space="preserve"> (see the most recent version of Recommendation ITU</w:t>
            </w:r>
            <w:r w:rsidRPr="00AF457C">
              <w:rPr>
                <w:color w:val="000000"/>
                <w:sz w:val="18"/>
                <w:szCs w:val="18"/>
                <w:lang w:val="en-US"/>
              </w:rPr>
              <w:noBreakHyphen/>
              <w:t xml:space="preserve">R S.1855) </w:t>
            </w:r>
          </w:p>
          <w:p w14:paraId="393B312C" w14:textId="77777777" w:rsidR="00EC1F18" w:rsidRPr="00AF457C" w:rsidRDefault="00EC1F18" w:rsidP="00EC1F18">
            <w:pPr>
              <w:keepNext/>
              <w:spacing w:before="40" w:after="40"/>
              <w:ind w:left="340"/>
              <w:rPr>
                <w:sz w:val="18"/>
                <w:szCs w:val="18"/>
                <w:lang w:val="en-US"/>
              </w:rPr>
            </w:pPr>
            <w:r w:rsidRPr="00AF457C">
              <w:rPr>
                <w:color w:val="000000"/>
                <w:sz w:val="18"/>
                <w:szCs w:val="18"/>
                <w:lang w:val="en-US"/>
              </w:rPr>
              <w:t xml:space="preserve">Except for </w:t>
            </w:r>
            <w:r w:rsidRPr="00AF457C">
              <w:rPr>
                <w:sz w:val="18"/>
                <w:szCs w:val="18"/>
                <w:lang w:val="en-US"/>
              </w:rPr>
              <w:t>Appendix</w:t>
            </w:r>
            <w:r w:rsidRPr="00AF457C">
              <w:rPr>
                <w:color w:val="000000"/>
                <w:sz w:val="18"/>
                <w:szCs w:val="18"/>
                <w:lang w:val="en-US"/>
              </w:rPr>
              <w:t> </w:t>
            </w:r>
            <w:r w:rsidRPr="00AF457C">
              <w:rPr>
                <w:b/>
                <w:color w:val="000000"/>
                <w:sz w:val="18"/>
                <w:szCs w:val="18"/>
                <w:lang w:val="en-US"/>
              </w:rPr>
              <w:t>30</w:t>
            </w:r>
            <w:r w:rsidRPr="00AF457C">
              <w:rPr>
                <w:color w:val="000000"/>
                <w:sz w:val="18"/>
                <w:szCs w:val="18"/>
                <w:lang w:val="en-US"/>
              </w:rPr>
              <w:t xml:space="preserve"> or </w:t>
            </w:r>
            <w:r w:rsidRPr="00AF457C">
              <w:rPr>
                <w:b/>
                <w:color w:val="000000"/>
                <w:sz w:val="18"/>
                <w:szCs w:val="18"/>
                <w:lang w:val="en-US"/>
              </w:rPr>
              <w:t>30A</w:t>
            </w:r>
          </w:p>
        </w:tc>
        <w:tc>
          <w:tcPr>
            <w:tcW w:w="795" w:type="dxa"/>
            <w:tcBorders>
              <w:top w:val="single" w:sz="4" w:space="0" w:color="auto"/>
              <w:left w:val="double" w:sz="4" w:space="0" w:color="auto"/>
              <w:bottom w:val="single" w:sz="4" w:space="0" w:color="auto"/>
              <w:right w:val="single" w:sz="4" w:space="0" w:color="auto"/>
            </w:tcBorders>
            <w:shd w:val="clear" w:color="auto" w:fill="FFFFFF"/>
            <w:vAlign w:val="center"/>
          </w:tcPr>
          <w:p w14:paraId="2EDA4605"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2" w:type="dxa"/>
            <w:tcBorders>
              <w:top w:val="single" w:sz="4" w:space="0" w:color="auto"/>
              <w:left w:val="nil"/>
              <w:bottom w:val="single" w:sz="4" w:space="0" w:color="auto"/>
              <w:right w:val="single" w:sz="4" w:space="0" w:color="auto"/>
            </w:tcBorders>
            <w:shd w:val="clear" w:color="auto" w:fill="FFFFFF"/>
            <w:vAlign w:val="center"/>
          </w:tcPr>
          <w:p w14:paraId="06BCE9EA"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1" w:type="dxa"/>
            <w:tcBorders>
              <w:top w:val="single" w:sz="4" w:space="0" w:color="auto"/>
              <w:left w:val="nil"/>
              <w:bottom w:val="single" w:sz="4" w:space="0" w:color="auto"/>
              <w:right w:val="single" w:sz="4" w:space="0" w:color="auto"/>
            </w:tcBorders>
            <w:shd w:val="clear" w:color="auto" w:fill="FFFFFF"/>
            <w:vAlign w:val="center"/>
          </w:tcPr>
          <w:p w14:paraId="18665D0C"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87" w:type="dxa"/>
            <w:tcBorders>
              <w:top w:val="single" w:sz="4" w:space="0" w:color="auto"/>
              <w:left w:val="nil"/>
              <w:bottom w:val="single" w:sz="4" w:space="0" w:color="auto"/>
              <w:right w:val="single" w:sz="4" w:space="0" w:color="auto"/>
            </w:tcBorders>
            <w:shd w:val="clear" w:color="auto" w:fill="FFFFFF"/>
            <w:vAlign w:val="center"/>
            <w:hideMark/>
          </w:tcPr>
          <w:p w14:paraId="2A0C6130"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color w:val="000000"/>
                <w:sz w:val="18"/>
                <w:szCs w:val="18"/>
                <w:lang w:val="en-US"/>
              </w:rPr>
              <w:t>O</w:t>
            </w:r>
          </w:p>
        </w:tc>
        <w:tc>
          <w:tcPr>
            <w:tcW w:w="788" w:type="dxa"/>
            <w:tcBorders>
              <w:top w:val="single" w:sz="4" w:space="0" w:color="auto"/>
              <w:left w:val="nil"/>
              <w:bottom w:val="single" w:sz="4" w:space="0" w:color="auto"/>
              <w:right w:val="single" w:sz="4" w:space="0" w:color="auto"/>
            </w:tcBorders>
            <w:shd w:val="clear" w:color="auto" w:fill="FFFFFF"/>
            <w:vAlign w:val="center"/>
          </w:tcPr>
          <w:p w14:paraId="37F94162"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5" w:type="dxa"/>
            <w:tcBorders>
              <w:top w:val="single" w:sz="4" w:space="0" w:color="auto"/>
              <w:left w:val="nil"/>
              <w:bottom w:val="single" w:sz="4" w:space="0" w:color="auto"/>
              <w:right w:val="nil"/>
            </w:tcBorders>
            <w:shd w:val="clear" w:color="auto" w:fill="FFFFFF"/>
            <w:vAlign w:val="center"/>
          </w:tcPr>
          <w:p w14:paraId="704E295C"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88" w:type="dxa"/>
            <w:tcBorders>
              <w:top w:val="single" w:sz="4" w:space="0" w:color="auto"/>
              <w:left w:val="single" w:sz="4" w:space="0" w:color="auto"/>
              <w:bottom w:val="single" w:sz="4" w:space="0" w:color="auto"/>
              <w:right w:val="single" w:sz="4" w:space="0" w:color="auto"/>
            </w:tcBorders>
            <w:vAlign w:val="center"/>
          </w:tcPr>
          <w:p w14:paraId="0195A9AF"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869" w:type="dxa"/>
            <w:tcBorders>
              <w:top w:val="single" w:sz="4" w:space="0" w:color="auto"/>
              <w:left w:val="nil"/>
              <w:bottom w:val="single" w:sz="4" w:space="0" w:color="auto"/>
              <w:right w:val="single" w:sz="4" w:space="0" w:color="auto"/>
            </w:tcBorders>
            <w:vAlign w:val="center"/>
          </w:tcPr>
          <w:p w14:paraId="659B4A68"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1425" w:type="dxa"/>
            <w:tcBorders>
              <w:top w:val="single" w:sz="4" w:space="0" w:color="auto"/>
              <w:left w:val="nil"/>
              <w:bottom w:val="single" w:sz="4" w:space="0" w:color="auto"/>
              <w:right w:val="double" w:sz="6" w:space="0" w:color="auto"/>
            </w:tcBorders>
            <w:shd w:val="clear" w:color="auto" w:fill="FFFFFF"/>
            <w:vAlign w:val="center"/>
            <w:hideMark/>
          </w:tcPr>
          <w:p w14:paraId="11825B97"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color w:val="000000"/>
                <w:sz w:val="18"/>
                <w:szCs w:val="18"/>
                <w:lang w:val="en-US"/>
              </w:rPr>
              <w:t>O</w:t>
            </w:r>
          </w:p>
        </w:tc>
        <w:tc>
          <w:tcPr>
            <w:tcW w:w="967" w:type="dxa"/>
            <w:tcBorders>
              <w:top w:val="single" w:sz="4" w:space="0" w:color="auto"/>
              <w:left w:val="double" w:sz="6" w:space="0" w:color="auto"/>
              <w:bottom w:val="single" w:sz="4" w:space="0" w:color="auto"/>
              <w:right w:val="double" w:sz="6" w:space="0" w:color="auto"/>
            </w:tcBorders>
            <w:hideMark/>
          </w:tcPr>
          <w:p w14:paraId="51006CB2" w14:textId="77777777" w:rsidR="00EC1F18" w:rsidRPr="00AF457C" w:rsidRDefault="00EC1F18" w:rsidP="00EC1F18">
            <w:pPr>
              <w:tabs>
                <w:tab w:val="left" w:pos="720"/>
              </w:tabs>
              <w:overflowPunct/>
              <w:autoSpaceDE/>
              <w:adjustRightInd/>
              <w:spacing w:before="40" w:after="40"/>
              <w:rPr>
                <w:rFonts w:asciiTheme="majorBidi" w:hAnsiTheme="majorBidi" w:cstheme="majorBidi"/>
                <w:sz w:val="18"/>
                <w:szCs w:val="18"/>
                <w:lang w:val="en-US" w:eastAsia="zh-CN"/>
              </w:rPr>
            </w:pPr>
            <w:r w:rsidRPr="00AF457C">
              <w:rPr>
                <w:sz w:val="18"/>
                <w:szCs w:val="18"/>
                <w:lang w:val="en-US"/>
              </w:rPr>
              <w:t>C.</w:t>
            </w:r>
            <w:proofErr w:type="gramStart"/>
            <w:r w:rsidRPr="00AF457C">
              <w:rPr>
                <w:sz w:val="18"/>
                <w:szCs w:val="18"/>
                <w:lang w:val="en-US"/>
              </w:rPr>
              <w:t>10.d.</w:t>
            </w:r>
            <w:proofErr w:type="gramEnd"/>
            <w:r w:rsidRPr="00AF457C">
              <w:rPr>
                <w:sz w:val="18"/>
                <w:szCs w:val="18"/>
                <w:lang w:val="en-US"/>
              </w:rPr>
              <w:t>9</w:t>
            </w:r>
          </w:p>
        </w:tc>
        <w:tc>
          <w:tcPr>
            <w:tcW w:w="600" w:type="dxa"/>
            <w:tcBorders>
              <w:top w:val="single" w:sz="4" w:space="0" w:color="auto"/>
              <w:left w:val="double" w:sz="6" w:space="0" w:color="auto"/>
              <w:bottom w:val="single" w:sz="4" w:space="0" w:color="auto"/>
              <w:right w:val="single" w:sz="12" w:space="0" w:color="auto"/>
            </w:tcBorders>
            <w:vAlign w:val="center"/>
          </w:tcPr>
          <w:p w14:paraId="1856D563" w14:textId="77777777" w:rsidR="00EC1F18" w:rsidRPr="00AF457C" w:rsidRDefault="00EC1F18" w:rsidP="00EC1F18">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r>
      <w:tr w:rsidR="00F5792D" w:rsidRPr="00AF457C" w14:paraId="4B557A13" w14:textId="77777777" w:rsidTr="00F5792D">
        <w:trPr>
          <w:cantSplit/>
          <w:jc w:val="center"/>
        </w:trPr>
        <w:tc>
          <w:tcPr>
            <w:tcW w:w="1180" w:type="dxa"/>
            <w:tcBorders>
              <w:top w:val="single" w:sz="4" w:space="0" w:color="auto"/>
              <w:left w:val="single" w:sz="12" w:space="0" w:color="auto"/>
              <w:bottom w:val="single" w:sz="4" w:space="0" w:color="auto"/>
              <w:right w:val="double" w:sz="6" w:space="0" w:color="auto"/>
            </w:tcBorders>
            <w:noWrap/>
          </w:tcPr>
          <w:p w14:paraId="40AF032E" w14:textId="51717585" w:rsidR="00F5792D" w:rsidRPr="00AF457C" w:rsidRDefault="00F5792D" w:rsidP="00F5792D">
            <w:pPr>
              <w:tabs>
                <w:tab w:val="left" w:pos="720"/>
              </w:tabs>
              <w:overflowPunct/>
              <w:autoSpaceDE/>
              <w:adjustRightInd/>
              <w:spacing w:before="40" w:after="40"/>
              <w:rPr>
                <w:rFonts w:asciiTheme="majorBidi" w:hAnsiTheme="majorBidi" w:cstheme="majorBidi"/>
                <w:sz w:val="18"/>
                <w:szCs w:val="18"/>
                <w:lang w:val="en-US" w:eastAsia="zh-CN"/>
              </w:rPr>
            </w:pPr>
            <w:ins w:id="184" w:author="Author" w:date="2023-07-04T15:53:00Z">
              <w:r w:rsidRPr="00AF457C">
                <w:rPr>
                  <w:color w:val="000000"/>
                  <w:sz w:val="18"/>
                  <w:szCs w:val="18"/>
                </w:rPr>
                <w:t>C.</w:t>
              </w:r>
              <w:proofErr w:type="gramStart"/>
              <w:r w:rsidRPr="00AF457C">
                <w:rPr>
                  <w:color w:val="000000"/>
                  <w:sz w:val="18"/>
                  <w:szCs w:val="18"/>
                </w:rPr>
                <w:t>10.</w:t>
              </w:r>
            </w:ins>
            <w:ins w:id="185" w:author="Author" w:date="2023-07-10T17:25:00Z">
              <w:r w:rsidR="003731F3" w:rsidRPr="00AF457C">
                <w:rPr>
                  <w:color w:val="000000"/>
                  <w:sz w:val="18"/>
                  <w:szCs w:val="18"/>
                </w:rPr>
                <w:t>d.</w:t>
              </w:r>
              <w:proofErr w:type="gramEnd"/>
              <w:r w:rsidR="003731F3" w:rsidRPr="00AF457C">
                <w:rPr>
                  <w:color w:val="000000"/>
                  <w:sz w:val="18"/>
                  <w:szCs w:val="18"/>
                </w:rPr>
                <w:t>10</w:t>
              </w:r>
            </w:ins>
          </w:p>
        </w:tc>
        <w:tc>
          <w:tcPr>
            <w:tcW w:w="7802" w:type="dxa"/>
            <w:tcBorders>
              <w:top w:val="single" w:sz="4" w:space="0" w:color="auto"/>
              <w:left w:val="nil"/>
              <w:bottom w:val="single" w:sz="4" w:space="0" w:color="auto"/>
              <w:right w:val="double" w:sz="4" w:space="0" w:color="auto"/>
            </w:tcBorders>
          </w:tcPr>
          <w:p w14:paraId="0181290B" w14:textId="77777777" w:rsidR="00F5792D" w:rsidRPr="00AF457C" w:rsidRDefault="00F5792D" w:rsidP="00F5792D">
            <w:pPr>
              <w:spacing w:before="40" w:after="40"/>
              <w:ind w:left="170"/>
              <w:rPr>
                <w:ins w:id="186" w:author="Author" w:date="2023-07-04T15:56:00Z"/>
                <w:sz w:val="18"/>
                <w:szCs w:val="18"/>
              </w:rPr>
            </w:pPr>
            <w:ins w:id="187" w:author="Author" w:date="2023-07-04T15:56:00Z">
              <w:r w:rsidRPr="00AF457C">
                <w:rPr>
                  <w:sz w:val="18"/>
                  <w:szCs w:val="18"/>
                </w:rPr>
                <w:t>t</w:t>
              </w:r>
            </w:ins>
            <w:ins w:id="188" w:author="Author" w:date="2023-07-04T15:55:00Z">
              <w:r w:rsidRPr="00AF457C">
                <w:rPr>
                  <w:sz w:val="18"/>
                  <w:szCs w:val="18"/>
                </w:rPr>
                <w:t xml:space="preserve">he minimum elevation angle at which any associated Appendix </w:t>
              </w:r>
              <w:r w:rsidRPr="00AF457C">
                <w:rPr>
                  <w:b/>
                  <w:bCs/>
                  <w:sz w:val="18"/>
                  <w:szCs w:val="18"/>
                </w:rPr>
                <w:t>30B</w:t>
              </w:r>
              <w:r w:rsidRPr="00AF457C">
                <w:rPr>
                  <w:sz w:val="18"/>
                  <w:szCs w:val="18"/>
                </w:rPr>
                <w:t xml:space="preserve"> ESIM can transmit to </w:t>
              </w:r>
            </w:ins>
            <w:ins w:id="189" w:author="Author" w:date="2023-07-04T15:56:00Z">
              <w:r w:rsidRPr="00AF457C">
                <w:rPr>
                  <w:sz w:val="18"/>
                  <w:szCs w:val="18"/>
                </w:rPr>
                <w:t>or</w:t>
              </w:r>
            </w:ins>
            <w:ins w:id="190" w:author="Author" w:date="2023-07-04T15:55:00Z">
              <w:r w:rsidRPr="00AF457C">
                <w:rPr>
                  <w:sz w:val="18"/>
                  <w:szCs w:val="18"/>
                </w:rPr>
                <w:t xml:space="preserve"> receive</w:t>
              </w:r>
            </w:ins>
            <w:ins w:id="191" w:author="Author" w:date="2023-07-04T15:57:00Z">
              <w:r w:rsidRPr="00AF457C">
                <w:rPr>
                  <w:sz w:val="18"/>
                  <w:szCs w:val="18"/>
                </w:rPr>
                <w:t xml:space="preserve"> </w:t>
              </w:r>
            </w:ins>
            <w:ins w:id="192" w:author="Author" w:date="2023-07-04T15:56:00Z">
              <w:r w:rsidRPr="00AF457C">
                <w:rPr>
                  <w:sz w:val="18"/>
                  <w:szCs w:val="18"/>
                </w:rPr>
                <w:t xml:space="preserve">from geostationary satellite </w:t>
              </w:r>
            </w:ins>
          </w:p>
          <w:p w14:paraId="531044D7" w14:textId="77777777" w:rsidR="00F5792D" w:rsidRPr="00AF457C" w:rsidRDefault="00F5792D" w:rsidP="00F5792D">
            <w:pPr>
              <w:spacing w:before="40" w:after="40"/>
              <w:ind w:left="170"/>
              <w:rPr>
                <w:ins w:id="193" w:author="Author" w:date="2023-07-04T15:57:00Z"/>
                <w:sz w:val="18"/>
                <w:szCs w:val="18"/>
              </w:rPr>
            </w:pPr>
            <w:ins w:id="194" w:author="Author" w:date="2023-07-04T15:57:00Z">
              <w:r w:rsidRPr="00AF457C">
                <w:rPr>
                  <w:sz w:val="18"/>
                  <w:szCs w:val="18"/>
                </w:rPr>
                <w:t xml:space="preserve">Not required for Appendix </w:t>
              </w:r>
              <w:r w:rsidRPr="00AF457C">
                <w:rPr>
                  <w:b/>
                  <w:bCs/>
                  <w:sz w:val="18"/>
                  <w:szCs w:val="18"/>
                </w:rPr>
                <w:t>30B</w:t>
              </w:r>
            </w:ins>
          </w:p>
          <w:p w14:paraId="1C3EE718" w14:textId="322DCEA3" w:rsidR="00F5792D" w:rsidRPr="00AF457C" w:rsidRDefault="00F5792D" w:rsidP="00F5792D">
            <w:pPr>
              <w:keepNext/>
              <w:spacing w:before="40" w:after="40"/>
              <w:ind w:left="340"/>
              <w:rPr>
                <w:sz w:val="18"/>
                <w:szCs w:val="18"/>
                <w:lang w:val="en-US"/>
              </w:rPr>
            </w:pPr>
            <w:ins w:id="195" w:author="Author" w:date="2023-07-04T15:58:00Z">
              <w:r w:rsidRPr="00AF457C">
                <w:rPr>
                  <w:sz w:val="18"/>
                  <w:szCs w:val="18"/>
                </w:rPr>
                <w:t xml:space="preserve">Required only for the notification of earth stations in motion submitted in accordance with Draft New Resolution </w:t>
              </w:r>
            </w:ins>
            <w:ins w:id="196" w:author="Author" w:date="2023-07-10T17:24:00Z">
              <w:r w:rsidRPr="00AF457C">
                <w:rPr>
                  <w:b/>
                  <w:bCs/>
                  <w:sz w:val="18"/>
                  <w:szCs w:val="18"/>
                </w:rPr>
                <w:t>[EUR-A115-ESIM-13GHZ] (WRC-23)</w:t>
              </w:r>
            </w:ins>
          </w:p>
        </w:tc>
        <w:tc>
          <w:tcPr>
            <w:tcW w:w="795" w:type="dxa"/>
            <w:tcBorders>
              <w:top w:val="single" w:sz="4" w:space="0" w:color="auto"/>
              <w:left w:val="double" w:sz="4" w:space="0" w:color="auto"/>
              <w:bottom w:val="single" w:sz="4" w:space="0" w:color="auto"/>
              <w:right w:val="single" w:sz="4" w:space="0" w:color="auto"/>
            </w:tcBorders>
            <w:shd w:val="clear" w:color="auto" w:fill="FFFFFF"/>
            <w:vAlign w:val="center"/>
          </w:tcPr>
          <w:p w14:paraId="343444C2"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2" w:type="dxa"/>
            <w:tcBorders>
              <w:top w:val="single" w:sz="4" w:space="0" w:color="auto"/>
              <w:left w:val="nil"/>
              <w:bottom w:val="single" w:sz="4" w:space="0" w:color="auto"/>
              <w:right w:val="single" w:sz="4" w:space="0" w:color="auto"/>
            </w:tcBorders>
            <w:shd w:val="clear" w:color="auto" w:fill="FFFFFF"/>
            <w:vAlign w:val="center"/>
          </w:tcPr>
          <w:p w14:paraId="543E936D"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1" w:type="dxa"/>
            <w:tcBorders>
              <w:top w:val="single" w:sz="4" w:space="0" w:color="auto"/>
              <w:left w:val="nil"/>
              <w:bottom w:val="single" w:sz="4" w:space="0" w:color="auto"/>
              <w:right w:val="single" w:sz="4" w:space="0" w:color="auto"/>
            </w:tcBorders>
            <w:shd w:val="clear" w:color="auto" w:fill="FFFFFF"/>
            <w:vAlign w:val="center"/>
          </w:tcPr>
          <w:p w14:paraId="7FAAAB57"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87" w:type="dxa"/>
            <w:tcBorders>
              <w:top w:val="single" w:sz="4" w:space="0" w:color="auto"/>
              <w:left w:val="nil"/>
              <w:bottom w:val="single" w:sz="4" w:space="0" w:color="auto"/>
              <w:right w:val="single" w:sz="4" w:space="0" w:color="auto"/>
            </w:tcBorders>
            <w:shd w:val="clear" w:color="auto" w:fill="FFFFFF"/>
            <w:vAlign w:val="center"/>
          </w:tcPr>
          <w:p w14:paraId="517C1447" w14:textId="4BAEC3AD"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88" w:type="dxa"/>
            <w:tcBorders>
              <w:top w:val="single" w:sz="4" w:space="0" w:color="auto"/>
              <w:left w:val="nil"/>
              <w:bottom w:val="single" w:sz="4" w:space="0" w:color="auto"/>
              <w:right w:val="single" w:sz="4" w:space="0" w:color="auto"/>
            </w:tcBorders>
            <w:shd w:val="clear" w:color="auto" w:fill="FFFFFF"/>
            <w:vAlign w:val="center"/>
          </w:tcPr>
          <w:p w14:paraId="2022C262"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5" w:type="dxa"/>
            <w:tcBorders>
              <w:top w:val="single" w:sz="4" w:space="0" w:color="auto"/>
              <w:left w:val="nil"/>
              <w:bottom w:val="single" w:sz="4" w:space="0" w:color="auto"/>
              <w:right w:val="nil"/>
            </w:tcBorders>
            <w:shd w:val="clear" w:color="auto" w:fill="FFFFFF"/>
            <w:vAlign w:val="center"/>
          </w:tcPr>
          <w:p w14:paraId="7087F43A"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88" w:type="dxa"/>
            <w:tcBorders>
              <w:top w:val="single" w:sz="4" w:space="0" w:color="auto"/>
              <w:left w:val="single" w:sz="4" w:space="0" w:color="auto"/>
              <w:bottom w:val="single" w:sz="4" w:space="0" w:color="auto"/>
              <w:right w:val="single" w:sz="4" w:space="0" w:color="auto"/>
            </w:tcBorders>
            <w:vAlign w:val="center"/>
          </w:tcPr>
          <w:p w14:paraId="2AB151FA"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869" w:type="dxa"/>
            <w:tcBorders>
              <w:top w:val="single" w:sz="4" w:space="0" w:color="auto"/>
              <w:left w:val="nil"/>
              <w:bottom w:val="single" w:sz="4" w:space="0" w:color="auto"/>
              <w:right w:val="single" w:sz="4" w:space="0" w:color="auto"/>
            </w:tcBorders>
            <w:vAlign w:val="center"/>
          </w:tcPr>
          <w:p w14:paraId="6FA2B5DD"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1425" w:type="dxa"/>
            <w:tcBorders>
              <w:top w:val="single" w:sz="4" w:space="0" w:color="auto"/>
              <w:left w:val="nil"/>
              <w:bottom w:val="single" w:sz="4" w:space="0" w:color="auto"/>
              <w:right w:val="double" w:sz="6" w:space="0" w:color="auto"/>
            </w:tcBorders>
            <w:shd w:val="clear" w:color="auto" w:fill="FFFFFF"/>
            <w:vAlign w:val="center"/>
          </w:tcPr>
          <w:p w14:paraId="5027DB84" w14:textId="225D230D"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ins w:id="197" w:author="Author" w:date="2023-07-04T15:58:00Z">
              <w:r w:rsidRPr="00AF457C">
                <w:rPr>
                  <w:rFonts w:asciiTheme="majorBidi" w:hAnsiTheme="majorBidi" w:cstheme="majorBidi"/>
                  <w:b/>
                  <w:bCs/>
                  <w:color w:val="000000"/>
                  <w:sz w:val="18"/>
                  <w:szCs w:val="18"/>
                </w:rPr>
                <w:t>+</w:t>
              </w:r>
            </w:ins>
          </w:p>
        </w:tc>
        <w:tc>
          <w:tcPr>
            <w:tcW w:w="967" w:type="dxa"/>
            <w:tcBorders>
              <w:top w:val="single" w:sz="4" w:space="0" w:color="auto"/>
              <w:left w:val="double" w:sz="6" w:space="0" w:color="auto"/>
              <w:bottom w:val="single" w:sz="4" w:space="0" w:color="auto"/>
              <w:right w:val="double" w:sz="6" w:space="0" w:color="auto"/>
            </w:tcBorders>
          </w:tcPr>
          <w:p w14:paraId="241D3717" w14:textId="6A166969" w:rsidR="00F5792D" w:rsidRPr="00AF457C" w:rsidRDefault="00F5792D" w:rsidP="00F5792D">
            <w:pPr>
              <w:tabs>
                <w:tab w:val="left" w:pos="720"/>
              </w:tabs>
              <w:overflowPunct/>
              <w:autoSpaceDE/>
              <w:adjustRightInd/>
              <w:spacing w:before="40" w:after="40"/>
              <w:rPr>
                <w:rFonts w:asciiTheme="majorBidi" w:hAnsiTheme="majorBidi" w:cstheme="majorBidi"/>
                <w:sz w:val="18"/>
                <w:szCs w:val="18"/>
                <w:lang w:val="en-US" w:eastAsia="zh-CN"/>
              </w:rPr>
            </w:pPr>
            <w:ins w:id="198" w:author="Author" w:date="2023-07-10T17:25:00Z">
              <w:r w:rsidRPr="00AF457C">
                <w:rPr>
                  <w:color w:val="000000"/>
                  <w:sz w:val="18"/>
                  <w:szCs w:val="18"/>
                </w:rPr>
                <w:t>C.10.d.10</w:t>
              </w:r>
            </w:ins>
          </w:p>
        </w:tc>
        <w:tc>
          <w:tcPr>
            <w:tcW w:w="600" w:type="dxa"/>
            <w:tcBorders>
              <w:top w:val="single" w:sz="4" w:space="0" w:color="auto"/>
              <w:left w:val="double" w:sz="6" w:space="0" w:color="auto"/>
              <w:bottom w:val="single" w:sz="4" w:space="0" w:color="auto"/>
              <w:right w:val="single" w:sz="12" w:space="0" w:color="auto"/>
            </w:tcBorders>
            <w:vAlign w:val="center"/>
          </w:tcPr>
          <w:p w14:paraId="0FD7228F"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r>
      <w:tr w:rsidR="00F5792D" w:rsidRPr="00AF457C" w14:paraId="2A03249C" w14:textId="77777777" w:rsidTr="00EC1F18">
        <w:trPr>
          <w:cantSplit/>
          <w:jc w:val="center"/>
        </w:trPr>
        <w:tc>
          <w:tcPr>
            <w:tcW w:w="1180" w:type="dxa"/>
            <w:tcBorders>
              <w:top w:val="nil"/>
              <w:left w:val="single" w:sz="12" w:space="0" w:color="auto"/>
              <w:bottom w:val="single" w:sz="4" w:space="0" w:color="000000"/>
              <w:right w:val="double" w:sz="6" w:space="0" w:color="auto"/>
            </w:tcBorders>
            <w:shd w:val="clear" w:color="auto" w:fill="FFFFFF"/>
            <w:hideMark/>
          </w:tcPr>
          <w:p w14:paraId="301BBD9B" w14:textId="2D594747" w:rsidR="00F5792D" w:rsidRPr="00AF457C" w:rsidRDefault="00C630B1" w:rsidP="00F5792D">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eastAsia="zh-CN"/>
              </w:rPr>
              <w:t>…</w:t>
            </w:r>
          </w:p>
        </w:tc>
        <w:tc>
          <w:tcPr>
            <w:tcW w:w="7802" w:type="dxa"/>
            <w:tcBorders>
              <w:top w:val="single" w:sz="4" w:space="0" w:color="auto"/>
              <w:left w:val="nil"/>
              <w:bottom w:val="single" w:sz="4" w:space="0" w:color="auto"/>
              <w:right w:val="double" w:sz="4" w:space="0" w:color="auto"/>
            </w:tcBorders>
          </w:tcPr>
          <w:p w14:paraId="165F0201" w14:textId="123FDEC9" w:rsidR="00F5792D" w:rsidRPr="00AF457C" w:rsidRDefault="00C630B1" w:rsidP="00C630B1">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30" w:type="dxa"/>
            <w:gridSpan w:val="9"/>
            <w:tcBorders>
              <w:top w:val="single" w:sz="4" w:space="0" w:color="000000"/>
              <w:left w:val="double" w:sz="4" w:space="0" w:color="auto"/>
              <w:bottom w:val="single" w:sz="4" w:space="0" w:color="000000"/>
              <w:right w:val="double" w:sz="6" w:space="0" w:color="auto"/>
            </w:tcBorders>
            <w:shd w:val="pct20" w:color="000000" w:fill="FFFFFF"/>
            <w:vAlign w:val="center"/>
          </w:tcPr>
          <w:p w14:paraId="55DC9EDA" w14:textId="77777777" w:rsidR="00F5792D" w:rsidRPr="00AF457C" w:rsidRDefault="00F5792D" w:rsidP="00F5792D">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967" w:type="dxa"/>
            <w:tcBorders>
              <w:top w:val="nil"/>
              <w:left w:val="double" w:sz="6" w:space="0" w:color="auto"/>
              <w:bottom w:val="single" w:sz="4" w:space="0" w:color="000000"/>
              <w:right w:val="double" w:sz="6" w:space="0" w:color="auto"/>
            </w:tcBorders>
            <w:shd w:val="clear" w:color="auto" w:fill="FFFFFF"/>
          </w:tcPr>
          <w:p w14:paraId="0BC6FDC5" w14:textId="05D32AA9" w:rsidR="00F5792D" w:rsidRPr="00AF457C" w:rsidRDefault="00C630B1" w:rsidP="00F5792D">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eastAsia="zh-CN"/>
              </w:rPr>
              <w:t>…</w:t>
            </w:r>
          </w:p>
        </w:tc>
        <w:tc>
          <w:tcPr>
            <w:tcW w:w="600" w:type="dxa"/>
            <w:tcBorders>
              <w:top w:val="single" w:sz="4" w:space="0" w:color="000000"/>
              <w:left w:val="double" w:sz="6" w:space="0" w:color="auto"/>
              <w:bottom w:val="single" w:sz="4" w:space="0" w:color="000000"/>
              <w:right w:val="single" w:sz="12" w:space="0" w:color="auto"/>
            </w:tcBorders>
            <w:shd w:val="pct20" w:color="000000" w:fill="FFFFFF"/>
            <w:vAlign w:val="center"/>
          </w:tcPr>
          <w:p w14:paraId="6C02299C" w14:textId="77777777" w:rsidR="00F5792D" w:rsidRPr="00AF457C" w:rsidRDefault="00F5792D" w:rsidP="00F5792D">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 </w:t>
            </w:r>
          </w:p>
        </w:tc>
      </w:tr>
      <w:tr w:rsidR="00F5792D" w:rsidRPr="00AF457C" w14:paraId="3C0AA9A8" w14:textId="77777777" w:rsidTr="00EC1F18">
        <w:trPr>
          <w:cantSplit/>
          <w:jc w:val="center"/>
        </w:trPr>
        <w:tc>
          <w:tcPr>
            <w:tcW w:w="1180" w:type="dxa"/>
            <w:tcBorders>
              <w:top w:val="nil"/>
              <w:left w:val="single" w:sz="12" w:space="0" w:color="auto"/>
              <w:bottom w:val="single" w:sz="4" w:space="0" w:color="000000"/>
              <w:right w:val="double" w:sz="6" w:space="0" w:color="auto"/>
            </w:tcBorders>
            <w:shd w:val="clear" w:color="auto" w:fill="FFFFFF"/>
            <w:hideMark/>
          </w:tcPr>
          <w:p w14:paraId="2CFE889D" w14:textId="77777777" w:rsidR="00F5792D" w:rsidRPr="00AF457C" w:rsidRDefault="00F5792D" w:rsidP="00F5792D">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eastAsia="zh-CN"/>
              </w:rPr>
              <w:t>C.12</w:t>
            </w:r>
          </w:p>
        </w:tc>
        <w:tc>
          <w:tcPr>
            <w:tcW w:w="7802" w:type="dxa"/>
            <w:tcBorders>
              <w:top w:val="single" w:sz="4" w:space="0" w:color="auto"/>
              <w:left w:val="nil"/>
              <w:bottom w:val="single" w:sz="4" w:space="0" w:color="auto"/>
              <w:right w:val="double" w:sz="4" w:space="0" w:color="auto"/>
            </w:tcBorders>
          </w:tcPr>
          <w:p w14:paraId="3BCBB83E" w14:textId="77777777" w:rsidR="00F5792D" w:rsidRPr="00AF457C" w:rsidRDefault="00F5792D" w:rsidP="00F5792D">
            <w:pPr>
              <w:keepNext/>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REQUIRED PROTECTION RATIO</w:t>
            </w:r>
          </w:p>
        </w:tc>
        <w:tc>
          <w:tcPr>
            <w:tcW w:w="7830" w:type="dxa"/>
            <w:gridSpan w:val="9"/>
            <w:tcBorders>
              <w:top w:val="single" w:sz="4" w:space="0" w:color="000000"/>
              <w:left w:val="double" w:sz="4" w:space="0" w:color="auto"/>
              <w:bottom w:val="single" w:sz="4" w:space="0" w:color="000000"/>
              <w:right w:val="double" w:sz="6" w:space="0" w:color="auto"/>
            </w:tcBorders>
            <w:shd w:val="pct20" w:color="000000" w:fill="FFFFFF"/>
            <w:vAlign w:val="center"/>
          </w:tcPr>
          <w:p w14:paraId="1167E7C3" w14:textId="77777777" w:rsidR="00F5792D" w:rsidRPr="00AF457C" w:rsidRDefault="00F5792D" w:rsidP="00F5792D">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967" w:type="dxa"/>
            <w:tcBorders>
              <w:top w:val="nil"/>
              <w:left w:val="double" w:sz="6" w:space="0" w:color="auto"/>
              <w:bottom w:val="single" w:sz="4" w:space="0" w:color="000000"/>
              <w:right w:val="double" w:sz="6" w:space="0" w:color="auto"/>
            </w:tcBorders>
            <w:shd w:val="clear" w:color="auto" w:fill="FFFFFF"/>
          </w:tcPr>
          <w:p w14:paraId="5A32D105" w14:textId="77777777" w:rsidR="00F5792D" w:rsidRPr="00AF457C" w:rsidRDefault="00F5792D" w:rsidP="00F5792D">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eastAsia="zh-CN"/>
              </w:rPr>
              <w:t>C.12</w:t>
            </w:r>
          </w:p>
        </w:tc>
        <w:tc>
          <w:tcPr>
            <w:tcW w:w="600" w:type="dxa"/>
            <w:tcBorders>
              <w:top w:val="single" w:sz="4" w:space="0" w:color="000000"/>
              <w:left w:val="double" w:sz="6" w:space="0" w:color="auto"/>
              <w:bottom w:val="single" w:sz="4" w:space="0" w:color="000000"/>
              <w:right w:val="single" w:sz="12" w:space="0" w:color="auto"/>
            </w:tcBorders>
            <w:shd w:val="pct20" w:color="000000" w:fill="FFFFFF"/>
            <w:vAlign w:val="center"/>
          </w:tcPr>
          <w:p w14:paraId="6A899AF5" w14:textId="77777777" w:rsidR="00F5792D" w:rsidRPr="00AF457C" w:rsidRDefault="00F5792D" w:rsidP="00F5792D">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p>
        </w:tc>
      </w:tr>
      <w:tr w:rsidR="00F5792D" w:rsidRPr="00AF457C" w14:paraId="762CC76C" w14:textId="77777777" w:rsidTr="00EC1F18">
        <w:trPr>
          <w:cantSplit/>
          <w:jc w:val="center"/>
        </w:trPr>
        <w:tc>
          <w:tcPr>
            <w:tcW w:w="1180" w:type="dxa"/>
            <w:tcBorders>
              <w:top w:val="nil"/>
              <w:left w:val="single" w:sz="12" w:space="0" w:color="auto"/>
              <w:bottom w:val="single" w:sz="4" w:space="0" w:color="000000"/>
              <w:right w:val="double" w:sz="6" w:space="0" w:color="auto"/>
            </w:tcBorders>
            <w:shd w:val="clear" w:color="auto" w:fill="FFFFFF"/>
            <w:hideMark/>
          </w:tcPr>
          <w:p w14:paraId="001B6727" w14:textId="77777777" w:rsidR="00F5792D" w:rsidRPr="00AF457C" w:rsidRDefault="00F5792D" w:rsidP="00F5792D">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C.12.a</w:t>
            </w:r>
          </w:p>
        </w:tc>
        <w:tc>
          <w:tcPr>
            <w:tcW w:w="7802" w:type="dxa"/>
            <w:tcBorders>
              <w:top w:val="single" w:sz="4" w:space="0" w:color="auto"/>
              <w:left w:val="nil"/>
              <w:bottom w:val="single" w:sz="4" w:space="0" w:color="auto"/>
              <w:right w:val="double" w:sz="4" w:space="0" w:color="auto"/>
            </w:tcBorders>
            <w:hideMark/>
          </w:tcPr>
          <w:p w14:paraId="365103D5" w14:textId="77777777" w:rsidR="00F5792D" w:rsidRPr="00AF457C" w:rsidRDefault="00F5792D" w:rsidP="00F5792D">
            <w:pPr>
              <w:spacing w:before="40" w:after="40"/>
              <w:ind w:left="170"/>
              <w:rPr>
                <w:sz w:val="18"/>
                <w:szCs w:val="18"/>
                <w:lang w:val="en-US"/>
              </w:rPr>
            </w:pPr>
            <w:r w:rsidRPr="00AF457C">
              <w:rPr>
                <w:sz w:val="18"/>
                <w:szCs w:val="18"/>
                <w:lang w:val="en-US"/>
              </w:rPr>
              <w:t xml:space="preserve">if the aggregate carrier-to-interference ratio is less than 21 dB, the minimum acceptable aggregate carrier-to-interference ratio </w:t>
            </w:r>
          </w:p>
          <w:p w14:paraId="19888BDA" w14:textId="77777777" w:rsidR="00590FA8" w:rsidRPr="00AF457C" w:rsidRDefault="00F5792D" w:rsidP="00590FA8">
            <w:pPr>
              <w:keepNext/>
              <w:spacing w:before="40" w:after="40"/>
              <w:ind w:left="340"/>
              <w:rPr>
                <w:ins w:id="199" w:author="PVT" w:date="2023-06-08T18:57:00Z"/>
                <w:sz w:val="18"/>
                <w:szCs w:val="18"/>
              </w:rPr>
            </w:pPr>
            <w:r w:rsidRPr="00AF457C">
              <w:rPr>
                <w:sz w:val="18"/>
                <w:szCs w:val="18"/>
                <w:lang w:val="en-US"/>
              </w:rPr>
              <w:t>The carrier-to-interference ratio is to be expressed in terms of the power averaged over the necessary bandwidth of the modulated wanted and interfering signals, assuming both the desired carrier and interfering signals have equivalent bandwidths and modulation types</w:t>
            </w:r>
          </w:p>
          <w:p w14:paraId="5D0CD2DA" w14:textId="2669E4F1" w:rsidR="00F5792D" w:rsidRPr="00AF457C" w:rsidRDefault="00590FA8" w:rsidP="00590FA8">
            <w:pPr>
              <w:keepNext/>
              <w:spacing w:before="40" w:after="40"/>
              <w:ind w:left="340"/>
              <w:rPr>
                <w:sz w:val="18"/>
                <w:szCs w:val="18"/>
                <w:lang w:val="en-US"/>
              </w:rPr>
            </w:pPr>
            <w:ins w:id="200" w:author="Author" w:date="2023-07-10T17:26:00Z">
              <w:r w:rsidRPr="00AF457C">
                <w:rPr>
                  <w:sz w:val="18"/>
                  <w:szCs w:val="18"/>
                </w:rPr>
                <w:t xml:space="preserve">Not required for Appendix </w:t>
              </w:r>
              <w:r w:rsidRPr="00AF457C">
                <w:rPr>
                  <w:b/>
                  <w:bCs/>
                  <w:sz w:val="18"/>
                  <w:szCs w:val="18"/>
                </w:rPr>
                <w:t>30B</w:t>
              </w:r>
              <w:r w:rsidRPr="00AF457C">
                <w:rPr>
                  <w:sz w:val="18"/>
                  <w:szCs w:val="18"/>
                </w:rPr>
                <w:t xml:space="preserve"> ESIM.</w:t>
              </w:r>
            </w:ins>
          </w:p>
        </w:tc>
        <w:tc>
          <w:tcPr>
            <w:tcW w:w="795" w:type="dxa"/>
            <w:tcBorders>
              <w:top w:val="nil"/>
              <w:left w:val="double" w:sz="4" w:space="0" w:color="auto"/>
              <w:bottom w:val="single" w:sz="4" w:space="0" w:color="000000"/>
              <w:right w:val="single" w:sz="4" w:space="0" w:color="auto"/>
            </w:tcBorders>
            <w:shd w:val="clear" w:color="auto" w:fill="FFFFFF"/>
            <w:vAlign w:val="center"/>
            <w:hideMark/>
          </w:tcPr>
          <w:p w14:paraId="5001E091"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2" w:type="dxa"/>
            <w:tcBorders>
              <w:top w:val="nil"/>
              <w:left w:val="single" w:sz="4" w:space="0" w:color="auto"/>
              <w:bottom w:val="single" w:sz="4" w:space="0" w:color="000000"/>
              <w:right w:val="single" w:sz="4" w:space="0" w:color="auto"/>
            </w:tcBorders>
            <w:shd w:val="clear" w:color="auto" w:fill="FFFFFF"/>
            <w:vAlign w:val="center"/>
            <w:hideMark/>
          </w:tcPr>
          <w:p w14:paraId="7310FFAD"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1" w:type="dxa"/>
            <w:tcBorders>
              <w:top w:val="nil"/>
              <w:left w:val="single" w:sz="4" w:space="0" w:color="auto"/>
              <w:bottom w:val="single" w:sz="4" w:space="0" w:color="000000"/>
              <w:right w:val="single" w:sz="4" w:space="0" w:color="auto"/>
            </w:tcBorders>
            <w:shd w:val="clear" w:color="auto" w:fill="FFFFFF"/>
            <w:vAlign w:val="center"/>
            <w:hideMark/>
          </w:tcPr>
          <w:p w14:paraId="6E2D8A5A"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87" w:type="dxa"/>
            <w:tcBorders>
              <w:top w:val="nil"/>
              <w:left w:val="single" w:sz="4" w:space="0" w:color="auto"/>
              <w:bottom w:val="single" w:sz="4" w:space="0" w:color="000000"/>
              <w:right w:val="single" w:sz="4" w:space="0" w:color="auto"/>
            </w:tcBorders>
            <w:shd w:val="clear" w:color="auto" w:fill="FFFFFF"/>
            <w:vAlign w:val="center"/>
            <w:hideMark/>
          </w:tcPr>
          <w:p w14:paraId="64219E4C"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88" w:type="dxa"/>
            <w:tcBorders>
              <w:top w:val="nil"/>
              <w:left w:val="single" w:sz="4" w:space="0" w:color="auto"/>
              <w:bottom w:val="single" w:sz="4" w:space="0" w:color="000000"/>
              <w:right w:val="single" w:sz="4" w:space="0" w:color="auto"/>
            </w:tcBorders>
            <w:shd w:val="clear" w:color="auto" w:fill="FFFFFF"/>
            <w:vAlign w:val="center"/>
            <w:hideMark/>
          </w:tcPr>
          <w:p w14:paraId="78C2B055"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95" w:type="dxa"/>
            <w:tcBorders>
              <w:top w:val="nil"/>
              <w:left w:val="single" w:sz="4" w:space="0" w:color="auto"/>
              <w:bottom w:val="single" w:sz="4" w:space="0" w:color="000000"/>
              <w:right w:val="single" w:sz="4" w:space="0" w:color="auto"/>
            </w:tcBorders>
            <w:shd w:val="clear" w:color="auto" w:fill="FFFFFF"/>
            <w:vAlign w:val="center"/>
            <w:hideMark/>
          </w:tcPr>
          <w:p w14:paraId="5FF3AE34"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788" w:type="dxa"/>
            <w:tcBorders>
              <w:top w:val="nil"/>
              <w:left w:val="single" w:sz="4" w:space="0" w:color="auto"/>
              <w:bottom w:val="single" w:sz="4" w:space="0" w:color="000000"/>
              <w:right w:val="single" w:sz="4" w:space="0" w:color="auto"/>
            </w:tcBorders>
            <w:shd w:val="clear" w:color="auto" w:fill="FFFFFF"/>
            <w:vAlign w:val="center"/>
            <w:hideMark/>
          </w:tcPr>
          <w:p w14:paraId="226EEE83"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869" w:type="dxa"/>
            <w:tcBorders>
              <w:top w:val="nil"/>
              <w:left w:val="single" w:sz="4" w:space="0" w:color="auto"/>
              <w:bottom w:val="single" w:sz="4" w:space="0" w:color="000000"/>
              <w:right w:val="single" w:sz="4" w:space="0" w:color="auto"/>
            </w:tcBorders>
            <w:shd w:val="clear" w:color="auto" w:fill="FFFFFF"/>
            <w:vAlign w:val="center"/>
            <w:hideMark/>
          </w:tcPr>
          <w:p w14:paraId="14C0E777"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c>
          <w:tcPr>
            <w:tcW w:w="1425" w:type="dxa"/>
            <w:tcBorders>
              <w:top w:val="nil"/>
              <w:left w:val="single" w:sz="4" w:space="0" w:color="auto"/>
              <w:bottom w:val="single" w:sz="4" w:space="0" w:color="000000"/>
              <w:right w:val="double" w:sz="6" w:space="0" w:color="auto"/>
            </w:tcBorders>
            <w:shd w:val="clear" w:color="auto" w:fill="FFFFFF"/>
            <w:vAlign w:val="center"/>
            <w:hideMark/>
          </w:tcPr>
          <w:p w14:paraId="477C8BD5"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w:t>
            </w:r>
          </w:p>
        </w:tc>
        <w:tc>
          <w:tcPr>
            <w:tcW w:w="967" w:type="dxa"/>
            <w:tcBorders>
              <w:top w:val="nil"/>
              <w:left w:val="double" w:sz="6" w:space="0" w:color="auto"/>
              <w:bottom w:val="single" w:sz="4" w:space="0" w:color="000000"/>
              <w:right w:val="double" w:sz="6" w:space="0" w:color="auto"/>
            </w:tcBorders>
            <w:shd w:val="clear" w:color="auto" w:fill="FFFFFF"/>
            <w:hideMark/>
          </w:tcPr>
          <w:p w14:paraId="100D4EC9" w14:textId="77777777" w:rsidR="00F5792D" w:rsidRPr="00AF457C" w:rsidRDefault="00F5792D" w:rsidP="00F5792D">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sz w:val="18"/>
                <w:szCs w:val="18"/>
                <w:lang w:val="en-US" w:eastAsia="zh-CN"/>
              </w:rPr>
              <w:t>C.12.a</w:t>
            </w:r>
          </w:p>
        </w:tc>
        <w:tc>
          <w:tcPr>
            <w:tcW w:w="600" w:type="dxa"/>
            <w:tcBorders>
              <w:top w:val="nil"/>
              <w:left w:val="double" w:sz="6" w:space="0" w:color="auto"/>
              <w:bottom w:val="single" w:sz="4" w:space="0" w:color="000000"/>
              <w:right w:val="single" w:sz="12" w:space="0" w:color="auto"/>
            </w:tcBorders>
            <w:shd w:val="clear" w:color="auto" w:fill="FFFFFF"/>
            <w:vAlign w:val="center"/>
            <w:hideMark/>
          </w:tcPr>
          <w:p w14:paraId="699437C7" w14:textId="77777777" w:rsidR="00F5792D" w:rsidRPr="00AF457C" w:rsidRDefault="00F5792D" w:rsidP="00F5792D">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r w:rsidR="00F5792D" w:rsidRPr="00B82936" w14:paraId="120C8C79" w14:textId="77777777" w:rsidTr="00EC1F18">
        <w:trPr>
          <w:cantSplit/>
          <w:jc w:val="center"/>
        </w:trPr>
        <w:tc>
          <w:tcPr>
            <w:tcW w:w="1180" w:type="dxa"/>
            <w:tcBorders>
              <w:top w:val="nil"/>
              <w:left w:val="single" w:sz="12" w:space="0" w:color="auto"/>
              <w:bottom w:val="single" w:sz="4" w:space="0" w:color="000000"/>
              <w:right w:val="double" w:sz="6" w:space="0" w:color="auto"/>
            </w:tcBorders>
            <w:shd w:val="clear" w:color="auto" w:fill="FFFFFF"/>
            <w:hideMark/>
          </w:tcPr>
          <w:p w14:paraId="2EA412AD" w14:textId="1DC29FD7" w:rsidR="00F5792D" w:rsidRPr="00AF457C" w:rsidRDefault="00037BFB" w:rsidP="00F5792D">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eastAsia="zh-CN"/>
              </w:rPr>
              <w:t>…</w:t>
            </w:r>
          </w:p>
        </w:tc>
        <w:tc>
          <w:tcPr>
            <w:tcW w:w="7802" w:type="dxa"/>
            <w:tcBorders>
              <w:top w:val="single" w:sz="4" w:space="0" w:color="auto"/>
              <w:left w:val="nil"/>
              <w:bottom w:val="single" w:sz="4" w:space="0" w:color="auto"/>
              <w:right w:val="double" w:sz="4" w:space="0" w:color="auto"/>
            </w:tcBorders>
          </w:tcPr>
          <w:p w14:paraId="676D4E10" w14:textId="76539DCE" w:rsidR="00F5792D" w:rsidRPr="00AF457C" w:rsidRDefault="00037BFB" w:rsidP="00F5792D">
            <w:pPr>
              <w:keepNext/>
              <w:tabs>
                <w:tab w:val="left" w:pos="720"/>
              </w:tabs>
              <w:overflowPunct/>
              <w:autoSpaceDE/>
              <w:adjustRightInd/>
              <w:spacing w:before="40" w:after="40"/>
              <w:rPr>
                <w:rFonts w:asciiTheme="majorBidi" w:hAnsiTheme="majorBidi" w:cstheme="majorBidi"/>
                <w:b/>
                <w:bCs/>
                <w:sz w:val="18"/>
                <w:szCs w:val="18"/>
                <w:lang w:val="en-US" w:eastAsia="zh-CN"/>
              </w:rPr>
            </w:pPr>
            <w:r w:rsidRPr="00AF457C">
              <w:rPr>
                <w:rFonts w:asciiTheme="majorBidi" w:hAnsiTheme="majorBidi" w:cstheme="majorBidi"/>
                <w:b/>
                <w:bCs/>
                <w:sz w:val="18"/>
                <w:szCs w:val="18"/>
                <w:lang w:eastAsia="zh-CN"/>
              </w:rPr>
              <w:t>…</w:t>
            </w:r>
          </w:p>
        </w:tc>
        <w:tc>
          <w:tcPr>
            <w:tcW w:w="7830" w:type="dxa"/>
            <w:gridSpan w:val="9"/>
            <w:tcBorders>
              <w:top w:val="single" w:sz="4" w:space="0" w:color="000000"/>
              <w:left w:val="double" w:sz="4" w:space="0" w:color="auto"/>
              <w:bottom w:val="single" w:sz="4" w:space="0" w:color="000000"/>
              <w:right w:val="double" w:sz="6" w:space="0" w:color="auto"/>
            </w:tcBorders>
            <w:shd w:val="pct20" w:color="000000" w:fill="FFFFFF"/>
            <w:vAlign w:val="center"/>
          </w:tcPr>
          <w:p w14:paraId="6758A622" w14:textId="77777777" w:rsidR="00F5792D" w:rsidRPr="00AF457C" w:rsidRDefault="00F5792D" w:rsidP="00F5792D">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967" w:type="dxa"/>
            <w:tcBorders>
              <w:top w:val="nil"/>
              <w:left w:val="double" w:sz="6" w:space="0" w:color="auto"/>
              <w:bottom w:val="single" w:sz="4" w:space="0" w:color="000000"/>
              <w:right w:val="double" w:sz="6" w:space="0" w:color="auto"/>
            </w:tcBorders>
            <w:shd w:val="clear" w:color="auto" w:fill="FFFFFF"/>
          </w:tcPr>
          <w:p w14:paraId="4EEA5CE3" w14:textId="34134D7B" w:rsidR="00F5792D" w:rsidRPr="00AF457C" w:rsidRDefault="00037BFB" w:rsidP="00F5792D">
            <w:pPr>
              <w:keepNext/>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eastAsia="zh-CN"/>
              </w:rPr>
              <w:t>…</w:t>
            </w:r>
          </w:p>
        </w:tc>
        <w:tc>
          <w:tcPr>
            <w:tcW w:w="600" w:type="dxa"/>
            <w:tcBorders>
              <w:top w:val="single" w:sz="4" w:space="0" w:color="000000"/>
              <w:left w:val="double" w:sz="6" w:space="0" w:color="auto"/>
              <w:bottom w:val="single" w:sz="4" w:space="0" w:color="000000"/>
              <w:right w:val="single" w:sz="12" w:space="0" w:color="auto"/>
            </w:tcBorders>
            <w:shd w:val="pct20" w:color="000000" w:fill="FFFFFF"/>
            <w:vAlign w:val="center"/>
          </w:tcPr>
          <w:p w14:paraId="0FFA57F2" w14:textId="77777777" w:rsidR="00F5792D" w:rsidRPr="00AF457C" w:rsidRDefault="00F5792D" w:rsidP="00F5792D">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p>
        </w:tc>
      </w:tr>
    </w:tbl>
    <w:p w14:paraId="1B8BE88E" w14:textId="0B0508BF" w:rsidR="00B82936" w:rsidRDefault="00B82936" w:rsidP="00B82936">
      <w:pPr>
        <w:pStyle w:val="Reasons"/>
      </w:pPr>
    </w:p>
    <w:p w14:paraId="0023CD29" w14:textId="181ED4A1" w:rsidR="00B82936" w:rsidRPr="00AF457C" w:rsidRDefault="00B82936" w:rsidP="00B82936">
      <w:pPr>
        <w:pStyle w:val="Proposal"/>
      </w:pPr>
      <w:r w:rsidRPr="00AF457C">
        <w:t>MOD</w:t>
      </w:r>
      <w:r w:rsidRPr="00AF457C">
        <w:tab/>
        <w:t>EUR/XXXXA15/7</w:t>
      </w:r>
    </w:p>
    <w:p w14:paraId="058B25D3" w14:textId="77777777" w:rsidR="00B82936" w:rsidRPr="00AF457C" w:rsidRDefault="00B82936" w:rsidP="00B82936">
      <w:pPr>
        <w:pStyle w:val="TableNo"/>
        <w:spacing w:before="0"/>
        <w:ind w:right="12468"/>
        <w:rPr>
          <w:rFonts w:ascii="Times New Roman Bold" w:hAnsi="Times New Roman Bold"/>
          <w:b/>
          <w:caps w:val="0"/>
        </w:rPr>
      </w:pPr>
      <w:r w:rsidRPr="00AF457C">
        <w:rPr>
          <w:rFonts w:ascii="Times New Roman Bold" w:hAnsi="Times New Roman Bold"/>
          <w:b/>
          <w:caps w:val="0"/>
        </w:rPr>
        <w:t>TABLE D</w:t>
      </w:r>
    </w:p>
    <w:p w14:paraId="4636BB1C" w14:textId="1BFA120F" w:rsidR="00B82936" w:rsidRPr="00AF457C" w:rsidRDefault="00B82936" w:rsidP="00B82936">
      <w:pPr>
        <w:pStyle w:val="Tabletitle"/>
        <w:ind w:right="12468"/>
      </w:pPr>
      <w:r w:rsidRPr="00AF457C">
        <w:t>OVERALL LINK CHARACTERISTICS      </w:t>
      </w:r>
      <w:r w:rsidRPr="00AF457C">
        <w:rPr>
          <w:rFonts w:ascii="Times New Roman"/>
          <w:b w:val="0"/>
          <w:bCs/>
          <w:color w:val="000000"/>
          <w:sz w:val="16"/>
        </w:rPr>
        <w:t>(Rev.WRC</w:t>
      </w:r>
      <w:r w:rsidRPr="00AF457C">
        <w:rPr>
          <w:rFonts w:ascii="Times New Roman"/>
          <w:b w:val="0"/>
          <w:bCs/>
          <w:color w:val="000000"/>
          <w:sz w:val="16"/>
        </w:rPr>
        <w:noBreakHyphen/>
      </w:r>
      <w:del w:id="201" w:author="ITU" w:date="2023-08-16T03:57:00Z">
        <w:r w:rsidRPr="00AF457C" w:rsidDel="00012A37">
          <w:rPr>
            <w:rFonts w:ascii="Times New Roman"/>
            <w:b w:val="0"/>
            <w:bCs/>
            <w:color w:val="000000"/>
            <w:sz w:val="16"/>
          </w:rPr>
          <w:delText>19</w:delText>
        </w:r>
      </w:del>
      <w:ins w:id="202" w:author="ITU" w:date="2023-08-16T03:57:00Z">
        <w:r w:rsidR="00012A37" w:rsidRPr="00AF457C">
          <w:rPr>
            <w:rFonts w:ascii="Times New Roman"/>
            <w:b w:val="0"/>
            <w:bCs/>
            <w:color w:val="000000"/>
            <w:sz w:val="16"/>
          </w:rPr>
          <w:t>23</w:t>
        </w:r>
      </w:ins>
      <w:r w:rsidRPr="00AF457C">
        <w:rPr>
          <w:rFonts w:ascii="Times New Roman"/>
          <w:b w:val="0"/>
          <w:bCs/>
          <w:color w:val="000000"/>
          <w:sz w:val="16"/>
        </w:rPr>
        <w:t>)</w:t>
      </w:r>
    </w:p>
    <w:tbl>
      <w:tblPr>
        <w:tblW w:w="18337" w:type="dxa"/>
        <w:jc w:val="center"/>
        <w:tblLayout w:type="fixed"/>
        <w:tblLook w:val="04A0" w:firstRow="1" w:lastRow="0" w:firstColumn="1" w:lastColumn="0" w:noHBand="0" w:noVBand="1"/>
      </w:tblPr>
      <w:tblGrid>
        <w:gridCol w:w="1185"/>
        <w:gridCol w:w="7965"/>
        <w:gridCol w:w="802"/>
        <w:gridCol w:w="802"/>
        <w:gridCol w:w="802"/>
        <w:gridCol w:w="802"/>
        <w:gridCol w:w="802"/>
        <w:gridCol w:w="802"/>
        <w:gridCol w:w="802"/>
        <w:gridCol w:w="802"/>
        <w:gridCol w:w="1146"/>
        <w:gridCol w:w="1016"/>
        <w:gridCol w:w="609"/>
      </w:tblGrid>
      <w:tr w:rsidR="00B82936" w:rsidRPr="00AF457C" w14:paraId="23B66C0E" w14:textId="77777777" w:rsidTr="002B73D9">
        <w:trPr>
          <w:trHeight w:val="3000"/>
          <w:tblHeader/>
          <w:jc w:val="center"/>
        </w:trPr>
        <w:tc>
          <w:tcPr>
            <w:tcW w:w="1185" w:type="dxa"/>
            <w:tcBorders>
              <w:top w:val="single" w:sz="12" w:space="0" w:color="auto"/>
              <w:left w:val="single" w:sz="12" w:space="0" w:color="auto"/>
              <w:bottom w:val="single" w:sz="2" w:space="0" w:color="auto"/>
              <w:right w:val="nil"/>
            </w:tcBorders>
            <w:textDirection w:val="btLr"/>
            <w:vAlign w:val="center"/>
            <w:hideMark/>
          </w:tcPr>
          <w:p w14:paraId="3CB50880"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Items in Appendix</w:t>
            </w:r>
          </w:p>
        </w:tc>
        <w:tc>
          <w:tcPr>
            <w:tcW w:w="7965" w:type="dxa"/>
            <w:tcBorders>
              <w:top w:val="single" w:sz="12" w:space="0" w:color="auto"/>
              <w:left w:val="double" w:sz="6" w:space="0" w:color="auto"/>
              <w:bottom w:val="single" w:sz="2" w:space="0" w:color="auto"/>
              <w:right w:val="double" w:sz="4" w:space="0" w:color="auto"/>
            </w:tcBorders>
            <w:vAlign w:val="center"/>
            <w:hideMark/>
          </w:tcPr>
          <w:p w14:paraId="0813DC7D"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i/>
                <w:iCs/>
                <w:sz w:val="18"/>
                <w:szCs w:val="18"/>
                <w:lang w:val="en-US" w:eastAsia="zh-CN"/>
              </w:rPr>
            </w:pPr>
            <w:r w:rsidRPr="00AF457C">
              <w:rPr>
                <w:rFonts w:asciiTheme="majorBidi" w:hAnsiTheme="majorBidi" w:cstheme="majorBidi"/>
                <w:b/>
                <w:bCs/>
                <w:i/>
                <w:iCs/>
                <w:sz w:val="18"/>
                <w:szCs w:val="18"/>
                <w:lang w:val="en-US" w:eastAsia="zh-CN"/>
              </w:rPr>
              <w:t xml:space="preserve">D </w:t>
            </w:r>
            <w:r w:rsidRPr="00AF457C">
              <w:rPr>
                <w:rFonts w:asciiTheme="majorBidi" w:hAnsiTheme="majorBidi" w:cstheme="majorBidi"/>
                <w:b/>
                <w:bCs/>
                <w:i/>
                <w:iCs/>
                <w:sz w:val="18"/>
                <w:szCs w:val="18"/>
                <w:vertAlign w:val="superscript"/>
                <w:lang w:val="en-US" w:eastAsia="zh-CN"/>
              </w:rPr>
              <w:t>_</w:t>
            </w:r>
            <w:r w:rsidRPr="00AF457C">
              <w:rPr>
                <w:rFonts w:asciiTheme="majorBidi" w:hAnsiTheme="majorBidi" w:cstheme="majorBidi"/>
                <w:b/>
                <w:bCs/>
                <w:i/>
                <w:iCs/>
                <w:sz w:val="18"/>
                <w:szCs w:val="18"/>
                <w:lang w:val="en-US" w:eastAsia="zh-CN"/>
              </w:rPr>
              <w:t xml:space="preserve"> OVERALL LINK CHARACTERISTICS</w:t>
            </w:r>
          </w:p>
        </w:tc>
        <w:tc>
          <w:tcPr>
            <w:tcW w:w="802" w:type="dxa"/>
            <w:tcBorders>
              <w:top w:val="single" w:sz="12" w:space="0" w:color="auto"/>
              <w:left w:val="double" w:sz="4" w:space="0" w:color="auto"/>
              <w:bottom w:val="single" w:sz="2" w:space="0" w:color="auto"/>
              <w:right w:val="single" w:sz="4" w:space="0" w:color="auto"/>
            </w:tcBorders>
            <w:textDirection w:val="btLr"/>
            <w:vAlign w:val="center"/>
            <w:hideMark/>
          </w:tcPr>
          <w:p w14:paraId="7CFE4D8C"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Advance publication of a geostationary-</w:t>
            </w:r>
            <w:r w:rsidRPr="00AF457C">
              <w:rPr>
                <w:rFonts w:asciiTheme="majorBidi" w:hAnsiTheme="majorBidi" w:cstheme="majorBidi"/>
                <w:b/>
                <w:bCs/>
                <w:sz w:val="16"/>
                <w:szCs w:val="16"/>
                <w:lang w:val="en-US" w:eastAsia="zh-CN"/>
              </w:rPr>
              <w:br/>
              <w:t>satellite network</w:t>
            </w:r>
          </w:p>
        </w:tc>
        <w:tc>
          <w:tcPr>
            <w:tcW w:w="802" w:type="dxa"/>
            <w:tcBorders>
              <w:top w:val="single" w:sz="12" w:space="0" w:color="auto"/>
              <w:left w:val="nil"/>
              <w:bottom w:val="single" w:sz="2" w:space="0" w:color="auto"/>
              <w:right w:val="single" w:sz="4" w:space="0" w:color="auto"/>
            </w:tcBorders>
            <w:textDirection w:val="btLr"/>
            <w:vAlign w:val="center"/>
            <w:hideMark/>
          </w:tcPr>
          <w:p w14:paraId="42F1DF28"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Advance publication of a non-geostationary-satellite network or system subject to coordination under Section II </w:t>
            </w:r>
            <w:r w:rsidRPr="00AF457C">
              <w:rPr>
                <w:rFonts w:asciiTheme="majorBidi" w:hAnsiTheme="majorBidi" w:cstheme="majorBidi"/>
                <w:b/>
                <w:bCs/>
                <w:sz w:val="16"/>
                <w:szCs w:val="16"/>
                <w:lang w:val="en-US" w:eastAsia="zh-CN"/>
              </w:rPr>
              <w:br/>
              <w:t>of Article 9</w:t>
            </w:r>
          </w:p>
        </w:tc>
        <w:tc>
          <w:tcPr>
            <w:tcW w:w="802" w:type="dxa"/>
            <w:tcBorders>
              <w:top w:val="single" w:sz="12" w:space="0" w:color="auto"/>
              <w:left w:val="nil"/>
              <w:bottom w:val="single" w:sz="2" w:space="0" w:color="auto"/>
              <w:right w:val="single" w:sz="4" w:space="0" w:color="auto"/>
            </w:tcBorders>
            <w:textDirection w:val="btLr"/>
            <w:vAlign w:val="center"/>
            <w:hideMark/>
          </w:tcPr>
          <w:p w14:paraId="540ADF91"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Advance publication of a non-geostationary-satellite network or system not subject to coordination under Section II </w:t>
            </w:r>
            <w:r w:rsidRPr="00AF457C">
              <w:rPr>
                <w:rFonts w:asciiTheme="majorBidi" w:hAnsiTheme="majorBidi" w:cstheme="majorBidi"/>
                <w:b/>
                <w:bCs/>
                <w:sz w:val="16"/>
                <w:szCs w:val="16"/>
                <w:lang w:val="en-US" w:eastAsia="zh-CN"/>
              </w:rPr>
              <w:br/>
              <w:t>of Article 9</w:t>
            </w:r>
          </w:p>
        </w:tc>
        <w:tc>
          <w:tcPr>
            <w:tcW w:w="802" w:type="dxa"/>
            <w:tcBorders>
              <w:top w:val="single" w:sz="12" w:space="0" w:color="auto"/>
              <w:left w:val="nil"/>
              <w:bottom w:val="single" w:sz="2" w:space="0" w:color="auto"/>
              <w:right w:val="single" w:sz="4" w:space="0" w:color="auto"/>
            </w:tcBorders>
            <w:textDirection w:val="btLr"/>
            <w:vAlign w:val="center"/>
            <w:hideMark/>
          </w:tcPr>
          <w:p w14:paraId="402F95F1"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Notification or coordination of a geostationary-satellite network (including space operation functions under Article 2A of Appendices 30 or 30A) </w:t>
            </w:r>
          </w:p>
        </w:tc>
        <w:tc>
          <w:tcPr>
            <w:tcW w:w="802" w:type="dxa"/>
            <w:tcBorders>
              <w:top w:val="single" w:sz="12" w:space="0" w:color="auto"/>
              <w:left w:val="nil"/>
              <w:bottom w:val="single" w:sz="2" w:space="0" w:color="auto"/>
              <w:right w:val="single" w:sz="4" w:space="0" w:color="auto"/>
            </w:tcBorders>
            <w:textDirection w:val="btLr"/>
            <w:vAlign w:val="center"/>
            <w:hideMark/>
          </w:tcPr>
          <w:p w14:paraId="7C981756"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Notification or coordination of a non-geostationary-satellite network or system</w:t>
            </w:r>
          </w:p>
        </w:tc>
        <w:tc>
          <w:tcPr>
            <w:tcW w:w="802" w:type="dxa"/>
            <w:tcBorders>
              <w:top w:val="single" w:sz="12" w:space="0" w:color="auto"/>
              <w:left w:val="nil"/>
              <w:bottom w:val="single" w:sz="2" w:space="0" w:color="auto"/>
              <w:right w:val="single" w:sz="4" w:space="0" w:color="auto"/>
            </w:tcBorders>
            <w:textDirection w:val="btLr"/>
            <w:vAlign w:val="center"/>
            <w:hideMark/>
          </w:tcPr>
          <w:p w14:paraId="71C447CF"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Notification or coordination of an earth station (including notification under </w:t>
            </w:r>
            <w:r w:rsidRPr="00AF457C">
              <w:rPr>
                <w:rFonts w:asciiTheme="majorBidi" w:hAnsiTheme="majorBidi" w:cstheme="majorBidi"/>
                <w:b/>
                <w:bCs/>
                <w:sz w:val="16"/>
                <w:szCs w:val="16"/>
                <w:lang w:val="en-US" w:eastAsia="zh-CN"/>
              </w:rPr>
              <w:br/>
              <w:t xml:space="preserve">Appendices 30A or 30B) </w:t>
            </w:r>
          </w:p>
        </w:tc>
        <w:tc>
          <w:tcPr>
            <w:tcW w:w="802" w:type="dxa"/>
            <w:tcBorders>
              <w:top w:val="single" w:sz="12" w:space="0" w:color="auto"/>
              <w:left w:val="nil"/>
              <w:bottom w:val="single" w:sz="2" w:space="0" w:color="auto"/>
              <w:right w:val="single" w:sz="4" w:space="0" w:color="auto"/>
            </w:tcBorders>
            <w:textDirection w:val="btLr"/>
            <w:vAlign w:val="center"/>
            <w:hideMark/>
          </w:tcPr>
          <w:p w14:paraId="1203BCEC"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Notice for a satellite network in the broadcasting-satellite service under Appendix 30 (Articles 4 and 5)</w:t>
            </w:r>
          </w:p>
        </w:tc>
        <w:tc>
          <w:tcPr>
            <w:tcW w:w="802" w:type="dxa"/>
            <w:tcBorders>
              <w:top w:val="single" w:sz="12" w:space="0" w:color="auto"/>
              <w:left w:val="nil"/>
              <w:bottom w:val="single" w:sz="2" w:space="0" w:color="auto"/>
              <w:right w:val="single" w:sz="4" w:space="0" w:color="auto"/>
            </w:tcBorders>
            <w:textDirection w:val="btLr"/>
            <w:vAlign w:val="center"/>
            <w:hideMark/>
          </w:tcPr>
          <w:p w14:paraId="347372CA" w14:textId="77777777"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Notice for a satellite network </w:t>
            </w:r>
            <w:r w:rsidRPr="00AF457C">
              <w:rPr>
                <w:rFonts w:asciiTheme="majorBidi" w:hAnsiTheme="majorBidi" w:cstheme="majorBidi"/>
                <w:b/>
                <w:bCs/>
                <w:sz w:val="16"/>
                <w:szCs w:val="16"/>
                <w:lang w:val="en-US" w:eastAsia="zh-CN"/>
              </w:rPr>
              <w:br/>
              <w:t xml:space="preserve">(feeder-link) under Appendix 30A </w:t>
            </w:r>
            <w:r w:rsidRPr="00AF457C">
              <w:rPr>
                <w:rFonts w:asciiTheme="majorBidi" w:hAnsiTheme="majorBidi" w:cstheme="majorBidi"/>
                <w:b/>
                <w:bCs/>
                <w:sz w:val="16"/>
                <w:szCs w:val="16"/>
                <w:lang w:val="en-US" w:eastAsia="zh-CN"/>
              </w:rPr>
              <w:br/>
              <w:t>(Articles 4 and 5)</w:t>
            </w:r>
          </w:p>
        </w:tc>
        <w:tc>
          <w:tcPr>
            <w:tcW w:w="1146" w:type="dxa"/>
            <w:tcBorders>
              <w:top w:val="single" w:sz="12" w:space="0" w:color="auto"/>
              <w:left w:val="nil"/>
              <w:bottom w:val="single" w:sz="2" w:space="0" w:color="auto"/>
              <w:right w:val="double" w:sz="6" w:space="0" w:color="auto"/>
            </w:tcBorders>
            <w:textDirection w:val="btLr"/>
            <w:vAlign w:val="center"/>
            <w:hideMark/>
          </w:tcPr>
          <w:p w14:paraId="4C078D0B" w14:textId="2AA97EBD" w:rsidR="00B82936" w:rsidRPr="00AF457C" w:rsidRDefault="00B82936" w:rsidP="008E5DEE">
            <w:pPr>
              <w:tabs>
                <w:tab w:val="left" w:pos="720"/>
              </w:tabs>
              <w:overflowPunct/>
              <w:autoSpaceDE/>
              <w:adjustRightInd/>
              <w:spacing w:before="0" w:line="160" w:lineRule="exact"/>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 xml:space="preserve">Notice for a satellite network in the fixed-satellite service under Appendix 30B </w:t>
            </w:r>
            <w:r w:rsidRPr="00AF457C">
              <w:rPr>
                <w:rFonts w:asciiTheme="majorBidi" w:hAnsiTheme="majorBidi" w:cstheme="majorBidi"/>
                <w:b/>
                <w:bCs/>
                <w:sz w:val="16"/>
                <w:szCs w:val="16"/>
                <w:lang w:val="en-US" w:eastAsia="zh-CN"/>
              </w:rPr>
              <w:br/>
              <w:t>(Articles 6 and 8)</w:t>
            </w:r>
            <w:r w:rsidR="002B73D9" w:rsidRPr="00AF457C">
              <w:rPr>
                <w:rFonts w:asciiTheme="majorBidi" w:hAnsiTheme="majorBidi" w:cstheme="majorBidi"/>
                <w:b/>
                <w:bCs/>
                <w:sz w:val="16"/>
                <w:szCs w:val="16"/>
                <w:lang w:eastAsia="zh-CN"/>
              </w:rPr>
              <w:t xml:space="preserve"> </w:t>
            </w:r>
            <w:ins w:id="203" w:author="Author" w:date="2023-07-10T17:28:00Z">
              <w:r w:rsidR="002B73D9" w:rsidRPr="00AF457C">
                <w:rPr>
                  <w:rFonts w:asciiTheme="majorBidi" w:hAnsiTheme="majorBidi" w:cstheme="majorBidi"/>
                  <w:b/>
                  <w:bCs/>
                  <w:sz w:val="16"/>
                  <w:szCs w:val="16"/>
                </w:rPr>
                <w:t>or for Appendix 30B ESIM in accordance with Draft New Resolution [EUR-A115-ESIM-13GHZ] (WRC-23)</w:t>
              </w:r>
            </w:ins>
          </w:p>
        </w:tc>
        <w:tc>
          <w:tcPr>
            <w:tcW w:w="1016" w:type="dxa"/>
            <w:tcBorders>
              <w:top w:val="single" w:sz="12" w:space="0" w:color="auto"/>
              <w:left w:val="nil"/>
              <w:bottom w:val="single" w:sz="2" w:space="0" w:color="auto"/>
              <w:right w:val="nil"/>
            </w:tcBorders>
            <w:textDirection w:val="btLr"/>
            <w:vAlign w:val="center"/>
            <w:hideMark/>
          </w:tcPr>
          <w:p w14:paraId="58BABAC8"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Items in Appendix</w:t>
            </w:r>
          </w:p>
        </w:tc>
        <w:tc>
          <w:tcPr>
            <w:tcW w:w="609" w:type="dxa"/>
            <w:tcBorders>
              <w:top w:val="single" w:sz="12" w:space="0" w:color="auto"/>
              <w:left w:val="double" w:sz="6" w:space="0" w:color="auto"/>
              <w:bottom w:val="single" w:sz="2" w:space="0" w:color="auto"/>
              <w:right w:val="single" w:sz="12" w:space="0" w:color="auto"/>
            </w:tcBorders>
            <w:textDirection w:val="btLr"/>
            <w:vAlign w:val="center"/>
            <w:hideMark/>
          </w:tcPr>
          <w:p w14:paraId="0E9C780E"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sz w:val="16"/>
                <w:szCs w:val="16"/>
                <w:lang w:val="en-US" w:eastAsia="zh-CN"/>
              </w:rPr>
            </w:pPr>
            <w:r w:rsidRPr="00AF457C">
              <w:rPr>
                <w:rFonts w:asciiTheme="majorBidi" w:hAnsiTheme="majorBidi" w:cstheme="majorBidi"/>
                <w:b/>
                <w:bCs/>
                <w:sz w:val="16"/>
                <w:szCs w:val="16"/>
                <w:lang w:val="en-US" w:eastAsia="zh-CN"/>
              </w:rPr>
              <w:t>Radio astronomy</w:t>
            </w:r>
          </w:p>
        </w:tc>
      </w:tr>
      <w:tr w:rsidR="00B82936" w:rsidRPr="00AF457C" w14:paraId="6D45C99F" w14:textId="77777777" w:rsidTr="002B73D9">
        <w:trPr>
          <w:cantSplit/>
          <w:trHeight w:val="555"/>
          <w:jc w:val="center"/>
        </w:trPr>
        <w:tc>
          <w:tcPr>
            <w:tcW w:w="1185" w:type="dxa"/>
            <w:tcBorders>
              <w:top w:val="single" w:sz="2" w:space="0" w:color="auto"/>
              <w:left w:val="single" w:sz="12" w:space="0" w:color="auto"/>
              <w:bottom w:val="single" w:sz="4" w:space="0" w:color="auto"/>
              <w:right w:val="double" w:sz="6" w:space="0" w:color="auto"/>
            </w:tcBorders>
          </w:tcPr>
          <w:p w14:paraId="285C2D0E" w14:textId="77777777" w:rsidR="00B82936" w:rsidRPr="00AF457C" w:rsidRDefault="00B82936" w:rsidP="008E5DEE">
            <w:pPr>
              <w:tabs>
                <w:tab w:val="left" w:pos="720"/>
              </w:tabs>
              <w:overflowPunct/>
              <w:autoSpaceDE/>
              <w:adjustRightInd/>
              <w:spacing w:before="0"/>
              <w:rPr>
                <w:rFonts w:asciiTheme="majorBidi" w:hAnsiTheme="majorBidi" w:cstheme="majorBidi"/>
                <w:b/>
                <w:bCs/>
                <w:sz w:val="18"/>
                <w:szCs w:val="18"/>
                <w:lang w:val="en-US" w:eastAsia="zh-CN"/>
              </w:rPr>
            </w:pPr>
          </w:p>
        </w:tc>
        <w:tc>
          <w:tcPr>
            <w:tcW w:w="7965" w:type="dxa"/>
            <w:tcBorders>
              <w:top w:val="single" w:sz="2" w:space="0" w:color="auto"/>
              <w:left w:val="nil"/>
              <w:bottom w:val="single" w:sz="4" w:space="0" w:color="auto"/>
              <w:right w:val="double" w:sz="4" w:space="0" w:color="auto"/>
            </w:tcBorders>
          </w:tcPr>
          <w:p w14:paraId="73392F00" w14:textId="77777777" w:rsidR="00B82936" w:rsidRPr="00AF457C" w:rsidRDefault="00B82936" w:rsidP="008E5DEE">
            <w:pPr>
              <w:spacing w:before="40" w:after="40"/>
              <w:ind w:left="510"/>
              <w:rPr>
                <w:i/>
                <w:iCs/>
                <w:sz w:val="18"/>
                <w:szCs w:val="18"/>
                <w:lang w:val="en-US"/>
              </w:rPr>
            </w:pPr>
            <w:r w:rsidRPr="00AF457C">
              <w:rPr>
                <w:i/>
                <w:iCs/>
                <w:sz w:val="18"/>
                <w:szCs w:val="18"/>
              </w:rPr>
              <w:t>For non-planned services, this data may be provided by administrations that so desire but only when simple frequency-changing transponders are used on the space station onboard a geostationary satellite</w:t>
            </w:r>
          </w:p>
        </w:tc>
        <w:tc>
          <w:tcPr>
            <w:tcW w:w="7562" w:type="dxa"/>
            <w:gridSpan w:val="9"/>
            <w:tcBorders>
              <w:top w:val="single" w:sz="2" w:space="0" w:color="auto"/>
              <w:left w:val="double" w:sz="4" w:space="0" w:color="auto"/>
              <w:bottom w:val="single" w:sz="4" w:space="0" w:color="auto"/>
              <w:right w:val="double" w:sz="6" w:space="0" w:color="auto"/>
            </w:tcBorders>
            <w:vAlign w:val="center"/>
          </w:tcPr>
          <w:p w14:paraId="73CD06B0"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sz w:val="18"/>
                <w:szCs w:val="18"/>
                <w:lang w:val="en-US" w:eastAsia="zh-CN"/>
              </w:rPr>
            </w:pPr>
          </w:p>
        </w:tc>
        <w:tc>
          <w:tcPr>
            <w:tcW w:w="1016" w:type="dxa"/>
            <w:tcBorders>
              <w:top w:val="single" w:sz="2" w:space="0" w:color="auto"/>
              <w:left w:val="nil"/>
              <w:bottom w:val="single" w:sz="4" w:space="0" w:color="auto"/>
              <w:right w:val="double" w:sz="6" w:space="0" w:color="auto"/>
            </w:tcBorders>
          </w:tcPr>
          <w:p w14:paraId="1B86792A" w14:textId="77777777" w:rsidR="00B82936" w:rsidRPr="00AF457C" w:rsidRDefault="00B82936" w:rsidP="008E5DEE">
            <w:pPr>
              <w:tabs>
                <w:tab w:val="left" w:pos="720"/>
              </w:tabs>
              <w:overflowPunct/>
              <w:autoSpaceDE/>
              <w:adjustRightInd/>
              <w:spacing w:before="0"/>
              <w:rPr>
                <w:rFonts w:asciiTheme="majorBidi" w:hAnsiTheme="majorBidi" w:cstheme="majorBidi"/>
                <w:b/>
                <w:bCs/>
                <w:sz w:val="18"/>
                <w:szCs w:val="18"/>
                <w:lang w:val="en-US" w:eastAsia="zh-CN"/>
              </w:rPr>
            </w:pPr>
          </w:p>
        </w:tc>
        <w:tc>
          <w:tcPr>
            <w:tcW w:w="609" w:type="dxa"/>
            <w:tcBorders>
              <w:top w:val="single" w:sz="2" w:space="0" w:color="auto"/>
              <w:left w:val="nil"/>
              <w:bottom w:val="single" w:sz="4" w:space="0" w:color="auto"/>
              <w:right w:val="single" w:sz="12" w:space="0" w:color="auto"/>
            </w:tcBorders>
            <w:vAlign w:val="center"/>
          </w:tcPr>
          <w:p w14:paraId="10E2F10A" w14:textId="77777777" w:rsidR="00B82936" w:rsidRPr="00AF457C" w:rsidRDefault="00B82936" w:rsidP="008E5DEE">
            <w:pPr>
              <w:tabs>
                <w:tab w:val="left" w:pos="720"/>
              </w:tabs>
              <w:overflowPunct/>
              <w:autoSpaceDE/>
              <w:adjustRightInd/>
              <w:spacing w:before="0"/>
              <w:jc w:val="center"/>
              <w:rPr>
                <w:rFonts w:asciiTheme="majorBidi" w:hAnsiTheme="majorBidi" w:cstheme="majorBidi"/>
                <w:b/>
                <w:bCs/>
                <w:sz w:val="18"/>
                <w:szCs w:val="18"/>
                <w:lang w:val="en-US" w:eastAsia="zh-CN"/>
              </w:rPr>
            </w:pPr>
          </w:p>
        </w:tc>
      </w:tr>
      <w:tr w:rsidR="00B82936" w:rsidRPr="00B82936" w14:paraId="3831B5F7" w14:textId="77777777" w:rsidTr="002B73D9">
        <w:trPr>
          <w:cantSplit/>
          <w:trHeight w:val="232"/>
          <w:jc w:val="center"/>
        </w:trPr>
        <w:tc>
          <w:tcPr>
            <w:tcW w:w="1185" w:type="dxa"/>
            <w:tcBorders>
              <w:top w:val="nil"/>
              <w:left w:val="single" w:sz="12" w:space="0" w:color="auto"/>
              <w:bottom w:val="single" w:sz="4" w:space="0" w:color="000000"/>
              <w:right w:val="double" w:sz="6" w:space="0" w:color="auto"/>
            </w:tcBorders>
          </w:tcPr>
          <w:p w14:paraId="2954D36C" w14:textId="08D9B9F2" w:rsidR="00B82936" w:rsidRPr="00AF457C" w:rsidRDefault="009A0E22"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eastAsia="zh-CN"/>
              </w:rPr>
              <w:t>…</w:t>
            </w:r>
          </w:p>
        </w:tc>
        <w:tc>
          <w:tcPr>
            <w:tcW w:w="7965" w:type="dxa"/>
            <w:tcBorders>
              <w:top w:val="nil"/>
              <w:left w:val="nil"/>
              <w:bottom w:val="single" w:sz="4" w:space="0" w:color="auto"/>
              <w:right w:val="double" w:sz="4" w:space="0" w:color="auto"/>
            </w:tcBorders>
          </w:tcPr>
          <w:p w14:paraId="363F970C" w14:textId="7110F9E1" w:rsidR="00B82936" w:rsidRPr="00AF457C" w:rsidRDefault="009A0E22" w:rsidP="008E5DEE">
            <w:pPr>
              <w:keepNext/>
              <w:tabs>
                <w:tab w:val="left" w:pos="720"/>
              </w:tabs>
              <w:overflowPunct/>
              <w:autoSpaceDE/>
              <w:adjustRightInd/>
              <w:spacing w:before="40" w:after="40"/>
              <w:rPr>
                <w:sz w:val="18"/>
                <w:szCs w:val="18"/>
                <w:lang w:val="en-US"/>
              </w:rPr>
            </w:pPr>
            <w:r w:rsidRPr="00AF457C">
              <w:rPr>
                <w:rFonts w:asciiTheme="majorBidi" w:hAnsiTheme="majorBidi" w:cstheme="majorBidi"/>
                <w:b/>
                <w:bCs/>
                <w:sz w:val="18"/>
                <w:szCs w:val="18"/>
                <w:lang w:eastAsia="zh-CN"/>
              </w:rPr>
              <w:t>…</w:t>
            </w:r>
          </w:p>
        </w:tc>
        <w:tc>
          <w:tcPr>
            <w:tcW w:w="7562" w:type="dxa"/>
            <w:gridSpan w:val="9"/>
            <w:tcBorders>
              <w:top w:val="nil"/>
              <w:left w:val="double" w:sz="4" w:space="0" w:color="auto"/>
              <w:bottom w:val="single" w:sz="4" w:space="0" w:color="auto"/>
              <w:right w:val="single" w:sz="4" w:space="0" w:color="auto"/>
            </w:tcBorders>
            <w:shd w:val="clear" w:color="auto" w:fill="CBCBCB"/>
            <w:vAlign w:val="center"/>
          </w:tcPr>
          <w:p w14:paraId="409285C5" w14:textId="6186B7E2" w:rsidR="00B82936" w:rsidRPr="00AF457C" w:rsidRDefault="00B82936" w:rsidP="008E5DEE">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1016" w:type="dxa"/>
            <w:tcBorders>
              <w:top w:val="nil"/>
              <w:left w:val="double" w:sz="6" w:space="0" w:color="auto"/>
              <w:bottom w:val="single" w:sz="4" w:space="0" w:color="000000"/>
              <w:right w:val="double" w:sz="6" w:space="0" w:color="auto"/>
            </w:tcBorders>
          </w:tcPr>
          <w:p w14:paraId="5022AB4F" w14:textId="39F5CD43" w:rsidR="00B82936" w:rsidRPr="00AF457C" w:rsidRDefault="009A0E22" w:rsidP="008E5DEE">
            <w:pPr>
              <w:tabs>
                <w:tab w:val="left" w:pos="720"/>
              </w:tabs>
              <w:overflowPunct/>
              <w:autoSpaceDE/>
              <w:adjustRightInd/>
              <w:spacing w:before="40" w:after="40"/>
              <w:rPr>
                <w:rFonts w:asciiTheme="majorBidi" w:hAnsiTheme="majorBidi" w:cstheme="majorBidi"/>
                <w:sz w:val="18"/>
                <w:szCs w:val="18"/>
                <w:lang w:val="en-US" w:eastAsia="zh-CN"/>
              </w:rPr>
            </w:pPr>
            <w:r w:rsidRPr="00AF457C">
              <w:rPr>
                <w:rFonts w:asciiTheme="majorBidi" w:hAnsiTheme="majorBidi" w:cstheme="majorBidi"/>
                <w:b/>
                <w:bCs/>
                <w:sz w:val="18"/>
                <w:szCs w:val="18"/>
                <w:lang w:eastAsia="zh-CN"/>
              </w:rPr>
              <w:t>…</w:t>
            </w:r>
          </w:p>
        </w:tc>
        <w:tc>
          <w:tcPr>
            <w:tcW w:w="609" w:type="dxa"/>
            <w:tcBorders>
              <w:top w:val="nil"/>
              <w:left w:val="double" w:sz="6" w:space="0" w:color="auto"/>
              <w:bottom w:val="single" w:sz="4" w:space="0" w:color="auto"/>
              <w:right w:val="single" w:sz="12" w:space="0" w:color="auto"/>
            </w:tcBorders>
            <w:shd w:val="clear" w:color="auto" w:fill="CBCBCB"/>
            <w:vAlign w:val="center"/>
            <w:hideMark/>
          </w:tcPr>
          <w:p w14:paraId="5D12E03F" w14:textId="77777777" w:rsidR="00B82936" w:rsidRPr="00AF457C" w:rsidRDefault="00B82936" w:rsidP="008E5DEE">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AF457C">
              <w:rPr>
                <w:rFonts w:asciiTheme="majorBidi" w:hAnsiTheme="majorBidi" w:cstheme="majorBidi"/>
                <w:b/>
                <w:bCs/>
                <w:sz w:val="18"/>
                <w:szCs w:val="18"/>
                <w:lang w:val="en-US" w:eastAsia="zh-CN"/>
              </w:rPr>
              <w:t> </w:t>
            </w:r>
          </w:p>
        </w:tc>
      </w:tr>
    </w:tbl>
    <w:p w14:paraId="57E81A54" w14:textId="652C9B8C" w:rsidR="00B82936" w:rsidRDefault="00B82936" w:rsidP="00B82936">
      <w:pPr>
        <w:pStyle w:val="Reasons"/>
      </w:pPr>
    </w:p>
    <w:p w14:paraId="2B3BFB73" w14:textId="436C81A9" w:rsidR="00145444" w:rsidRPr="00091392" w:rsidRDefault="00145444" w:rsidP="00145444">
      <w:pPr>
        <w:tabs>
          <w:tab w:val="clear" w:pos="1134"/>
          <w:tab w:val="clear" w:pos="1871"/>
          <w:tab w:val="clear" w:pos="2268"/>
        </w:tabs>
        <w:overflowPunct/>
        <w:autoSpaceDE/>
        <w:autoSpaceDN/>
        <w:adjustRightInd/>
        <w:spacing w:before="0" w:after="160" w:line="259" w:lineRule="auto"/>
        <w:textAlignment w:val="auto"/>
        <w:rPr>
          <w:rFonts w:ascii="Times New Roman Bold" w:hAnsi="Times New Roman Bold"/>
          <w:b/>
          <w:sz w:val="20"/>
        </w:rPr>
      </w:pPr>
    </w:p>
    <w:p w14:paraId="13504B83" w14:textId="77777777" w:rsidR="00145444" w:rsidRPr="00091392" w:rsidRDefault="00145444" w:rsidP="00145444">
      <w:pPr>
        <w:rPr>
          <w:noProof/>
        </w:rPr>
        <w:sectPr w:rsidR="00145444" w:rsidRPr="00091392" w:rsidSect="00145444">
          <w:pgSz w:w="23811" w:h="16838" w:orient="landscape" w:code="8"/>
          <w:pgMar w:top="1134" w:right="1418" w:bottom="1134" w:left="1134" w:header="567" w:footer="567" w:gutter="0"/>
          <w:cols w:space="720"/>
          <w:titlePg/>
          <w:docGrid w:linePitch="326"/>
        </w:sectPr>
      </w:pPr>
    </w:p>
    <w:p w14:paraId="0A6DA7DA" w14:textId="7A1FDF44" w:rsidR="004F5C50" w:rsidRPr="00091392" w:rsidRDefault="004F5C50" w:rsidP="004F5C50">
      <w:pPr>
        <w:pStyle w:val="Proposal"/>
      </w:pPr>
      <w:r w:rsidRPr="00091392">
        <w:lastRenderedPageBreak/>
        <w:t>SUP</w:t>
      </w:r>
      <w:r w:rsidRPr="00091392">
        <w:tab/>
        <w:t>EUR/XXXXA15</w:t>
      </w:r>
      <w:r w:rsidRPr="00AF457C">
        <w:t>/</w:t>
      </w:r>
      <w:r w:rsidR="00B82936" w:rsidRPr="00AF457C">
        <w:t>8</w:t>
      </w:r>
    </w:p>
    <w:p w14:paraId="2BCCFFB5" w14:textId="77777777" w:rsidR="004F5C50" w:rsidRPr="00091392" w:rsidRDefault="004F5C50" w:rsidP="004F5C50">
      <w:pPr>
        <w:pStyle w:val="ResNo"/>
      </w:pPr>
      <w:bookmarkStart w:id="204" w:name="_Toc39649409"/>
      <w:r w:rsidRPr="00091392">
        <w:t xml:space="preserve">RESOLUTION </w:t>
      </w:r>
      <w:r w:rsidRPr="00091392">
        <w:rPr>
          <w:rStyle w:val="href"/>
          <w:rFonts w:eastAsia="SimSun"/>
        </w:rPr>
        <w:t>172</w:t>
      </w:r>
      <w:r w:rsidRPr="00091392">
        <w:t xml:space="preserve"> (WRC</w:t>
      </w:r>
      <w:r w:rsidRPr="00091392">
        <w:noBreakHyphen/>
        <w:t>19)</w:t>
      </w:r>
      <w:bookmarkEnd w:id="204"/>
    </w:p>
    <w:p w14:paraId="727A8E5B" w14:textId="77777777" w:rsidR="004F5C50" w:rsidRPr="00091392" w:rsidRDefault="004F5C50" w:rsidP="004F5C50">
      <w:pPr>
        <w:pStyle w:val="Restitle"/>
      </w:pPr>
      <w:bookmarkStart w:id="205" w:name="_Toc460331693"/>
      <w:bookmarkStart w:id="206" w:name="_Toc444507534"/>
      <w:bookmarkStart w:id="207" w:name="_Toc35789294"/>
      <w:bookmarkStart w:id="208" w:name="_Toc35856991"/>
      <w:bookmarkStart w:id="209" w:name="_Toc35877625"/>
      <w:bookmarkStart w:id="210" w:name="_Toc35963568"/>
      <w:bookmarkStart w:id="211" w:name="_Toc39649410"/>
      <w:r w:rsidRPr="00091392">
        <w:t>Operation of earth stations on aircraft and vessels communicating with geostationary space stations in the fixed-satellite service</w:t>
      </w:r>
      <w:bookmarkEnd w:id="205"/>
      <w:bookmarkEnd w:id="206"/>
      <w:r w:rsidRPr="00091392">
        <w:t xml:space="preserve"> in the frequency band 12.75-13.25 GHz (Earth-to-space)</w:t>
      </w:r>
      <w:bookmarkEnd w:id="207"/>
      <w:bookmarkEnd w:id="208"/>
      <w:bookmarkEnd w:id="209"/>
      <w:bookmarkEnd w:id="210"/>
      <w:bookmarkEnd w:id="211"/>
    </w:p>
    <w:p w14:paraId="62B41D76" w14:textId="77777777" w:rsidR="004F5C50" w:rsidRPr="008F1165" w:rsidRDefault="004F5C50" w:rsidP="004F5C50">
      <w:pPr>
        <w:pStyle w:val="Reasons"/>
      </w:pPr>
      <w:r w:rsidRPr="00091392">
        <w:rPr>
          <w:b/>
        </w:rPr>
        <w:t>Reasons:</w:t>
      </w:r>
      <w:r w:rsidRPr="00091392">
        <w:tab/>
        <w:t xml:space="preserve">Resolution </w:t>
      </w:r>
      <w:r w:rsidRPr="00091392">
        <w:rPr>
          <w:b/>
        </w:rPr>
        <w:t>172 (WRC-19)</w:t>
      </w:r>
      <w:r w:rsidRPr="00091392">
        <w:t xml:space="preserve"> tasked WRC-23 with </w:t>
      </w:r>
      <w:r w:rsidR="00EC1D83" w:rsidRPr="00091392">
        <w:t>a</w:t>
      </w:r>
      <w:r w:rsidRPr="00091392">
        <w:t>genda item 1.15 and is therefore not necessary anymore.</w:t>
      </w:r>
      <w:bookmarkEnd w:id="0"/>
    </w:p>
    <w:sectPr w:rsidR="004F5C50" w:rsidRPr="008F1165" w:rsidSect="00145444">
      <w:pgSz w:w="11906" w:h="16838"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35DDE" w14:textId="77777777" w:rsidR="00A80D39" w:rsidRDefault="00A80D39">
      <w:r>
        <w:separator/>
      </w:r>
    </w:p>
  </w:endnote>
  <w:endnote w:type="continuationSeparator" w:id="0">
    <w:p w14:paraId="0B9952AF" w14:textId="77777777" w:rsidR="00A80D39" w:rsidRDefault="00A80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Italic">
    <w:altName w:val="Times New Roman"/>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icrosoft JhengHei U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33B55" w14:textId="77777777" w:rsidR="00E45D05" w:rsidRDefault="00E45D05">
    <w:pPr>
      <w:framePr w:wrap="around" w:vAnchor="text" w:hAnchor="margin" w:xAlign="right" w:y="1"/>
    </w:pPr>
    <w:r>
      <w:fldChar w:fldCharType="begin"/>
    </w:r>
    <w:r>
      <w:instrText xml:space="preserve">PAGE  </w:instrText>
    </w:r>
    <w:r>
      <w:fldChar w:fldCharType="end"/>
    </w:r>
  </w:p>
  <w:p w14:paraId="6637F096" w14:textId="17B2970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82474">
      <w:rPr>
        <w:noProof/>
      </w:rPr>
      <w:t>20.09.23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13D2D"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0C3DD" w14:textId="77777777" w:rsidR="00E45D05" w:rsidRPr="0041348E" w:rsidRDefault="00E45D05" w:rsidP="00302605">
    <w:pPr>
      <w:pStyle w:val="Pieddepage"/>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AB2D3" w14:textId="77777777" w:rsidR="00A80D39" w:rsidRDefault="00A80D39">
      <w:r>
        <w:rPr>
          <w:b/>
        </w:rPr>
        <w:t>_______________</w:t>
      </w:r>
    </w:p>
  </w:footnote>
  <w:footnote w:type="continuationSeparator" w:id="0">
    <w:p w14:paraId="2D9D224F" w14:textId="77777777" w:rsidR="00A80D39" w:rsidRDefault="00A80D39">
      <w:r>
        <w:continuationSeparator/>
      </w:r>
    </w:p>
  </w:footnote>
  <w:footnote w:id="1">
    <w:p w14:paraId="2B07F143" w14:textId="77777777" w:rsidR="004F5C50" w:rsidRPr="00A31A9B" w:rsidRDefault="004F5C50" w:rsidP="004F5C50">
      <w:pPr>
        <w:pStyle w:val="Notedebasdepage"/>
        <w:rPr>
          <w:lang w:val="en-US"/>
        </w:rPr>
      </w:pPr>
      <w:r>
        <w:rPr>
          <w:rStyle w:val="Appelnotedebasdep"/>
        </w:rPr>
        <w:t>1</w:t>
      </w:r>
      <w:r>
        <w:t xml:space="preserve"> </w:t>
      </w:r>
      <w:r>
        <w:tab/>
      </w:r>
      <w:r w:rsidRPr="00AE2497">
        <w:rPr>
          <w:spacing w:val="-4"/>
        </w:rPr>
        <w:t>The List of assignments for earth station in motion (ESIM) in the frequency band 12.75-13.25</w:t>
      </w:r>
      <w:r>
        <w:rPr>
          <w:spacing w:val="-4"/>
        </w:rPr>
        <w:t> GHz</w:t>
      </w:r>
      <w:r w:rsidRPr="00AE2497">
        <w:rPr>
          <w:spacing w:val="-4"/>
        </w:rPr>
        <w:t xml:space="preserve"> in </w:t>
      </w:r>
      <w:r>
        <w:rPr>
          <w:spacing w:val="-4"/>
        </w:rPr>
        <w:t>Appendix </w:t>
      </w:r>
      <w:r w:rsidRPr="00180322">
        <w:rPr>
          <w:rStyle w:val="Appref"/>
          <w:b/>
          <w:bCs/>
        </w:rPr>
        <w:t>30B</w:t>
      </w:r>
      <w:r w:rsidRPr="00AE2497">
        <w:rPr>
          <w:spacing w:val="-4"/>
        </w:rPr>
        <w:t>.</w:t>
      </w:r>
    </w:p>
  </w:footnote>
  <w:footnote w:id="2">
    <w:p w14:paraId="6ABF5A06" w14:textId="77777777" w:rsidR="004F5C50" w:rsidRPr="00A31A9B" w:rsidRDefault="004F5C50" w:rsidP="004F5C50">
      <w:pPr>
        <w:pStyle w:val="Notedebasdepage"/>
        <w:rPr>
          <w:lang w:val="en-US"/>
        </w:rPr>
      </w:pPr>
      <w:r>
        <w:rPr>
          <w:rStyle w:val="Appelnotedebasdep"/>
        </w:rPr>
        <w:t>2</w:t>
      </w:r>
      <w:r>
        <w:t xml:space="preserve"> </w:t>
      </w:r>
      <w:r>
        <w:tab/>
        <w:t>Submissions may include only the frequency band 12.75-13.0 GHz or 13.0-13.25 GHz.</w:t>
      </w:r>
    </w:p>
  </w:footnote>
  <w:footnote w:id="3">
    <w:p w14:paraId="49ED8B58" w14:textId="77777777" w:rsidR="004F5C50" w:rsidRPr="00A31A9B" w:rsidRDefault="004F5C50" w:rsidP="004F5C50">
      <w:pPr>
        <w:pStyle w:val="Notedebasdepage"/>
        <w:rPr>
          <w:lang w:val="en-US"/>
        </w:rPr>
      </w:pPr>
      <w:r w:rsidRPr="00CE2E61">
        <w:rPr>
          <w:rStyle w:val="Appelnotedebasdep"/>
        </w:rPr>
        <w:t>3</w:t>
      </w:r>
      <w:r w:rsidRPr="00CE2E61">
        <w:t xml:space="preserve"> </w:t>
      </w:r>
      <w:r w:rsidRPr="00CE2E61">
        <w:tab/>
      </w:r>
      <w:r w:rsidRPr="00CE2E61">
        <w:rPr>
          <w:lang w:eastAsia="zh-CN"/>
        </w:rPr>
        <w:t>The “other provisions” shall be identified and included in the Rules of Procedure.</w:t>
      </w:r>
    </w:p>
  </w:footnote>
  <w:footnote w:id="4">
    <w:p w14:paraId="39078FC7" w14:textId="77777777" w:rsidR="004F5C50" w:rsidRPr="00A31A9B" w:rsidRDefault="004F5C50" w:rsidP="004F5C50">
      <w:pPr>
        <w:pStyle w:val="Notedebasdepage"/>
        <w:rPr>
          <w:lang w:val="en-US"/>
        </w:rPr>
      </w:pPr>
      <w:r>
        <w:rPr>
          <w:rStyle w:val="Appelnotedebasdep"/>
        </w:rPr>
        <w:t>4</w:t>
      </w:r>
      <w:r>
        <w:t xml:space="preserve"> </w:t>
      </w:r>
      <w:r>
        <w:rPr>
          <w:lang w:val="en-US"/>
        </w:rPr>
        <w:tab/>
      </w:r>
      <w:r>
        <w:t>The service area may be reduced by excluding certain countries for which explicit agreement was obtained.</w:t>
      </w:r>
    </w:p>
  </w:footnote>
  <w:footnote w:id="5">
    <w:p w14:paraId="722392D7" w14:textId="77777777" w:rsidR="004F5C50" w:rsidRPr="00A31A9B" w:rsidRDefault="004F5C50" w:rsidP="004F5C50">
      <w:pPr>
        <w:pStyle w:val="Notedebasdepage"/>
        <w:rPr>
          <w:lang w:val="en-US"/>
        </w:rPr>
      </w:pPr>
      <w:r>
        <w:rPr>
          <w:rStyle w:val="Appelnotedebasdep"/>
        </w:rPr>
        <w:t>5</w:t>
      </w:r>
      <w:r>
        <w:t xml:space="preserve"> </w:t>
      </w:r>
      <w:r>
        <w:rPr>
          <w:lang w:val="en-US"/>
        </w:rPr>
        <w:tab/>
      </w:r>
      <w:r>
        <w:t>Submissions may include only the frequency band 12.75-13.0 GHz or 13.0-13.25 GHz.</w:t>
      </w:r>
    </w:p>
  </w:footnote>
  <w:footnote w:id="6">
    <w:p w14:paraId="59C5423B" w14:textId="77777777" w:rsidR="004F5C50" w:rsidRPr="00810053" w:rsidRDefault="004F5C50" w:rsidP="004F5C50">
      <w:pPr>
        <w:pStyle w:val="Notedebasdepage"/>
        <w:rPr>
          <w:lang w:val="en-US"/>
        </w:rPr>
      </w:pPr>
      <w:r w:rsidRPr="00CE2E61">
        <w:rPr>
          <w:rStyle w:val="Appelnotedebasdep"/>
        </w:rPr>
        <w:t>6</w:t>
      </w:r>
      <w:r w:rsidRPr="00CE2E61">
        <w:t xml:space="preserve"> </w:t>
      </w:r>
      <w:r w:rsidRPr="00CE2E61">
        <w:rPr>
          <w:lang w:val="en-US"/>
        </w:rPr>
        <w:tab/>
      </w:r>
      <w:r w:rsidRPr="00CE2E61">
        <w:rPr>
          <w:lang w:eastAsia="zh-CN"/>
        </w:rPr>
        <w:t>The “other provisions” shall be identified and included in the Rules of Procedure.</w:t>
      </w:r>
    </w:p>
  </w:footnote>
  <w:footnote w:id="7">
    <w:p w14:paraId="7F8AC2A6" w14:textId="77777777" w:rsidR="004F5C50" w:rsidRPr="00A31A9B" w:rsidRDefault="004F5C50" w:rsidP="004F5C50">
      <w:pPr>
        <w:pStyle w:val="Notedebasdepage"/>
        <w:rPr>
          <w:lang w:val="en-US"/>
        </w:rPr>
      </w:pPr>
      <w:r>
        <w:rPr>
          <w:rStyle w:val="Appelnotedebasdep"/>
        </w:rPr>
        <w:t>7</w:t>
      </w:r>
      <w:r>
        <w:t xml:space="preserve"> </w:t>
      </w:r>
      <w:r>
        <w:rPr>
          <w:lang w:val="en-US"/>
        </w:rPr>
        <w:tab/>
        <w:t>Similar course of action as prescribed in footnote 7</w:t>
      </w:r>
      <w:r w:rsidRPr="00E5513F">
        <w:rPr>
          <w:i/>
          <w:iCs/>
          <w:lang w:val="en-US"/>
        </w:rPr>
        <w:t>bis</w:t>
      </w:r>
      <w:r>
        <w:rPr>
          <w:lang w:val="en-US"/>
        </w:rPr>
        <w:t xml:space="preserve"> of </w:t>
      </w:r>
      <w:r w:rsidRPr="00CF1B27">
        <w:rPr>
          <w:spacing w:val="-4"/>
          <w:lang w:eastAsia="zh-CN"/>
        </w:rPr>
        <w:t>§</w:t>
      </w:r>
      <w:r>
        <w:rPr>
          <w:spacing w:val="-4"/>
          <w:lang w:eastAsia="zh-CN"/>
        </w:rPr>
        <w:t> </w:t>
      </w:r>
      <w:r>
        <w:rPr>
          <w:lang w:val="en-US"/>
        </w:rPr>
        <w:t>6.21 of Article 6 of Appendix </w:t>
      </w:r>
      <w:r w:rsidRPr="009A76CF">
        <w:rPr>
          <w:rStyle w:val="Appref"/>
          <w:b/>
          <w:bCs/>
        </w:rPr>
        <w:t>30B</w:t>
      </w:r>
      <w:r>
        <w:rPr>
          <w:lang w:val="en-US"/>
        </w:rPr>
        <w:t xml:space="preserve"> applies.</w:t>
      </w:r>
    </w:p>
  </w:footnote>
  <w:footnote w:id="8">
    <w:p w14:paraId="095A45C1" w14:textId="77777777" w:rsidR="004F5C50" w:rsidRPr="002336C2" w:rsidRDefault="004F5C50" w:rsidP="004F5C50">
      <w:pPr>
        <w:pStyle w:val="Notedebasdepage"/>
        <w:rPr>
          <w:lang w:val="en-US"/>
        </w:rPr>
      </w:pPr>
      <w:r>
        <w:rPr>
          <w:rStyle w:val="Appelnotedebasdep"/>
        </w:rPr>
        <w:t>8</w:t>
      </w:r>
      <w:r>
        <w:t xml:space="preserve"> </w:t>
      </w:r>
      <w:r>
        <w:rPr>
          <w:lang w:val="en-US"/>
        </w:rPr>
        <w:tab/>
      </w:r>
      <w:r w:rsidRPr="00161708">
        <w:rPr>
          <w:szCs w:val="24"/>
          <w:lang w:eastAsia="zh-CN"/>
        </w:rPr>
        <w:t>The “other provisions” shall be identified and included in the Rules of Procedure</w:t>
      </w:r>
      <w:r>
        <w:rPr>
          <w:szCs w:val="24"/>
          <w:lang w:eastAsia="zh-CN"/>
        </w:rPr>
        <w:t>.</w:t>
      </w:r>
    </w:p>
  </w:footnote>
  <w:footnote w:id="9">
    <w:p w14:paraId="6732C2DF" w14:textId="77777777" w:rsidR="004F5C50" w:rsidRPr="002336C2" w:rsidRDefault="004F5C50" w:rsidP="004F5C50">
      <w:pPr>
        <w:pStyle w:val="Notedebasdepage"/>
        <w:rPr>
          <w:lang w:val="en-US"/>
        </w:rPr>
      </w:pPr>
      <w:r>
        <w:rPr>
          <w:rStyle w:val="Appelnotedebasdep"/>
        </w:rPr>
        <w:t>9</w:t>
      </w:r>
      <w:r>
        <w:t xml:space="preserve"> </w:t>
      </w:r>
      <w:r>
        <w:rPr>
          <w:lang w:val="en-US"/>
        </w:rPr>
        <w:tab/>
      </w:r>
      <w:r w:rsidRPr="00BF2BB1">
        <w:t xml:space="preserve">When an administration notifies any assignment with characteristics different from those entered in the </w:t>
      </w:r>
      <w:r>
        <w:t>Appendix </w:t>
      </w:r>
      <w:r w:rsidRPr="001C65FE">
        <w:rPr>
          <w:rStyle w:val="Appref"/>
          <w:b/>
          <w:bCs/>
        </w:rPr>
        <w:t>30B</w:t>
      </w:r>
      <w:r>
        <w:t xml:space="preserve"> ESIM List</w:t>
      </w:r>
      <w:r w:rsidRPr="00BF2BB1">
        <w:t xml:space="preserve"> through successful application of </w:t>
      </w:r>
      <w:r>
        <w:t xml:space="preserve">the </w:t>
      </w:r>
      <w:r w:rsidRPr="00161708">
        <w:rPr>
          <w:szCs w:val="24"/>
          <w:lang w:eastAsia="zh-CN"/>
        </w:rPr>
        <w:t xml:space="preserve">relevant procedure of </w:t>
      </w:r>
      <w:r>
        <w:rPr>
          <w:szCs w:val="24"/>
          <w:lang w:eastAsia="zh-CN"/>
        </w:rPr>
        <w:t>Section A and Part II of this Annex</w:t>
      </w:r>
      <w:r w:rsidRPr="00BF2BB1">
        <w:t>, the Bureau shall undertake calculation to determine if the proposed new characteristics increase the interference level caused to other allotments</w:t>
      </w:r>
      <w:r>
        <w:t xml:space="preserve"> in the Plan,</w:t>
      </w:r>
      <w:r w:rsidRPr="00BF2BB1">
        <w:t xml:space="preserve"> assignments</w:t>
      </w:r>
      <w:r>
        <w:t xml:space="preserve"> in the </w:t>
      </w:r>
      <w:r w:rsidRPr="00BF2BB1">
        <w:t>List</w:t>
      </w:r>
      <w:r>
        <w:t xml:space="preserve">, an assignment for which the Bureau has received complete information in accordance with </w:t>
      </w:r>
      <w:r w:rsidRPr="00161708">
        <w:rPr>
          <w:szCs w:val="24"/>
          <w:lang w:eastAsia="zh-CN"/>
        </w:rPr>
        <w:t>§</w:t>
      </w:r>
      <w:r>
        <w:rPr>
          <w:szCs w:val="24"/>
          <w:lang w:eastAsia="zh-CN"/>
        </w:rPr>
        <w:t> </w:t>
      </w:r>
      <w:r>
        <w:t>6.1 of Article 6 of Appendix </w:t>
      </w:r>
      <w:r w:rsidRPr="001C65FE">
        <w:rPr>
          <w:rStyle w:val="Appref"/>
          <w:b/>
          <w:bCs/>
        </w:rPr>
        <w:t>30B</w:t>
      </w:r>
      <w:r>
        <w:t xml:space="preserve"> before the date of receipt of this notification, assignments in the Appendix </w:t>
      </w:r>
      <w:r w:rsidRPr="001C65FE">
        <w:rPr>
          <w:rStyle w:val="Appref"/>
          <w:b/>
          <w:bCs/>
        </w:rPr>
        <w:t>30B</w:t>
      </w:r>
      <w:r>
        <w:t xml:space="preserve"> ESIM List and an assignment for which the Bureau has received complete information in accordance with </w:t>
      </w:r>
      <w:r w:rsidRPr="00161708">
        <w:rPr>
          <w:szCs w:val="24"/>
          <w:lang w:eastAsia="zh-CN"/>
        </w:rPr>
        <w:t>§</w:t>
      </w:r>
      <w:r>
        <w:rPr>
          <w:szCs w:val="24"/>
          <w:lang w:eastAsia="zh-CN"/>
        </w:rPr>
        <w:t> </w:t>
      </w:r>
      <w:r>
        <w:t>1 of Section A before the date of receipt of this notification</w:t>
      </w:r>
      <w:r w:rsidRPr="00BF2BB1">
        <w:t xml:space="preserve">. The increase of the interference due to characteristics different from those entered in the </w:t>
      </w:r>
      <w:r>
        <w:t>Appendix </w:t>
      </w:r>
      <w:r w:rsidRPr="001C65FE">
        <w:rPr>
          <w:rStyle w:val="Appref"/>
          <w:b/>
          <w:bCs/>
        </w:rPr>
        <w:t>30B</w:t>
      </w:r>
      <w:r>
        <w:t xml:space="preserve"> ESIM List</w:t>
      </w:r>
      <w:r w:rsidRPr="00BF2BB1">
        <w:t xml:space="preserve"> will be checked by comparing the </w:t>
      </w:r>
      <w:r w:rsidRPr="001C65FE">
        <w:rPr>
          <w:i/>
          <w:iCs/>
        </w:rPr>
        <w:t>C</w:t>
      </w:r>
      <w:r w:rsidRPr="009343DD">
        <w:t>/</w:t>
      </w:r>
      <w:r w:rsidRPr="001C65FE">
        <w:rPr>
          <w:i/>
          <w:iCs/>
        </w:rPr>
        <w:t>I</w:t>
      </w:r>
      <w:r w:rsidRPr="00BF2BB1">
        <w:t xml:space="preserve"> ratios of these other allotments and assignments, which result from the use of the proposed new characteristics of the subject assignment on the one hand, and those obtained with the characteristics of the subject assignment in the </w:t>
      </w:r>
      <w:r>
        <w:t>Appendix </w:t>
      </w:r>
      <w:r w:rsidRPr="001C65FE">
        <w:rPr>
          <w:rStyle w:val="Appref"/>
          <w:b/>
          <w:bCs/>
        </w:rPr>
        <w:t>30B</w:t>
      </w:r>
      <w:r w:rsidRPr="001D1606">
        <w:t xml:space="preserve"> ESIM </w:t>
      </w:r>
      <w:r w:rsidRPr="00BF2BB1">
        <w:t xml:space="preserve">List, on the other hand. This </w:t>
      </w:r>
      <w:r w:rsidRPr="001C65FE">
        <w:rPr>
          <w:i/>
          <w:iCs/>
        </w:rPr>
        <w:t>C</w:t>
      </w:r>
      <w:r w:rsidRPr="009343DD">
        <w:t>/</w:t>
      </w:r>
      <w:r w:rsidRPr="001C65FE">
        <w:rPr>
          <w:i/>
          <w:iCs/>
        </w:rPr>
        <w:t>I</w:t>
      </w:r>
      <w:r w:rsidRPr="00BF2BB1">
        <w:t xml:space="preserve"> calculation is performed under the same technical assumptions and conditions</w:t>
      </w:r>
      <w:r>
        <w:t>.</w:t>
      </w:r>
    </w:p>
  </w:footnote>
  <w:footnote w:id="10">
    <w:p w14:paraId="216AC2F9" w14:textId="77777777" w:rsidR="00700CF9" w:rsidRPr="007571DA" w:rsidRDefault="00700CF9" w:rsidP="00700CF9">
      <w:pPr>
        <w:pStyle w:val="Notedebasdepage"/>
      </w:pPr>
      <w:r w:rsidRPr="005B7118">
        <w:rPr>
          <w:rStyle w:val="Appelnotedebasdep"/>
        </w:rPr>
        <w:footnoteRef/>
      </w:r>
      <w:r w:rsidRPr="005B7118">
        <w:t xml:space="preserve"> The fourth altitude value (</w:t>
      </w:r>
      <w:r w:rsidRPr="005B7118">
        <w:rPr>
          <w:i/>
        </w:rPr>
        <w:t>H</w:t>
      </w:r>
      <w:r w:rsidRPr="005B7118">
        <w:rPr>
          <w:i/>
          <w:vertAlign w:val="subscript"/>
        </w:rPr>
        <w:t>4</w:t>
      </w:r>
      <w:r w:rsidRPr="005B7118">
        <w:t xml:space="preserve">) computed in accordance with this </w:t>
      </w:r>
      <w:r w:rsidRPr="005B7118">
        <w:rPr>
          <w:i/>
        </w:rPr>
        <w:t>H</w:t>
      </w:r>
      <w:r w:rsidRPr="005B7118">
        <w:rPr>
          <w:i/>
          <w:vertAlign w:val="subscript"/>
        </w:rPr>
        <w:t>step</w:t>
      </w:r>
      <w:r w:rsidRPr="005B7118">
        <w:t xml:space="preserve"> is adjusted to 2.99 km to facilitate the examination of compliance with the two sets of predefined pfd values indicated in Table 5A and Table 5B.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E19E" w14:textId="77777777" w:rsidR="00E45D05" w:rsidRDefault="00A066F1" w:rsidP="00187BD9">
    <w:pPr>
      <w:pStyle w:val="En-tte"/>
    </w:pPr>
    <w:r>
      <w:fldChar w:fldCharType="begin"/>
    </w:r>
    <w:r>
      <w:instrText xml:space="preserve"> PAGE  \* MERGEFORMAT </w:instrText>
    </w:r>
    <w:r>
      <w:fldChar w:fldCharType="separate"/>
    </w:r>
    <w:r w:rsidR="00102414">
      <w:rPr>
        <w:noProof/>
      </w:rPr>
      <w:t>2</w:t>
    </w:r>
    <w:r>
      <w:fldChar w:fldCharType="end"/>
    </w:r>
  </w:p>
  <w:p w14:paraId="33D323A5" w14:textId="77777777" w:rsidR="00A066F1" w:rsidRPr="00A066F1" w:rsidRDefault="00187BD9" w:rsidP="00241FA2">
    <w:pPr>
      <w:pStyle w:val="En-tte"/>
    </w:pPr>
    <w:r>
      <w:t>CMR</w:t>
    </w:r>
    <w:r w:rsidR="006D70B0">
      <w:t>23</w:t>
    </w:r>
    <w:r w:rsidR="00A066F1">
      <w:t>/</w:t>
    </w:r>
    <w:bookmarkStart w:id="40" w:name="OLE_LINK1"/>
    <w:bookmarkStart w:id="41" w:name="OLE_LINK2"/>
    <w:bookmarkStart w:id="42" w:name="OLE_LINK3"/>
    <w:r w:rsidR="00EB55C6">
      <w:t>4125(Add.15)</w:t>
    </w:r>
    <w:bookmarkEnd w:id="40"/>
    <w:bookmarkEnd w:id="41"/>
    <w:bookmarkEnd w:id="42"/>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902D9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36EC12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E280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5B019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A1EC82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0C51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647B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7CD77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B2AE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AFD4AFF"/>
    <w:multiLevelType w:val="hybridMultilevel"/>
    <w:tmpl w:val="6F7439CC"/>
    <w:lvl w:ilvl="0" w:tplc="9F14502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9074D6"/>
    <w:multiLevelType w:val="hybridMultilevel"/>
    <w:tmpl w:val="5FD4A8A6"/>
    <w:lvl w:ilvl="0" w:tplc="0807000F">
      <w:start w:val="1"/>
      <w:numFmt w:val="decimal"/>
      <w:lvlText w:val="%1."/>
      <w:lvlJc w:val="left"/>
      <w:pPr>
        <w:ind w:left="720"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18FF19D6"/>
    <w:multiLevelType w:val="hybridMultilevel"/>
    <w:tmpl w:val="9AC861D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A4625BA"/>
    <w:multiLevelType w:val="hybridMultilevel"/>
    <w:tmpl w:val="343C610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1D766240"/>
    <w:multiLevelType w:val="hybridMultilevel"/>
    <w:tmpl w:val="0DEEBFC8"/>
    <w:lvl w:ilvl="0" w:tplc="08090017">
      <w:start w:val="1"/>
      <w:numFmt w:val="lowerLetter"/>
      <w:lvlText w:val="%1)"/>
      <w:lvlJc w:val="left"/>
      <w:pPr>
        <w:ind w:left="72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0C2729F"/>
    <w:multiLevelType w:val="hybridMultilevel"/>
    <w:tmpl w:val="42E47B08"/>
    <w:lvl w:ilvl="0" w:tplc="3C388158">
      <w:numFmt w:val="bullet"/>
      <w:lvlText w:val="–"/>
      <w:lvlJc w:val="left"/>
      <w:pPr>
        <w:ind w:left="1488" w:hanging="1128"/>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B3D0F"/>
    <w:multiLevelType w:val="hybridMultilevel"/>
    <w:tmpl w:val="DBFCE3D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695545E"/>
    <w:multiLevelType w:val="hybridMultilevel"/>
    <w:tmpl w:val="BD807F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E23439B"/>
    <w:multiLevelType w:val="hybridMultilevel"/>
    <w:tmpl w:val="5FD4A8A6"/>
    <w:lvl w:ilvl="0" w:tplc="0807000F">
      <w:start w:val="1"/>
      <w:numFmt w:val="decimal"/>
      <w:lvlText w:val="%1."/>
      <w:lvlJc w:val="left"/>
      <w:pPr>
        <w:ind w:left="720"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2FBB4C49"/>
    <w:multiLevelType w:val="hybridMultilevel"/>
    <w:tmpl w:val="8432FEC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319B4B46"/>
    <w:multiLevelType w:val="hybridMultilevel"/>
    <w:tmpl w:val="089E06A6"/>
    <w:lvl w:ilvl="0" w:tplc="08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1FB3228"/>
    <w:multiLevelType w:val="hybridMultilevel"/>
    <w:tmpl w:val="47E6B29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827C0A"/>
    <w:multiLevelType w:val="hybridMultilevel"/>
    <w:tmpl w:val="6B421F00"/>
    <w:lvl w:ilvl="0" w:tplc="6A8E670A">
      <w:start w:val="3"/>
      <w:numFmt w:val="bullet"/>
      <w:lvlText w:val="-"/>
      <w:lvlJc w:val="left"/>
      <w:pPr>
        <w:ind w:left="720" w:hanging="360"/>
      </w:pPr>
      <w:rPr>
        <w:rFonts w:ascii="Times New Roman" w:eastAsia="Times New Roman" w:hAnsi="Times New Roman"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4" w15:restartNumberingAfterBreak="0">
    <w:nsid w:val="3F5C7184"/>
    <w:multiLevelType w:val="hybridMultilevel"/>
    <w:tmpl w:val="FC7CA742"/>
    <w:lvl w:ilvl="0" w:tplc="010C7FE6">
      <w:start w:val="1"/>
      <w:numFmt w:val="lowerLetter"/>
      <w:lvlText w:val="%1)"/>
      <w:lvlJc w:val="left"/>
      <w:pPr>
        <w:ind w:left="720" w:hanging="360"/>
      </w:pPr>
      <w:rPr>
        <w:rFonts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44733821"/>
    <w:multiLevelType w:val="hybridMultilevel"/>
    <w:tmpl w:val="DBFCE3DA"/>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A74A47"/>
    <w:multiLevelType w:val="hybridMultilevel"/>
    <w:tmpl w:val="94BEDA96"/>
    <w:lvl w:ilvl="0" w:tplc="0809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15:restartNumberingAfterBreak="0">
    <w:nsid w:val="4831444A"/>
    <w:multiLevelType w:val="hybridMultilevel"/>
    <w:tmpl w:val="00B0AE4C"/>
    <w:lvl w:ilvl="0" w:tplc="41D8713C">
      <w:start w:val="1"/>
      <w:numFmt w:val="lowerRoman"/>
      <w:lvlText w:val="(%1)"/>
      <w:lvlJc w:val="right"/>
      <w:pPr>
        <w:tabs>
          <w:tab w:val="num" w:pos="720"/>
        </w:tabs>
        <w:ind w:left="720" w:hanging="360"/>
      </w:pPr>
    </w:lvl>
    <w:lvl w:ilvl="1" w:tplc="7DFCA412">
      <w:start w:val="1"/>
      <w:numFmt w:val="lowerRoman"/>
      <w:lvlText w:val="(%2)"/>
      <w:lvlJc w:val="right"/>
      <w:pPr>
        <w:tabs>
          <w:tab w:val="num" w:pos="1440"/>
        </w:tabs>
        <w:ind w:left="1440" w:hanging="360"/>
      </w:pPr>
    </w:lvl>
    <w:lvl w:ilvl="2" w:tplc="C630A038">
      <w:start w:val="1"/>
      <w:numFmt w:val="lowerRoman"/>
      <w:lvlText w:val="(%3)"/>
      <w:lvlJc w:val="right"/>
      <w:pPr>
        <w:tabs>
          <w:tab w:val="num" w:pos="2160"/>
        </w:tabs>
        <w:ind w:left="2160" w:hanging="360"/>
      </w:pPr>
    </w:lvl>
    <w:lvl w:ilvl="3" w:tplc="306E423E">
      <w:start w:val="1"/>
      <w:numFmt w:val="lowerRoman"/>
      <w:lvlText w:val="(%4)"/>
      <w:lvlJc w:val="right"/>
      <w:pPr>
        <w:tabs>
          <w:tab w:val="num" w:pos="2880"/>
        </w:tabs>
        <w:ind w:left="2880" w:hanging="360"/>
      </w:pPr>
    </w:lvl>
    <w:lvl w:ilvl="4" w:tplc="B6AA11F2">
      <w:start w:val="1"/>
      <w:numFmt w:val="lowerRoman"/>
      <w:lvlText w:val="(%5)"/>
      <w:lvlJc w:val="right"/>
      <w:pPr>
        <w:tabs>
          <w:tab w:val="num" w:pos="3600"/>
        </w:tabs>
        <w:ind w:left="3600" w:hanging="360"/>
      </w:pPr>
    </w:lvl>
    <w:lvl w:ilvl="5" w:tplc="C82AA1A4">
      <w:start w:val="1"/>
      <w:numFmt w:val="lowerRoman"/>
      <w:lvlText w:val="(%6)"/>
      <w:lvlJc w:val="right"/>
      <w:pPr>
        <w:tabs>
          <w:tab w:val="num" w:pos="4320"/>
        </w:tabs>
        <w:ind w:left="4320" w:hanging="360"/>
      </w:pPr>
    </w:lvl>
    <w:lvl w:ilvl="6" w:tplc="8A7C466A">
      <w:start w:val="1"/>
      <w:numFmt w:val="lowerRoman"/>
      <w:lvlText w:val="(%7)"/>
      <w:lvlJc w:val="right"/>
      <w:pPr>
        <w:tabs>
          <w:tab w:val="num" w:pos="5040"/>
        </w:tabs>
        <w:ind w:left="5040" w:hanging="360"/>
      </w:pPr>
    </w:lvl>
    <w:lvl w:ilvl="7" w:tplc="C53C2360">
      <w:start w:val="1"/>
      <w:numFmt w:val="lowerRoman"/>
      <w:lvlText w:val="(%8)"/>
      <w:lvlJc w:val="right"/>
      <w:pPr>
        <w:tabs>
          <w:tab w:val="num" w:pos="5760"/>
        </w:tabs>
        <w:ind w:left="5760" w:hanging="360"/>
      </w:pPr>
    </w:lvl>
    <w:lvl w:ilvl="8" w:tplc="8C201AFA">
      <w:start w:val="1"/>
      <w:numFmt w:val="lowerRoman"/>
      <w:lvlText w:val="(%9)"/>
      <w:lvlJc w:val="right"/>
      <w:pPr>
        <w:tabs>
          <w:tab w:val="num" w:pos="6480"/>
        </w:tabs>
        <w:ind w:left="6480" w:hanging="360"/>
      </w:pPr>
    </w:lvl>
  </w:abstractNum>
  <w:abstractNum w:abstractNumId="28" w15:restartNumberingAfterBreak="0">
    <w:nsid w:val="4883041E"/>
    <w:multiLevelType w:val="hybridMultilevel"/>
    <w:tmpl w:val="5C7EA2AC"/>
    <w:lvl w:ilvl="0" w:tplc="9AA8CD58">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8872CEC"/>
    <w:multiLevelType w:val="hybridMultilevel"/>
    <w:tmpl w:val="CB5E5E54"/>
    <w:lvl w:ilvl="0" w:tplc="A334A1C0">
      <w:start w:val="3"/>
      <w:numFmt w:val="bullet"/>
      <w:lvlText w:val="-"/>
      <w:lvlJc w:val="left"/>
      <w:pPr>
        <w:ind w:left="720" w:hanging="360"/>
      </w:pPr>
      <w:rPr>
        <w:rFonts w:ascii="Times New Roman" w:eastAsia="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0" w15:restartNumberingAfterBreak="0">
    <w:nsid w:val="524E35FC"/>
    <w:multiLevelType w:val="hybridMultilevel"/>
    <w:tmpl w:val="5FD4A8A6"/>
    <w:lvl w:ilvl="0" w:tplc="0807000F">
      <w:start w:val="1"/>
      <w:numFmt w:val="decimal"/>
      <w:lvlText w:val="%1."/>
      <w:lvlJc w:val="left"/>
      <w:pPr>
        <w:ind w:left="720"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27E6D9E"/>
    <w:multiLevelType w:val="hybridMultilevel"/>
    <w:tmpl w:val="2E5CC4E8"/>
    <w:lvl w:ilvl="0" w:tplc="8032A0A2">
      <w:start w:val="1"/>
      <w:numFmt w:val="lowerLetter"/>
      <w:lvlText w:val="%1)"/>
      <w:lvlJc w:val="left"/>
      <w:pPr>
        <w:ind w:left="1065" w:hanging="705"/>
      </w:pPr>
      <w:rPr>
        <w:rFonts w:hint="default"/>
        <w:color w:val="FF0000"/>
        <w:sz w:val="24"/>
        <w:szCs w:val="24"/>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15:restartNumberingAfterBreak="0">
    <w:nsid w:val="5A570455"/>
    <w:multiLevelType w:val="hybridMultilevel"/>
    <w:tmpl w:val="E516288A"/>
    <w:lvl w:ilvl="0" w:tplc="97F660EA">
      <w:start w:val="1"/>
      <w:numFmt w:val="lowerLetter"/>
      <w:lvlText w:val="%1)"/>
      <w:lvlJc w:val="left"/>
      <w:pPr>
        <w:ind w:left="2616" w:hanging="1128"/>
      </w:pPr>
      <w:rPr>
        <w:rFonts w:hint="default"/>
        <w:i w:val="0"/>
        <w:iCs/>
      </w:rPr>
    </w:lvl>
    <w:lvl w:ilvl="1" w:tplc="04090019" w:tentative="1">
      <w:start w:val="1"/>
      <w:numFmt w:val="lowerLetter"/>
      <w:lvlText w:val="%2."/>
      <w:lvlJc w:val="left"/>
      <w:pPr>
        <w:ind w:left="2568" w:hanging="360"/>
      </w:pPr>
    </w:lvl>
    <w:lvl w:ilvl="2" w:tplc="0409001B" w:tentative="1">
      <w:start w:val="1"/>
      <w:numFmt w:val="lowerRoman"/>
      <w:lvlText w:val="%3."/>
      <w:lvlJc w:val="right"/>
      <w:pPr>
        <w:ind w:left="3288" w:hanging="180"/>
      </w:pPr>
    </w:lvl>
    <w:lvl w:ilvl="3" w:tplc="0409000F" w:tentative="1">
      <w:start w:val="1"/>
      <w:numFmt w:val="decimal"/>
      <w:lvlText w:val="%4."/>
      <w:lvlJc w:val="left"/>
      <w:pPr>
        <w:ind w:left="4008" w:hanging="360"/>
      </w:pPr>
    </w:lvl>
    <w:lvl w:ilvl="4" w:tplc="04090019" w:tentative="1">
      <w:start w:val="1"/>
      <w:numFmt w:val="lowerLetter"/>
      <w:lvlText w:val="%5."/>
      <w:lvlJc w:val="left"/>
      <w:pPr>
        <w:ind w:left="4728" w:hanging="360"/>
      </w:pPr>
    </w:lvl>
    <w:lvl w:ilvl="5" w:tplc="0409001B" w:tentative="1">
      <w:start w:val="1"/>
      <w:numFmt w:val="lowerRoman"/>
      <w:lvlText w:val="%6."/>
      <w:lvlJc w:val="right"/>
      <w:pPr>
        <w:ind w:left="5448" w:hanging="180"/>
      </w:pPr>
    </w:lvl>
    <w:lvl w:ilvl="6" w:tplc="0409000F" w:tentative="1">
      <w:start w:val="1"/>
      <w:numFmt w:val="decimal"/>
      <w:lvlText w:val="%7."/>
      <w:lvlJc w:val="left"/>
      <w:pPr>
        <w:ind w:left="6168" w:hanging="360"/>
      </w:pPr>
    </w:lvl>
    <w:lvl w:ilvl="7" w:tplc="04090019" w:tentative="1">
      <w:start w:val="1"/>
      <w:numFmt w:val="lowerLetter"/>
      <w:lvlText w:val="%8."/>
      <w:lvlJc w:val="left"/>
      <w:pPr>
        <w:ind w:left="6888" w:hanging="360"/>
      </w:pPr>
    </w:lvl>
    <w:lvl w:ilvl="8" w:tplc="0409001B" w:tentative="1">
      <w:start w:val="1"/>
      <w:numFmt w:val="lowerRoman"/>
      <w:lvlText w:val="%9."/>
      <w:lvlJc w:val="right"/>
      <w:pPr>
        <w:ind w:left="7608" w:hanging="180"/>
      </w:pPr>
    </w:lvl>
  </w:abstractNum>
  <w:abstractNum w:abstractNumId="33" w15:restartNumberingAfterBreak="0">
    <w:nsid w:val="6152613F"/>
    <w:multiLevelType w:val="hybridMultilevel"/>
    <w:tmpl w:val="05E6A68E"/>
    <w:lvl w:ilvl="0" w:tplc="593A607C">
      <w:start w:val="1"/>
      <w:numFmt w:val="lowerLetter"/>
      <w:lvlText w:val="%1)"/>
      <w:lvlJc w:val="left"/>
      <w:pPr>
        <w:ind w:left="563" w:hanging="705"/>
      </w:pPr>
      <w:rPr>
        <w:rFonts w:hint="default"/>
      </w:rPr>
    </w:lvl>
    <w:lvl w:ilvl="1" w:tplc="100C0019" w:tentative="1">
      <w:start w:val="1"/>
      <w:numFmt w:val="lowerLetter"/>
      <w:lvlText w:val="%2."/>
      <w:lvlJc w:val="left"/>
      <w:pPr>
        <w:ind w:left="938" w:hanging="360"/>
      </w:pPr>
    </w:lvl>
    <w:lvl w:ilvl="2" w:tplc="100C001B" w:tentative="1">
      <w:start w:val="1"/>
      <w:numFmt w:val="lowerRoman"/>
      <w:lvlText w:val="%3."/>
      <w:lvlJc w:val="right"/>
      <w:pPr>
        <w:ind w:left="1658" w:hanging="180"/>
      </w:pPr>
    </w:lvl>
    <w:lvl w:ilvl="3" w:tplc="100C000F" w:tentative="1">
      <w:start w:val="1"/>
      <w:numFmt w:val="decimal"/>
      <w:lvlText w:val="%4."/>
      <w:lvlJc w:val="left"/>
      <w:pPr>
        <w:ind w:left="2378" w:hanging="360"/>
      </w:pPr>
    </w:lvl>
    <w:lvl w:ilvl="4" w:tplc="100C0019" w:tentative="1">
      <w:start w:val="1"/>
      <w:numFmt w:val="lowerLetter"/>
      <w:lvlText w:val="%5."/>
      <w:lvlJc w:val="left"/>
      <w:pPr>
        <w:ind w:left="3098" w:hanging="360"/>
      </w:pPr>
    </w:lvl>
    <w:lvl w:ilvl="5" w:tplc="100C001B" w:tentative="1">
      <w:start w:val="1"/>
      <w:numFmt w:val="lowerRoman"/>
      <w:lvlText w:val="%6."/>
      <w:lvlJc w:val="right"/>
      <w:pPr>
        <w:ind w:left="3818" w:hanging="180"/>
      </w:pPr>
    </w:lvl>
    <w:lvl w:ilvl="6" w:tplc="100C000F" w:tentative="1">
      <w:start w:val="1"/>
      <w:numFmt w:val="decimal"/>
      <w:lvlText w:val="%7."/>
      <w:lvlJc w:val="left"/>
      <w:pPr>
        <w:ind w:left="4538" w:hanging="360"/>
      </w:pPr>
    </w:lvl>
    <w:lvl w:ilvl="7" w:tplc="100C0019" w:tentative="1">
      <w:start w:val="1"/>
      <w:numFmt w:val="lowerLetter"/>
      <w:lvlText w:val="%8."/>
      <w:lvlJc w:val="left"/>
      <w:pPr>
        <w:ind w:left="5258" w:hanging="360"/>
      </w:pPr>
    </w:lvl>
    <w:lvl w:ilvl="8" w:tplc="100C001B" w:tentative="1">
      <w:start w:val="1"/>
      <w:numFmt w:val="lowerRoman"/>
      <w:lvlText w:val="%9."/>
      <w:lvlJc w:val="right"/>
      <w:pPr>
        <w:ind w:left="5978" w:hanging="180"/>
      </w:pPr>
    </w:lvl>
  </w:abstractNum>
  <w:abstractNum w:abstractNumId="34" w15:restartNumberingAfterBreak="0">
    <w:nsid w:val="64416319"/>
    <w:multiLevelType w:val="hybridMultilevel"/>
    <w:tmpl w:val="FFD657E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6E94C73"/>
    <w:multiLevelType w:val="hybridMultilevel"/>
    <w:tmpl w:val="55E0CD1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C7F2027"/>
    <w:multiLevelType w:val="hybridMultilevel"/>
    <w:tmpl w:val="703A0480"/>
    <w:lvl w:ilvl="0" w:tplc="ADBCA57E">
      <w:start w:val="1"/>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0D4475D"/>
    <w:multiLevelType w:val="multilevel"/>
    <w:tmpl w:val="DAD84B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364084E"/>
    <w:multiLevelType w:val="hybridMultilevel"/>
    <w:tmpl w:val="44B444C4"/>
    <w:lvl w:ilvl="0" w:tplc="04090001">
      <w:start w:val="3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6934A0"/>
    <w:multiLevelType w:val="hybridMultilevel"/>
    <w:tmpl w:val="AD365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9455C3"/>
    <w:multiLevelType w:val="hybridMultilevel"/>
    <w:tmpl w:val="6EFC2884"/>
    <w:lvl w:ilvl="0" w:tplc="E51CE7F0">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8"/>
  </w:num>
  <w:num w:numId="4">
    <w:abstractNumId w:val="34"/>
  </w:num>
  <w:num w:numId="5">
    <w:abstractNumId w:val="36"/>
  </w:num>
  <w:num w:numId="6">
    <w:abstractNumId w:val="39"/>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33"/>
  </w:num>
  <w:num w:numId="10">
    <w:abstractNumId w:val="31"/>
  </w:num>
  <w:num w:numId="11">
    <w:abstractNumId w:val="26"/>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9"/>
  </w:num>
  <w:num w:numId="15">
    <w:abstractNumId w:val="30"/>
  </w:num>
  <w:num w:numId="16">
    <w:abstractNumId w:val="17"/>
  </w:num>
  <w:num w:numId="17">
    <w:abstractNumId w:val="21"/>
  </w:num>
  <w:num w:numId="18">
    <w:abstractNumId w:val="40"/>
  </w:num>
  <w:num w:numId="19">
    <w:abstractNumId w:val="14"/>
  </w:num>
  <w:num w:numId="20">
    <w:abstractNumId w:val="25"/>
  </w:num>
  <w:num w:numId="21">
    <w:abstractNumId w:val="9"/>
  </w:num>
  <w:num w:numId="22">
    <w:abstractNumId w:val="7"/>
  </w:num>
  <w:num w:numId="23">
    <w:abstractNumId w:val="6"/>
  </w:num>
  <w:num w:numId="24">
    <w:abstractNumId w:val="5"/>
  </w:num>
  <w:num w:numId="25">
    <w:abstractNumId w:val="4"/>
  </w:num>
  <w:num w:numId="26">
    <w:abstractNumId w:val="3"/>
  </w:num>
  <w:num w:numId="27">
    <w:abstractNumId w:val="2"/>
  </w:num>
  <w:num w:numId="28">
    <w:abstractNumId w:val="1"/>
  </w:num>
  <w:num w:numId="29">
    <w:abstractNumId w:val="0"/>
  </w:num>
  <w:num w:numId="30">
    <w:abstractNumId w:val="22"/>
  </w:num>
  <w:num w:numId="31">
    <w:abstractNumId w:val="32"/>
  </w:num>
  <w:num w:numId="32">
    <w:abstractNumId w:val="29"/>
  </w:num>
  <w:num w:numId="33">
    <w:abstractNumId w:val="23"/>
  </w:num>
  <w:num w:numId="34">
    <w:abstractNumId w:val="24"/>
  </w:num>
  <w:num w:numId="35">
    <w:abstractNumId w:val="37"/>
  </w:num>
  <w:num w:numId="36">
    <w:abstractNumId w:val="38"/>
  </w:num>
  <w:num w:numId="37">
    <w:abstractNumId w:val="16"/>
  </w:num>
  <w:num w:numId="38">
    <w:abstractNumId w:val="18"/>
  </w:num>
  <w:num w:numId="39">
    <w:abstractNumId w:val="13"/>
  </w:num>
  <w:num w:numId="40">
    <w:abstractNumId w:val="15"/>
  </w:num>
  <w:num w:numId="4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1"/>
  </w:num>
  <w:num w:numId="43">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ITU">
    <w15:presenceInfo w15:providerId="None" w15:userId="ITU"/>
  </w15:person>
  <w15:person w15:author="PVT">
    <w15:presenceInfo w15:providerId="None" w15:userId="PVT"/>
  </w15:person>
  <w15:person w15:author="PTB">
    <w15:presenceInfo w15:providerId="None" w15:userId="PTB"/>
  </w15:person>
  <w15:person w15:author="Author2">
    <w15:presenceInfo w15:providerId="None" w15:userId="Author2"/>
  </w15:person>
  <w15:person w15:author="ECO">
    <w15:presenceInfo w15:providerId="None" w15:userId="E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activeWritingStyle w:appName="MSWord" w:lang="fr-CH" w:vendorID="64" w:dllVersion="6" w:nlCheck="1" w:checkStyle="0"/>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fr-CH" w:vendorID="64" w:dllVersion="0"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it-IT" w:vendorID="64" w:dllVersion="4096" w:nlCheck="1" w:checkStyle="0"/>
  <w:activeWritingStyle w:appName="MSWord" w:lang="it-CH" w:vendorID="64" w:dllVersion="4096" w:nlCheck="1" w:checkStyle="0"/>
  <w:activeWritingStyle w:appName="MSWord" w:lang="fr-FR" w:vendorID="64" w:dllVersion="0" w:nlCheck="1" w:checkStyle="0"/>
  <w:activeWritingStyle w:appName="MSWord" w:lang="ru-RU" w:vendorID="64" w:dllVersion="0"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37B0"/>
    <w:rsid w:val="000041EA"/>
    <w:rsid w:val="00010B51"/>
    <w:rsid w:val="00011C1F"/>
    <w:rsid w:val="00012A37"/>
    <w:rsid w:val="0002230A"/>
    <w:rsid w:val="00022A29"/>
    <w:rsid w:val="000319B4"/>
    <w:rsid w:val="000355FD"/>
    <w:rsid w:val="00037BFB"/>
    <w:rsid w:val="00045391"/>
    <w:rsid w:val="00051E39"/>
    <w:rsid w:val="000627AC"/>
    <w:rsid w:val="000651A8"/>
    <w:rsid w:val="000705F2"/>
    <w:rsid w:val="00071525"/>
    <w:rsid w:val="0007432F"/>
    <w:rsid w:val="0007694A"/>
    <w:rsid w:val="00077239"/>
    <w:rsid w:val="0007795D"/>
    <w:rsid w:val="000811D8"/>
    <w:rsid w:val="00082EE0"/>
    <w:rsid w:val="00086491"/>
    <w:rsid w:val="0008662A"/>
    <w:rsid w:val="00091346"/>
    <w:rsid w:val="00091392"/>
    <w:rsid w:val="0009450B"/>
    <w:rsid w:val="0009706C"/>
    <w:rsid w:val="000A069C"/>
    <w:rsid w:val="000A1293"/>
    <w:rsid w:val="000A3F83"/>
    <w:rsid w:val="000A6F0A"/>
    <w:rsid w:val="000A7046"/>
    <w:rsid w:val="000B562E"/>
    <w:rsid w:val="000C65D9"/>
    <w:rsid w:val="000D154B"/>
    <w:rsid w:val="000D2DAF"/>
    <w:rsid w:val="000E463E"/>
    <w:rsid w:val="000E47EE"/>
    <w:rsid w:val="000F73FF"/>
    <w:rsid w:val="00102414"/>
    <w:rsid w:val="00103835"/>
    <w:rsid w:val="00114CF7"/>
    <w:rsid w:val="00116C7A"/>
    <w:rsid w:val="00116CB6"/>
    <w:rsid w:val="00123B68"/>
    <w:rsid w:val="00126F2E"/>
    <w:rsid w:val="00127D2F"/>
    <w:rsid w:val="00145444"/>
    <w:rsid w:val="00146F6F"/>
    <w:rsid w:val="00152685"/>
    <w:rsid w:val="00153524"/>
    <w:rsid w:val="00163A49"/>
    <w:rsid w:val="00163B61"/>
    <w:rsid w:val="00166061"/>
    <w:rsid w:val="00170647"/>
    <w:rsid w:val="00173EA5"/>
    <w:rsid w:val="00187BD9"/>
    <w:rsid w:val="00190B55"/>
    <w:rsid w:val="001943AD"/>
    <w:rsid w:val="00196E92"/>
    <w:rsid w:val="001B01A9"/>
    <w:rsid w:val="001B4EE9"/>
    <w:rsid w:val="001B67B1"/>
    <w:rsid w:val="001B7791"/>
    <w:rsid w:val="001C3B5F"/>
    <w:rsid w:val="001D04B7"/>
    <w:rsid w:val="001D058F"/>
    <w:rsid w:val="002009EA"/>
    <w:rsid w:val="002014CB"/>
    <w:rsid w:val="00202756"/>
    <w:rsid w:val="00202CA0"/>
    <w:rsid w:val="00216B6D"/>
    <w:rsid w:val="0022757F"/>
    <w:rsid w:val="00241200"/>
    <w:rsid w:val="00241FA2"/>
    <w:rsid w:val="00256770"/>
    <w:rsid w:val="00266B5C"/>
    <w:rsid w:val="00271316"/>
    <w:rsid w:val="00271D8D"/>
    <w:rsid w:val="002813B6"/>
    <w:rsid w:val="00296B0A"/>
    <w:rsid w:val="00297CC6"/>
    <w:rsid w:val="002B2886"/>
    <w:rsid w:val="002B349C"/>
    <w:rsid w:val="002B73D9"/>
    <w:rsid w:val="002C4B3A"/>
    <w:rsid w:val="002C72C1"/>
    <w:rsid w:val="002D32BE"/>
    <w:rsid w:val="002D58BE"/>
    <w:rsid w:val="002E25C3"/>
    <w:rsid w:val="002E4CD5"/>
    <w:rsid w:val="002E5FA9"/>
    <w:rsid w:val="002F3F73"/>
    <w:rsid w:val="002F4747"/>
    <w:rsid w:val="002F4A0E"/>
    <w:rsid w:val="002F734A"/>
    <w:rsid w:val="00302605"/>
    <w:rsid w:val="00303D91"/>
    <w:rsid w:val="0031559B"/>
    <w:rsid w:val="003219BE"/>
    <w:rsid w:val="0033034A"/>
    <w:rsid w:val="00337069"/>
    <w:rsid w:val="00337D4B"/>
    <w:rsid w:val="003416A7"/>
    <w:rsid w:val="00347EC3"/>
    <w:rsid w:val="00361B37"/>
    <w:rsid w:val="00373013"/>
    <w:rsid w:val="003731F3"/>
    <w:rsid w:val="00377BD3"/>
    <w:rsid w:val="00384088"/>
    <w:rsid w:val="00384FCD"/>
    <w:rsid w:val="003852CE"/>
    <w:rsid w:val="0039169B"/>
    <w:rsid w:val="00392D16"/>
    <w:rsid w:val="003931DD"/>
    <w:rsid w:val="00395679"/>
    <w:rsid w:val="003966B0"/>
    <w:rsid w:val="00396CEC"/>
    <w:rsid w:val="003A5B79"/>
    <w:rsid w:val="003A7F8C"/>
    <w:rsid w:val="003B2284"/>
    <w:rsid w:val="003B532E"/>
    <w:rsid w:val="003D0F8B"/>
    <w:rsid w:val="003D5B64"/>
    <w:rsid w:val="003D7D2F"/>
    <w:rsid w:val="003E0DB6"/>
    <w:rsid w:val="003F35DD"/>
    <w:rsid w:val="0040246B"/>
    <w:rsid w:val="004065BD"/>
    <w:rsid w:val="0041348E"/>
    <w:rsid w:val="00420873"/>
    <w:rsid w:val="00427BF6"/>
    <w:rsid w:val="00435A26"/>
    <w:rsid w:val="0043693E"/>
    <w:rsid w:val="00444945"/>
    <w:rsid w:val="0046073D"/>
    <w:rsid w:val="004823A0"/>
    <w:rsid w:val="00487E09"/>
    <w:rsid w:val="00491062"/>
    <w:rsid w:val="00492075"/>
    <w:rsid w:val="00494527"/>
    <w:rsid w:val="00494C1B"/>
    <w:rsid w:val="0049584A"/>
    <w:rsid w:val="00496993"/>
    <w:rsid w:val="004969AD"/>
    <w:rsid w:val="00497A69"/>
    <w:rsid w:val="004A01AA"/>
    <w:rsid w:val="004A26C4"/>
    <w:rsid w:val="004B13CB"/>
    <w:rsid w:val="004B20D5"/>
    <w:rsid w:val="004B34F7"/>
    <w:rsid w:val="004B6C19"/>
    <w:rsid w:val="004D106A"/>
    <w:rsid w:val="004D26EA"/>
    <w:rsid w:val="004D2BFB"/>
    <w:rsid w:val="004D5D5C"/>
    <w:rsid w:val="004D6D0B"/>
    <w:rsid w:val="004E2FD4"/>
    <w:rsid w:val="004F3DC0"/>
    <w:rsid w:val="004F487F"/>
    <w:rsid w:val="004F4F11"/>
    <w:rsid w:val="004F5C50"/>
    <w:rsid w:val="004F6AF4"/>
    <w:rsid w:val="0050139F"/>
    <w:rsid w:val="00502D5F"/>
    <w:rsid w:val="00505FBA"/>
    <w:rsid w:val="00522937"/>
    <w:rsid w:val="00527A9E"/>
    <w:rsid w:val="005359B9"/>
    <w:rsid w:val="0053722D"/>
    <w:rsid w:val="00537C49"/>
    <w:rsid w:val="005468C0"/>
    <w:rsid w:val="0055140B"/>
    <w:rsid w:val="005521D7"/>
    <w:rsid w:val="005625F0"/>
    <w:rsid w:val="005724B4"/>
    <w:rsid w:val="00577228"/>
    <w:rsid w:val="00580F11"/>
    <w:rsid w:val="00581847"/>
    <w:rsid w:val="00582474"/>
    <w:rsid w:val="005836AF"/>
    <w:rsid w:val="0058455F"/>
    <w:rsid w:val="005861D7"/>
    <w:rsid w:val="00590FA8"/>
    <w:rsid w:val="005964AB"/>
    <w:rsid w:val="005A0727"/>
    <w:rsid w:val="005A1BD3"/>
    <w:rsid w:val="005B7118"/>
    <w:rsid w:val="005C099A"/>
    <w:rsid w:val="005C107A"/>
    <w:rsid w:val="005C2C50"/>
    <w:rsid w:val="005C31A5"/>
    <w:rsid w:val="005C7D02"/>
    <w:rsid w:val="005D0EF6"/>
    <w:rsid w:val="005D3565"/>
    <w:rsid w:val="005E10C9"/>
    <w:rsid w:val="005E19DA"/>
    <w:rsid w:val="005E290B"/>
    <w:rsid w:val="005E61DD"/>
    <w:rsid w:val="005F04D8"/>
    <w:rsid w:val="005F7D70"/>
    <w:rsid w:val="00601C52"/>
    <w:rsid w:val="006023DF"/>
    <w:rsid w:val="0060375C"/>
    <w:rsid w:val="00615426"/>
    <w:rsid w:val="00616219"/>
    <w:rsid w:val="0064035C"/>
    <w:rsid w:val="00645B7D"/>
    <w:rsid w:val="00657DE0"/>
    <w:rsid w:val="0066334B"/>
    <w:rsid w:val="00685313"/>
    <w:rsid w:val="00692833"/>
    <w:rsid w:val="00694A68"/>
    <w:rsid w:val="006A0EF3"/>
    <w:rsid w:val="006A6E9B"/>
    <w:rsid w:val="006B46A3"/>
    <w:rsid w:val="006B7C2A"/>
    <w:rsid w:val="006C01F8"/>
    <w:rsid w:val="006C227D"/>
    <w:rsid w:val="006C23DA"/>
    <w:rsid w:val="006C2795"/>
    <w:rsid w:val="006C308E"/>
    <w:rsid w:val="006D70B0"/>
    <w:rsid w:val="006D7DF4"/>
    <w:rsid w:val="006E1203"/>
    <w:rsid w:val="006E25FF"/>
    <w:rsid w:val="006E3D45"/>
    <w:rsid w:val="006E4053"/>
    <w:rsid w:val="006E4BCF"/>
    <w:rsid w:val="006E7390"/>
    <w:rsid w:val="006E764D"/>
    <w:rsid w:val="00700CF9"/>
    <w:rsid w:val="0070607A"/>
    <w:rsid w:val="00712D62"/>
    <w:rsid w:val="007149F9"/>
    <w:rsid w:val="00716C29"/>
    <w:rsid w:val="00725660"/>
    <w:rsid w:val="0073177A"/>
    <w:rsid w:val="007335C9"/>
    <w:rsid w:val="00733A30"/>
    <w:rsid w:val="0074491D"/>
    <w:rsid w:val="00745AEE"/>
    <w:rsid w:val="00750F10"/>
    <w:rsid w:val="00756B50"/>
    <w:rsid w:val="00757687"/>
    <w:rsid w:val="007634D2"/>
    <w:rsid w:val="007742CA"/>
    <w:rsid w:val="00782DA7"/>
    <w:rsid w:val="00790D70"/>
    <w:rsid w:val="00794863"/>
    <w:rsid w:val="00795EF5"/>
    <w:rsid w:val="00797E93"/>
    <w:rsid w:val="007A0F2A"/>
    <w:rsid w:val="007A6F1F"/>
    <w:rsid w:val="007C1481"/>
    <w:rsid w:val="007C4A9A"/>
    <w:rsid w:val="007D5320"/>
    <w:rsid w:val="007E04A0"/>
    <w:rsid w:val="007E271F"/>
    <w:rsid w:val="007E3E5B"/>
    <w:rsid w:val="007F5E08"/>
    <w:rsid w:val="00800972"/>
    <w:rsid w:val="00802443"/>
    <w:rsid w:val="00804475"/>
    <w:rsid w:val="00811633"/>
    <w:rsid w:val="00812E7C"/>
    <w:rsid w:val="00814037"/>
    <w:rsid w:val="00817341"/>
    <w:rsid w:val="00817792"/>
    <w:rsid w:val="008244C5"/>
    <w:rsid w:val="00832EB1"/>
    <w:rsid w:val="008374C9"/>
    <w:rsid w:val="00841216"/>
    <w:rsid w:val="00842AF0"/>
    <w:rsid w:val="008435BE"/>
    <w:rsid w:val="00845AEA"/>
    <w:rsid w:val="00851D38"/>
    <w:rsid w:val="00852381"/>
    <w:rsid w:val="0086171E"/>
    <w:rsid w:val="00864A98"/>
    <w:rsid w:val="00864CFA"/>
    <w:rsid w:val="00872FC8"/>
    <w:rsid w:val="008845D0"/>
    <w:rsid w:val="00884D60"/>
    <w:rsid w:val="00884F6E"/>
    <w:rsid w:val="00887632"/>
    <w:rsid w:val="0089385E"/>
    <w:rsid w:val="008975E4"/>
    <w:rsid w:val="008A3F60"/>
    <w:rsid w:val="008B0BF9"/>
    <w:rsid w:val="008B38C4"/>
    <w:rsid w:val="008B43F2"/>
    <w:rsid w:val="008B4DB6"/>
    <w:rsid w:val="008B6CFF"/>
    <w:rsid w:val="008B7267"/>
    <w:rsid w:val="008D0E3E"/>
    <w:rsid w:val="008D0FB3"/>
    <w:rsid w:val="008E50C6"/>
    <w:rsid w:val="008F4FFE"/>
    <w:rsid w:val="008F7027"/>
    <w:rsid w:val="00907496"/>
    <w:rsid w:val="00907607"/>
    <w:rsid w:val="00913584"/>
    <w:rsid w:val="0091489C"/>
    <w:rsid w:val="00921179"/>
    <w:rsid w:val="009274B4"/>
    <w:rsid w:val="0093133D"/>
    <w:rsid w:val="00934EA2"/>
    <w:rsid w:val="00944A5C"/>
    <w:rsid w:val="0094617D"/>
    <w:rsid w:val="009476A2"/>
    <w:rsid w:val="0094797B"/>
    <w:rsid w:val="00952365"/>
    <w:rsid w:val="00952A66"/>
    <w:rsid w:val="00960A38"/>
    <w:rsid w:val="00995242"/>
    <w:rsid w:val="009A0E22"/>
    <w:rsid w:val="009A2F7C"/>
    <w:rsid w:val="009A31D7"/>
    <w:rsid w:val="009A7320"/>
    <w:rsid w:val="009B1EA1"/>
    <w:rsid w:val="009B7C9A"/>
    <w:rsid w:val="009C56E5"/>
    <w:rsid w:val="009C7716"/>
    <w:rsid w:val="009D0E64"/>
    <w:rsid w:val="009D6346"/>
    <w:rsid w:val="009D6A2C"/>
    <w:rsid w:val="009E28F0"/>
    <w:rsid w:val="009E3DBE"/>
    <w:rsid w:val="009E3EA4"/>
    <w:rsid w:val="009E3FFE"/>
    <w:rsid w:val="009E4135"/>
    <w:rsid w:val="009E5F90"/>
    <w:rsid w:val="009E5FC8"/>
    <w:rsid w:val="009E687A"/>
    <w:rsid w:val="009F236F"/>
    <w:rsid w:val="009F57C6"/>
    <w:rsid w:val="009F62DB"/>
    <w:rsid w:val="00A066F1"/>
    <w:rsid w:val="00A141AF"/>
    <w:rsid w:val="00A16D29"/>
    <w:rsid w:val="00A268BC"/>
    <w:rsid w:val="00A30305"/>
    <w:rsid w:val="00A31D2D"/>
    <w:rsid w:val="00A32787"/>
    <w:rsid w:val="00A4600A"/>
    <w:rsid w:val="00A538A6"/>
    <w:rsid w:val="00A54C25"/>
    <w:rsid w:val="00A607E1"/>
    <w:rsid w:val="00A710E7"/>
    <w:rsid w:val="00A72D90"/>
    <w:rsid w:val="00A7372E"/>
    <w:rsid w:val="00A73D12"/>
    <w:rsid w:val="00A75F5A"/>
    <w:rsid w:val="00A77290"/>
    <w:rsid w:val="00A80D39"/>
    <w:rsid w:val="00A8284C"/>
    <w:rsid w:val="00A861D8"/>
    <w:rsid w:val="00A872D2"/>
    <w:rsid w:val="00A93B85"/>
    <w:rsid w:val="00A94F09"/>
    <w:rsid w:val="00AA0B18"/>
    <w:rsid w:val="00AA0F5F"/>
    <w:rsid w:val="00AA1751"/>
    <w:rsid w:val="00AA3C65"/>
    <w:rsid w:val="00AA5639"/>
    <w:rsid w:val="00AA666F"/>
    <w:rsid w:val="00AA74B0"/>
    <w:rsid w:val="00AB4C66"/>
    <w:rsid w:val="00AC674A"/>
    <w:rsid w:val="00AD1C5F"/>
    <w:rsid w:val="00AD35C7"/>
    <w:rsid w:val="00AD6FFB"/>
    <w:rsid w:val="00AD7914"/>
    <w:rsid w:val="00AE0D82"/>
    <w:rsid w:val="00AE2E38"/>
    <w:rsid w:val="00AE514B"/>
    <w:rsid w:val="00AF2735"/>
    <w:rsid w:val="00AF2D12"/>
    <w:rsid w:val="00AF457C"/>
    <w:rsid w:val="00B048BF"/>
    <w:rsid w:val="00B07541"/>
    <w:rsid w:val="00B07CC5"/>
    <w:rsid w:val="00B134D7"/>
    <w:rsid w:val="00B40888"/>
    <w:rsid w:val="00B639E9"/>
    <w:rsid w:val="00B63B05"/>
    <w:rsid w:val="00B817CD"/>
    <w:rsid w:val="00B81A7D"/>
    <w:rsid w:val="00B82936"/>
    <w:rsid w:val="00B94AD0"/>
    <w:rsid w:val="00BA024A"/>
    <w:rsid w:val="00BA6520"/>
    <w:rsid w:val="00BB3A95"/>
    <w:rsid w:val="00BB4EEE"/>
    <w:rsid w:val="00BB6A5D"/>
    <w:rsid w:val="00BD2385"/>
    <w:rsid w:val="00BD4A3C"/>
    <w:rsid w:val="00BD6CCE"/>
    <w:rsid w:val="00BE0510"/>
    <w:rsid w:val="00BE2F24"/>
    <w:rsid w:val="00BF39FF"/>
    <w:rsid w:val="00C0018F"/>
    <w:rsid w:val="00C04375"/>
    <w:rsid w:val="00C04BF1"/>
    <w:rsid w:val="00C16A5A"/>
    <w:rsid w:val="00C20466"/>
    <w:rsid w:val="00C214ED"/>
    <w:rsid w:val="00C234E6"/>
    <w:rsid w:val="00C273D6"/>
    <w:rsid w:val="00C324A8"/>
    <w:rsid w:val="00C33BBE"/>
    <w:rsid w:val="00C53665"/>
    <w:rsid w:val="00C54517"/>
    <w:rsid w:val="00C549B6"/>
    <w:rsid w:val="00C54A21"/>
    <w:rsid w:val="00C56F70"/>
    <w:rsid w:val="00C57B91"/>
    <w:rsid w:val="00C57C67"/>
    <w:rsid w:val="00C630B1"/>
    <w:rsid w:val="00C64CD8"/>
    <w:rsid w:val="00C74F29"/>
    <w:rsid w:val="00C80E00"/>
    <w:rsid w:val="00C82695"/>
    <w:rsid w:val="00C851A7"/>
    <w:rsid w:val="00C908E9"/>
    <w:rsid w:val="00C93911"/>
    <w:rsid w:val="00C97B72"/>
    <w:rsid w:val="00C97C68"/>
    <w:rsid w:val="00CA1A47"/>
    <w:rsid w:val="00CA3DFC"/>
    <w:rsid w:val="00CA480A"/>
    <w:rsid w:val="00CB21C9"/>
    <w:rsid w:val="00CB44E5"/>
    <w:rsid w:val="00CC1457"/>
    <w:rsid w:val="00CC2023"/>
    <w:rsid w:val="00CC247A"/>
    <w:rsid w:val="00CC38A8"/>
    <w:rsid w:val="00CD15E1"/>
    <w:rsid w:val="00CD4758"/>
    <w:rsid w:val="00CE388F"/>
    <w:rsid w:val="00CE5E47"/>
    <w:rsid w:val="00CF020F"/>
    <w:rsid w:val="00CF0828"/>
    <w:rsid w:val="00CF2B5B"/>
    <w:rsid w:val="00CF381B"/>
    <w:rsid w:val="00D0063B"/>
    <w:rsid w:val="00D07CAF"/>
    <w:rsid w:val="00D120D2"/>
    <w:rsid w:val="00D14CE0"/>
    <w:rsid w:val="00D268B3"/>
    <w:rsid w:val="00D31101"/>
    <w:rsid w:val="00D326FC"/>
    <w:rsid w:val="00D36925"/>
    <w:rsid w:val="00D502DC"/>
    <w:rsid w:val="00D52FD6"/>
    <w:rsid w:val="00D54009"/>
    <w:rsid w:val="00D5651D"/>
    <w:rsid w:val="00D57A34"/>
    <w:rsid w:val="00D62896"/>
    <w:rsid w:val="00D62C6D"/>
    <w:rsid w:val="00D64A2E"/>
    <w:rsid w:val="00D67505"/>
    <w:rsid w:val="00D67A41"/>
    <w:rsid w:val="00D74898"/>
    <w:rsid w:val="00D801ED"/>
    <w:rsid w:val="00D92E1E"/>
    <w:rsid w:val="00D936BC"/>
    <w:rsid w:val="00D96530"/>
    <w:rsid w:val="00D97D02"/>
    <w:rsid w:val="00DA0E80"/>
    <w:rsid w:val="00DA1CB1"/>
    <w:rsid w:val="00DB2D37"/>
    <w:rsid w:val="00DC2179"/>
    <w:rsid w:val="00DD0FBB"/>
    <w:rsid w:val="00DD3C02"/>
    <w:rsid w:val="00DD44AF"/>
    <w:rsid w:val="00DD5449"/>
    <w:rsid w:val="00DD55C7"/>
    <w:rsid w:val="00DD6CD9"/>
    <w:rsid w:val="00DE2AC3"/>
    <w:rsid w:val="00DE5692"/>
    <w:rsid w:val="00DE6300"/>
    <w:rsid w:val="00DF4BC6"/>
    <w:rsid w:val="00DF6CD0"/>
    <w:rsid w:val="00DF78E0"/>
    <w:rsid w:val="00E03C94"/>
    <w:rsid w:val="00E205BC"/>
    <w:rsid w:val="00E26226"/>
    <w:rsid w:val="00E45D05"/>
    <w:rsid w:val="00E54F4D"/>
    <w:rsid w:val="00E55816"/>
    <w:rsid w:val="00E55AEF"/>
    <w:rsid w:val="00E654F8"/>
    <w:rsid w:val="00E67F1E"/>
    <w:rsid w:val="00E73E7D"/>
    <w:rsid w:val="00E770D5"/>
    <w:rsid w:val="00E976C1"/>
    <w:rsid w:val="00EA12E5"/>
    <w:rsid w:val="00EA69D8"/>
    <w:rsid w:val="00EB55C6"/>
    <w:rsid w:val="00EC1D83"/>
    <w:rsid w:val="00EC1F18"/>
    <w:rsid w:val="00EC42B3"/>
    <w:rsid w:val="00ED4D9B"/>
    <w:rsid w:val="00ED62A0"/>
    <w:rsid w:val="00EE13FA"/>
    <w:rsid w:val="00EE1822"/>
    <w:rsid w:val="00EF1932"/>
    <w:rsid w:val="00EF71B6"/>
    <w:rsid w:val="00F02766"/>
    <w:rsid w:val="00F05BD4"/>
    <w:rsid w:val="00F06473"/>
    <w:rsid w:val="00F14BD5"/>
    <w:rsid w:val="00F3324E"/>
    <w:rsid w:val="00F434DF"/>
    <w:rsid w:val="00F51B37"/>
    <w:rsid w:val="00F5792D"/>
    <w:rsid w:val="00F6140D"/>
    <w:rsid w:val="00F6155B"/>
    <w:rsid w:val="00F658CF"/>
    <w:rsid w:val="00F65C19"/>
    <w:rsid w:val="00F67C5D"/>
    <w:rsid w:val="00F70289"/>
    <w:rsid w:val="00F752D2"/>
    <w:rsid w:val="00F8651F"/>
    <w:rsid w:val="00F908AC"/>
    <w:rsid w:val="00F97B33"/>
    <w:rsid w:val="00FA187B"/>
    <w:rsid w:val="00FA66C1"/>
    <w:rsid w:val="00FD08E2"/>
    <w:rsid w:val="00FD18DA"/>
    <w:rsid w:val="00FD2546"/>
    <w:rsid w:val="00FD772E"/>
    <w:rsid w:val="00FD7E16"/>
    <w:rsid w:val="00FE03DB"/>
    <w:rsid w:val="00FE117E"/>
    <w:rsid w:val="00FE3097"/>
    <w:rsid w:val="00FE78C7"/>
    <w:rsid w:val="00FF02B8"/>
    <w:rsid w:val="00FF43AC"/>
    <w:rsid w:val="00FF5EA8"/>
    <w:rsid w:val="00FF68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70810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link w:val="Titre1Car"/>
    <w:qFormat/>
    <w:pPr>
      <w:keepNext/>
      <w:keepLines/>
      <w:spacing w:before="280"/>
      <w:ind w:left="1134" w:hanging="1134"/>
      <w:outlineLvl w:val="0"/>
    </w:pPr>
    <w:rPr>
      <w:b/>
      <w:sz w:val="28"/>
    </w:rPr>
  </w:style>
  <w:style w:type="paragraph" w:styleId="Titre2">
    <w:name w:val="heading 2"/>
    <w:basedOn w:val="Titre1"/>
    <w:next w:val="Normal"/>
    <w:link w:val="Titre2Car"/>
    <w:qFormat/>
    <w:pPr>
      <w:spacing w:before="200"/>
      <w:outlineLvl w:val="1"/>
    </w:pPr>
    <w:rPr>
      <w:sz w:val="24"/>
    </w:rPr>
  </w:style>
  <w:style w:type="paragraph" w:styleId="Titre3">
    <w:name w:val="heading 3"/>
    <w:basedOn w:val="Titre1"/>
    <w:next w:val="Normal"/>
    <w:link w:val="Titre3Car"/>
    <w:qFormat/>
    <w:pPr>
      <w:tabs>
        <w:tab w:val="clear" w:pos="1134"/>
      </w:tabs>
      <w:spacing w:before="200"/>
      <w:outlineLvl w:val="2"/>
    </w:pPr>
    <w:rPr>
      <w:sz w:val="24"/>
    </w:rPr>
  </w:style>
  <w:style w:type="paragraph" w:styleId="Titre4">
    <w:name w:val="heading 4"/>
    <w:basedOn w:val="Titre3"/>
    <w:next w:val="Normal"/>
    <w:link w:val="Titre4Car"/>
    <w:qFormat/>
    <w:pPr>
      <w:outlineLvl w:val="3"/>
    </w:pPr>
  </w:style>
  <w:style w:type="paragraph" w:styleId="Titre5">
    <w:name w:val="heading 5"/>
    <w:basedOn w:val="Titre4"/>
    <w:next w:val="Normal"/>
    <w:link w:val="Titre5Car"/>
    <w:qFormat/>
    <w:pPr>
      <w:outlineLvl w:val="4"/>
    </w:pPr>
  </w:style>
  <w:style w:type="paragraph" w:styleId="Titre6">
    <w:name w:val="heading 6"/>
    <w:basedOn w:val="Titre4"/>
    <w:next w:val="Normal"/>
    <w:link w:val="Titre6Car"/>
    <w:qFormat/>
    <w:pPr>
      <w:outlineLvl w:val="5"/>
    </w:pPr>
  </w:style>
  <w:style w:type="paragraph" w:styleId="Titre7">
    <w:name w:val="heading 7"/>
    <w:basedOn w:val="Titre6"/>
    <w:next w:val="Normal"/>
    <w:link w:val="Titre7Car"/>
    <w:qFormat/>
    <w:pPr>
      <w:outlineLvl w:val="6"/>
    </w:pPr>
  </w:style>
  <w:style w:type="paragraph" w:styleId="Titre8">
    <w:name w:val="heading 8"/>
    <w:basedOn w:val="Titre6"/>
    <w:next w:val="Normal"/>
    <w:link w:val="Titre8Car"/>
    <w:qFormat/>
    <w:pPr>
      <w:outlineLvl w:val="7"/>
    </w:pPr>
  </w:style>
  <w:style w:type="paragraph" w:styleId="Titre9">
    <w:name w:val="heading 9"/>
    <w:basedOn w:val="Titre6"/>
    <w:next w:val="Normal"/>
    <w:link w:val="Titre9Car"/>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qFormat/>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qFormat/>
    <w:rsid w:val="00745AEE"/>
  </w:style>
  <w:style w:type="paragraph" w:customStyle="1" w:styleId="AppendixNo">
    <w:name w:val="Appendix_No"/>
    <w:basedOn w:val="AnnexNo"/>
    <w:next w:val="Annexref"/>
    <w:link w:val="AppendixNoChar"/>
    <w:qFormat/>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link w:val="AppendixtitleChar"/>
    <w:qFormat/>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qForma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link w:val="FigureNoChar"/>
    <w:rsid w:val="00745AEE"/>
    <w:pPr>
      <w:keepNext/>
      <w:keepLines/>
      <w:spacing w:before="480" w:after="120"/>
      <w:jc w:val="center"/>
    </w:pPr>
    <w:rPr>
      <w:caps/>
      <w:sz w:val="20"/>
    </w:rPr>
  </w:style>
  <w:style w:type="paragraph" w:customStyle="1" w:styleId="Figuretitle">
    <w:name w:val="Figure_title"/>
    <w:basedOn w:val="Normal"/>
    <w:next w:val="Normal"/>
    <w:link w:val="FiguretitleChar"/>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o,fr,Style 13,FR,Style 17,Appel note de bas de p + 11 pt,Italic,Appel note de bas de p1,Appel note de bas de p2,Footnote,R"/>
    <w:basedOn w:val="Policepardfaut"/>
    <w:qForma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ECC Footnote,fn"/>
    <w:basedOn w:val="Normal"/>
    <w:link w:val="NotedebasdepageCar"/>
    <w:qFormat/>
    <w:rsid w:val="00745AEE"/>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ECC Footnote Car,fn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link w:val="Section1Char"/>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link w:val="TableNoChar"/>
    <w:qFormat/>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link w:val="Title3Char"/>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qFormat/>
    <w:rsid w:val="009B463A"/>
  </w:style>
  <w:style w:type="paragraph" w:styleId="Rvision">
    <w:name w:val="Revision"/>
    <w:hidden/>
    <w:uiPriority w:val="99"/>
    <w:semiHidden/>
    <w:rsid w:val="006E4053"/>
    <w:rPr>
      <w:rFonts w:ascii="Times New Roman" w:hAnsi="Times New Roman"/>
      <w:sz w:val="24"/>
      <w:lang w:val="en-GB" w:eastAsia="en-US"/>
    </w:rPr>
  </w:style>
  <w:style w:type="character" w:customStyle="1" w:styleId="enumlev1Char">
    <w:name w:val="enumlev1 Char"/>
    <w:link w:val="enumlev1"/>
    <w:qFormat/>
    <w:locked/>
    <w:rsid w:val="006E764D"/>
    <w:rPr>
      <w:rFonts w:ascii="Times New Roman" w:hAnsi="Times New Roman"/>
      <w:sz w:val="24"/>
      <w:lang w:val="en-GB" w:eastAsia="en-US"/>
    </w:rPr>
  </w:style>
  <w:style w:type="paragraph" w:customStyle="1" w:styleId="Normalaftertitle0">
    <w:name w:val="Normal_after_title"/>
    <w:basedOn w:val="Normal"/>
    <w:next w:val="Normal"/>
    <w:link w:val="NormalaftertitleChar0"/>
    <w:rsid w:val="00152685"/>
    <w:pPr>
      <w:spacing w:before="360"/>
    </w:pPr>
  </w:style>
  <w:style w:type="paragraph" w:customStyle="1" w:styleId="ASN1">
    <w:name w:val="ASN.1"/>
    <w:basedOn w:val="Normal"/>
    <w:rsid w:val="00152685"/>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styleId="Index1">
    <w:name w:val="index 1"/>
    <w:basedOn w:val="Normal"/>
    <w:next w:val="Normal"/>
    <w:semiHidden/>
    <w:rsid w:val="00152685"/>
  </w:style>
  <w:style w:type="paragraph" w:styleId="Index2">
    <w:name w:val="index 2"/>
    <w:basedOn w:val="Normal"/>
    <w:next w:val="Normal"/>
    <w:semiHidden/>
    <w:rsid w:val="00152685"/>
    <w:pPr>
      <w:ind w:left="283"/>
    </w:pPr>
  </w:style>
  <w:style w:type="paragraph" w:styleId="Index3">
    <w:name w:val="index 3"/>
    <w:basedOn w:val="Normal"/>
    <w:next w:val="Normal"/>
    <w:semiHidden/>
    <w:rsid w:val="00152685"/>
    <w:pPr>
      <w:ind w:left="566"/>
    </w:pPr>
  </w:style>
  <w:style w:type="paragraph" w:customStyle="1" w:styleId="Recref">
    <w:name w:val="Rec_ref"/>
    <w:basedOn w:val="Rectitle"/>
    <w:next w:val="Recdate"/>
    <w:rsid w:val="00152685"/>
    <w:pPr>
      <w:spacing w:before="120"/>
    </w:pPr>
    <w:rPr>
      <w:rFonts w:ascii="Times New Roman" w:hAnsi="Times New Roman"/>
      <w:b w:val="0"/>
      <w:sz w:val="24"/>
    </w:rPr>
  </w:style>
  <w:style w:type="paragraph" w:customStyle="1" w:styleId="Questionref">
    <w:name w:val="Question_ref"/>
    <w:basedOn w:val="Recref"/>
    <w:next w:val="Questiondate"/>
    <w:rsid w:val="00152685"/>
  </w:style>
  <w:style w:type="paragraph" w:customStyle="1" w:styleId="Reftext">
    <w:name w:val="Ref_text"/>
    <w:basedOn w:val="Normal"/>
    <w:rsid w:val="00152685"/>
    <w:pPr>
      <w:ind w:left="1134" w:hanging="1134"/>
    </w:pPr>
  </w:style>
  <w:style w:type="paragraph" w:customStyle="1" w:styleId="Reftitle">
    <w:name w:val="Ref_title"/>
    <w:basedOn w:val="Normal"/>
    <w:next w:val="Reftext"/>
    <w:rsid w:val="00152685"/>
    <w:pPr>
      <w:spacing w:before="480"/>
      <w:jc w:val="center"/>
    </w:pPr>
    <w:rPr>
      <w:caps/>
    </w:rPr>
  </w:style>
  <w:style w:type="paragraph" w:customStyle="1" w:styleId="Repdate">
    <w:name w:val="Rep_date"/>
    <w:basedOn w:val="Recdate"/>
    <w:next w:val="Normalaftertitle"/>
    <w:rsid w:val="00152685"/>
  </w:style>
  <w:style w:type="paragraph" w:customStyle="1" w:styleId="RepNo">
    <w:name w:val="Rep_No"/>
    <w:basedOn w:val="RecNo"/>
    <w:next w:val="Reptitle"/>
    <w:rsid w:val="00152685"/>
  </w:style>
  <w:style w:type="paragraph" w:customStyle="1" w:styleId="Reptitle">
    <w:name w:val="Rep_title"/>
    <w:basedOn w:val="Rectitle"/>
    <w:next w:val="Repref"/>
    <w:rsid w:val="00152685"/>
  </w:style>
  <w:style w:type="paragraph" w:customStyle="1" w:styleId="Repref">
    <w:name w:val="Rep_ref"/>
    <w:basedOn w:val="Recref"/>
    <w:next w:val="Repdate"/>
    <w:rsid w:val="00152685"/>
  </w:style>
  <w:style w:type="paragraph" w:customStyle="1" w:styleId="Resdate">
    <w:name w:val="Res_date"/>
    <w:basedOn w:val="Recdate"/>
    <w:next w:val="Normalaftertitle"/>
    <w:rsid w:val="00152685"/>
  </w:style>
  <w:style w:type="paragraph" w:customStyle="1" w:styleId="Resref">
    <w:name w:val="Res_ref"/>
    <w:basedOn w:val="Recref"/>
    <w:next w:val="Resdate"/>
    <w:rsid w:val="00152685"/>
  </w:style>
  <w:style w:type="paragraph" w:customStyle="1" w:styleId="toc0">
    <w:name w:val="toc 0"/>
    <w:basedOn w:val="Normal"/>
    <w:next w:val="TM1"/>
    <w:rsid w:val="00152685"/>
    <w:pPr>
      <w:tabs>
        <w:tab w:val="clear" w:pos="1134"/>
        <w:tab w:val="clear" w:pos="1871"/>
        <w:tab w:val="clear" w:pos="2268"/>
        <w:tab w:val="right" w:pos="9781"/>
      </w:tabs>
    </w:pPr>
    <w:rPr>
      <w:b/>
    </w:rPr>
  </w:style>
  <w:style w:type="paragraph" w:customStyle="1" w:styleId="Formal">
    <w:name w:val="Formal"/>
    <w:basedOn w:val="ASN1"/>
    <w:rsid w:val="00152685"/>
    <w:rPr>
      <w:b w:val="0"/>
    </w:rPr>
  </w:style>
  <w:style w:type="character" w:styleId="Numrodepage">
    <w:name w:val="page number"/>
    <w:basedOn w:val="Policepardfaut"/>
    <w:rsid w:val="00152685"/>
  </w:style>
  <w:style w:type="paragraph" w:styleId="Index4">
    <w:name w:val="index 4"/>
    <w:basedOn w:val="Normal"/>
    <w:next w:val="Normal"/>
    <w:rsid w:val="00152685"/>
    <w:pPr>
      <w:ind w:left="849"/>
    </w:pPr>
  </w:style>
  <w:style w:type="paragraph" w:styleId="Index5">
    <w:name w:val="index 5"/>
    <w:basedOn w:val="Normal"/>
    <w:next w:val="Normal"/>
    <w:rsid w:val="00152685"/>
    <w:pPr>
      <w:ind w:left="1132"/>
    </w:pPr>
  </w:style>
  <w:style w:type="paragraph" w:styleId="Index6">
    <w:name w:val="index 6"/>
    <w:basedOn w:val="Normal"/>
    <w:next w:val="Normal"/>
    <w:rsid w:val="00152685"/>
    <w:pPr>
      <w:ind w:left="1415"/>
    </w:pPr>
  </w:style>
  <w:style w:type="paragraph" w:styleId="Index7">
    <w:name w:val="index 7"/>
    <w:basedOn w:val="Normal"/>
    <w:next w:val="Normal"/>
    <w:rsid w:val="00152685"/>
    <w:pPr>
      <w:ind w:left="1698"/>
    </w:pPr>
  </w:style>
  <w:style w:type="paragraph" w:styleId="Titreindex">
    <w:name w:val="index heading"/>
    <w:basedOn w:val="Normal"/>
    <w:next w:val="Index1"/>
    <w:rsid w:val="00152685"/>
  </w:style>
  <w:style w:type="character" w:styleId="Numrodeligne">
    <w:name w:val="line number"/>
    <w:basedOn w:val="Policepardfaut"/>
    <w:rsid w:val="00152685"/>
  </w:style>
  <w:style w:type="paragraph" w:customStyle="1" w:styleId="EditorsNote">
    <w:name w:val="EditorsNote"/>
    <w:basedOn w:val="Normal"/>
    <w:qFormat/>
    <w:rsid w:val="00152685"/>
    <w:pPr>
      <w:spacing w:before="240" w:after="240"/>
    </w:pPr>
    <w:rPr>
      <w:i/>
      <w:iCs/>
    </w:rPr>
  </w:style>
  <w:style w:type="character" w:customStyle="1" w:styleId="FiguretitleChar">
    <w:name w:val="Figure_title Char"/>
    <w:basedOn w:val="Policepardfaut"/>
    <w:link w:val="Figuretitle"/>
    <w:rsid w:val="00152685"/>
    <w:rPr>
      <w:rFonts w:ascii="Times New Roman Bold" w:hAnsi="Times New Roman Bold"/>
      <w:b/>
      <w:lang w:val="en-GB" w:eastAsia="en-US"/>
    </w:rPr>
  </w:style>
  <w:style w:type="paragraph" w:customStyle="1" w:styleId="Figurewithlegend">
    <w:name w:val="Figure_with_legend"/>
    <w:basedOn w:val="Figure"/>
    <w:rsid w:val="00152685"/>
    <w:pPr>
      <w:keepNext w:val="0"/>
      <w:keepLines w:val="0"/>
      <w:spacing w:after="240"/>
    </w:pPr>
    <w:rPr>
      <w:noProof/>
      <w:lang w:eastAsia="zh-CN"/>
    </w:rPr>
  </w:style>
  <w:style w:type="paragraph" w:styleId="Signature">
    <w:name w:val="Signature"/>
    <w:basedOn w:val="Normal"/>
    <w:link w:val="SignatureCar"/>
    <w:unhideWhenUsed/>
    <w:rsid w:val="00152685"/>
    <w:pPr>
      <w:tabs>
        <w:tab w:val="clear" w:pos="1134"/>
        <w:tab w:val="clear" w:pos="1871"/>
        <w:tab w:val="clear" w:pos="2268"/>
        <w:tab w:val="center" w:pos="7371"/>
      </w:tabs>
      <w:spacing w:before="600"/>
    </w:pPr>
  </w:style>
  <w:style w:type="character" w:customStyle="1" w:styleId="SignatureCar">
    <w:name w:val="Signature Car"/>
    <w:basedOn w:val="Policepardfaut"/>
    <w:link w:val="Signature"/>
    <w:rsid w:val="00152685"/>
    <w:rPr>
      <w:rFonts w:ascii="Times New Roman" w:hAnsi="Times New Roman"/>
      <w:sz w:val="24"/>
      <w:lang w:val="en-GB" w:eastAsia="en-US"/>
    </w:rPr>
  </w:style>
  <w:style w:type="paragraph" w:customStyle="1" w:styleId="Tablefin">
    <w:name w:val="Table_fin"/>
    <w:basedOn w:val="Normalaftertitle0"/>
    <w:qFormat/>
    <w:rsid w:val="00152685"/>
    <w:pPr>
      <w:tabs>
        <w:tab w:val="clear" w:pos="1134"/>
        <w:tab w:val="clear" w:pos="1871"/>
        <w:tab w:val="clear" w:pos="2268"/>
      </w:tabs>
      <w:spacing w:before="0"/>
    </w:pPr>
    <w:rPr>
      <w:sz w:val="20"/>
      <w:lang w:eastAsia="zh-CN"/>
    </w:rPr>
  </w:style>
  <w:style w:type="character" w:customStyle="1" w:styleId="NormalaftertitleChar0">
    <w:name w:val="Normal_after_title Char"/>
    <w:basedOn w:val="Policepardfaut"/>
    <w:link w:val="Normalaftertitle0"/>
    <w:locked/>
    <w:rsid w:val="00152685"/>
    <w:rPr>
      <w:rFonts w:ascii="Times New Roman" w:hAnsi="Times New Roman"/>
      <w:sz w:val="24"/>
      <w:lang w:val="en-GB" w:eastAsia="en-US"/>
    </w:rPr>
  </w:style>
  <w:style w:type="character" w:styleId="Lienhypertexte">
    <w:name w:val="Hyperlink"/>
    <w:aliases w:val="CEO_Hyperlink,ECC Hyperlink,超级链接"/>
    <w:basedOn w:val="Policepardfaut"/>
    <w:unhideWhenUsed/>
    <w:qFormat/>
    <w:rsid w:val="00152685"/>
    <w:rPr>
      <w:color w:val="0000FF" w:themeColor="hyperlink"/>
      <w:u w:val="single"/>
    </w:rPr>
  </w:style>
  <w:style w:type="character" w:customStyle="1" w:styleId="Titre1Car">
    <w:name w:val="Titre 1 Car"/>
    <w:basedOn w:val="Policepardfaut"/>
    <w:link w:val="Titre1"/>
    <w:rsid w:val="00152685"/>
    <w:rPr>
      <w:rFonts w:ascii="Times New Roman" w:hAnsi="Times New Roman"/>
      <w:b/>
      <w:sz w:val="28"/>
      <w:lang w:val="en-GB" w:eastAsia="en-US"/>
    </w:rPr>
  </w:style>
  <w:style w:type="character" w:customStyle="1" w:styleId="Titre2Car">
    <w:name w:val="Titre 2 Car"/>
    <w:basedOn w:val="Policepardfaut"/>
    <w:link w:val="Titre2"/>
    <w:rsid w:val="00152685"/>
    <w:rPr>
      <w:rFonts w:ascii="Times New Roman" w:hAnsi="Times New Roman"/>
      <w:b/>
      <w:sz w:val="24"/>
      <w:lang w:val="en-GB" w:eastAsia="en-US"/>
    </w:rPr>
  </w:style>
  <w:style w:type="character" w:customStyle="1" w:styleId="Titre3Car">
    <w:name w:val="Titre 3 Car"/>
    <w:basedOn w:val="Policepardfaut"/>
    <w:link w:val="Titre3"/>
    <w:rsid w:val="00152685"/>
    <w:rPr>
      <w:rFonts w:ascii="Times New Roman" w:hAnsi="Times New Roman"/>
      <w:b/>
      <w:sz w:val="24"/>
      <w:lang w:val="en-GB" w:eastAsia="en-US"/>
    </w:rPr>
  </w:style>
  <w:style w:type="character" w:customStyle="1" w:styleId="Titre4Car">
    <w:name w:val="Titre 4 Car"/>
    <w:basedOn w:val="Policepardfaut"/>
    <w:link w:val="Titre4"/>
    <w:rsid w:val="00152685"/>
    <w:rPr>
      <w:rFonts w:ascii="Times New Roman" w:hAnsi="Times New Roman"/>
      <w:b/>
      <w:sz w:val="24"/>
      <w:lang w:val="en-GB" w:eastAsia="en-US"/>
    </w:rPr>
  </w:style>
  <w:style w:type="character" w:customStyle="1" w:styleId="Titre5Car">
    <w:name w:val="Titre 5 Car"/>
    <w:basedOn w:val="Policepardfaut"/>
    <w:link w:val="Titre5"/>
    <w:rsid w:val="00152685"/>
    <w:rPr>
      <w:rFonts w:ascii="Times New Roman" w:hAnsi="Times New Roman"/>
      <w:b/>
      <w:sz w:val="24"/>
      <w:lang w:val="en-GB" w:eastAsia="en-US"/>
    </w:rPr>
  </w:style>
  <w:style w:type="character" w:customStyle="1" w:styleId="Titre6Car">
    <w:name w:val="Titre 6 Car"/>
    <w:basedOn w:val="Policepardfaut"/>
    <w:link w:val="Titre6"/>
    <w:rsid w:val="00152685"/>
    <w:rPr>
      <w:rFonts w:ascii="Times New Roman" w:hAnsi="Times New Roman"/>
      <w:b/>
      <w:sz w:val="24"/>
      <w:lang w:val="en-GB" w:eastAsia="en-US"/>
    </w:rPr>
  </w:style>
  <w:style w:type="character" w:customStyle="1" w:styleId="Titre7Car">
    <w:name w:val="Titre 7 Car"/>
    <w:basedOn w:val="Policepardfaut"/>
    <w:link w:val="Titre7"/>
    <w:rsid w:val="00152685"/>
    <w:rPr>
      <w:rFonts w:ascii="Times New Roman" w:hAnsi="Times New Roman"/>
      <w:b/>
      <w:sz w:val="24"/>
      <w:lang w:val="en-GB" w:eastAsia="en-US"/>
    </w:rPr>
  </w:style>
  <w:style w:type="character" w:customStyle="1" w:styleId="Titre8Car">
    <w:name w:val="Titre 8 Car"/>
    <w:basedOn w:val="Policepardfaut"/>
    <w:link w:val="Titre8"/>
    <w:rsid w:val="00152685"/>
    <w:rPr>
      <w:rFonts w:ascii="Times New Roman" w:hAnsi="Times New Roman"/>
      <w:b/>
      <w:sz w:val="24"/>
      <w:lang w:val="en-GB" w:eastAsia="en-US"/>
    </w:rPr>
  </w:style>
  <w:style w:type="character" w:customStyle="1" w:styleId="Titre9Car">
    <w:name w:val="Titre 9 Car"/>
    <w:basedOn w:val="Policepardfaut"/>
    <w:link w:val="Titre9"/>
    <w:rsid w:val="00152685"/>
    <w:rPr>
      <w:rFonts w:ascii="Times New Roman" w:hAnsi="Times New Roman"/>
      <w:b/>
      <w:sz w:val="24"/>
      <w:lang w:val="en-GB" w:eastAsia="en-US"/>
    </w:rPr>
  </w:style>
  <w:style w:type="character" w:customStyle="1" w:styleId="ArttitleCar">
    <w:name w:val="Art_title Car"/>
    <w:basedOn w:val="Policepardfaut"/>
    <w:link w:val="Arttitle"/>
    <w:locked/>
    <w:rsid w:val="00152685"/>
    <w:rPr>
      <w:rFonts w:ascii="Times New Roman" w:hAnsi="Times New Roman"/>
      <w:b/>
      <w:sz w:val="28"/>
      <w:lang w:val="en-GB" w:eastAsia="en-US"/>
    </w:rPr>
  </w:style>
  <w:style w:type="character" w:customStyle="1" w:styleId="TableheadChar">
    <w:name w:val="Table_head Char"/>
    <w:basedOn w:val="Policepardfaut"/>
    <w:link w:val="Tablehead"/>
    <w:qFormat/>
    <w:locked/>
    <w:rsid w:val="00152685"/>
    <w:rPr>
      <w:rFonts w:ascii="Times New Roman Bold" w:hAnsi="Times New Roman Bold" w:cs="Times New Roman Bold"/>
      <w:b/>
      <w:lang w:val="en-GB" w:eastAsia="en-US"/>
    </w:rPr>
  </w:style>
  <w:style w:type="table" w:customStyle="1" w:styleId="TableGrid1">
    <w:name w:val="Table Grid1"/>
    <w:basedOn w:val="TableauNormal"/>
    <w:next w:val="Grilledutableau"/>
    <w:uiPriority w:val="39"/>
    <w:qFormat/>
    <w:rsid w:val="00152685"/>
    <w:rPr>
      <w:rFonts w:ascii="Calibri" w:eastAsia="Calibri" w:hAnsi="Calibri"/>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qFormat/>
    <w:rsid w:val="00152685"/>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52685"/>
    <w:pPr>
      <w:ind w:left="720"/>
      <w:contextualSpacing/>
    </w:pPr>
  </w:style>
  <w:style w:type="character" w:customStyle="1" w:styleId="BalloonTextChar1">
    <w:name w:val="Balloon Text Char1"/>
    <w:basedOn w:val="Policepardfaut"/>
    <w:semiHidden/>
    <w:rsid w:val="00152685"/>
    <w:rPr>
      <w:rFonts w:ascii="Segoe UI" w:hAnsi="Segoe UI" w:cs="Segoe UI"/>
      <w:sz w:val="18"/>
      <w:szCs w:val="18"/>
      <w:lang w:val="en-GB" w:eastAsia="en-US"/>
    </w:rPr>
  </w:style>
  <w:style w:type="paragraph" w:styleId="NormalWeb">
    <w:name w:val="Normal (Web)"/>
    <w:basedOn w:val="Normal"/>
    <w:uiPriority w:val="99"/>
    <w:semiHidden/>
    <w:unhideWhenUsed/>
    <w:rsid w:val="0015268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customStyle="1" w:styleId="UnresolvedMention1">
    <w:name w:val="Unresolved Mention1"/>
    <w:basedOn w:val="Policepardfaut"/>
    <w:uiPriority w:val="99"/>
    <w:semiHidden/>
    <w:unhideWhenUsed/>
    <w:rsid w:val="00152685"/>
    <w:rPr>
      <w:color w:val="605E5C"/>
      <w:shd w:val="clear" w:color="auto" w:fill="E1DFDD"/>
    </w:rPr>
  </w:style>
  <w:style w:type="character" w:customStyle="1" w:styleId="UnresolvedMention2">
    <w:name w:val="Unresolved Mention2"/>
    <w:basedOn w:val="Policepardfaut"/>
    <w:uiPriority w:val="99"/>
    <w:semiHidden/>
    <w:unhideWhenUsed/>
    <w:rsid w:val="00152685"/>
    <w:rPr>
      <w:color w:val="605E5C"/>
      <w:shd w:val="clear" w:color="auto" w:fill="E1DFDD"/>
    </w:rPr>
  </w:style>
  <w:style w:type="paragraph" w:customStyle="1" w:styleId="Body">
    <w:name w:val="Body"/>
    <w:rsid w:val="00152685"/>
    <w:pPr>
      <w:pBdr>
        <w:top w:val="nil"/>
        <w:left w:val="nil"/>
        <w:bottom w:val="nil"/>
        <w:right w:val="nil"/>
        <w:between w:val="nil"/>
        <w:bar w:val="nil"/>
      </w:pBdr>
      <w:tabs>
        <w:tab w:val="left" w:pos="1134"/>
        <w:tab w:val="left" w:pos="1871"/>
        <w:tab w:val="left" w:pos="2268"/>
      </w:tabs>
      <w:spacing w:before="120"/>
    </w:pPr>
    <w:rPr>
      <w:rFonts w:ascii="Times New Roman" w:hAnsi="Times New Roman"/>
      <w:color w:val="000000"/>
      <w:sz w:val="24"/>
      <w:szCs w:val="24"/>
      <w:u w:color="000000"/>
      <w:bdr w:val="nil"/>
      <w:lang w:eastAsia="en-US"/>
      <w14:textOutline w14:w="0" w14:cap="flat" w14:cmpd="sng" w14:algn="ctr">
        <w14:noFill/>
        <w14:prstDash w14:val="solid"/>
        <w14:bevel/>
      </w14:textOutline>
    </w:rPr>
  </w:style>
  <w:style w:type="character" w:customStyle="1" w:styleId="Hyperlink0">
    <w:name w:val="Hyperlink.0"/>
    <w:basedOn w:val="Lienhypertexte"/>
    <w:rsid w:val="00152685"/>
    <w:rPr>
      <w:color w:val="0000FF"/>
      <w:u w:val="single" w:color="0000FF"/>
      <w14:textOutline w14:w="0" w14:cap="rnd" w14:cmpd="sng" w14:algn="ctr">
        <w14:noFill/>
        <w14:prstDash w14:val="solid"/>
        <w14:bevel/>
      </w14:textOutline>
    </w:rPr>
  </w:style>
  <w:style w:type="paragraph" w:styleId="Commentaire">
    <w:name w:val="annotation text"/>
    <w:basedOn w:val="Normal"/>
    <w:link w:val="CommentaireCar"/>
    <w:uiPriority w:val="99"/>
    <w:unhideWhenUsed/>
    <w:rsid w:val="00152685"/>
    <w:rPr>
      <w:sz w:val="20"/>
    </w:rPr>
  </w:style>
  <w:style w:type="character" w:customStyle="1" w:styleId="CommentaireCar">
    <w:name w:val="Commentaire Car"/>
    <w:basedOn w:val="Policepardfaut"/>
    <w:link w:val="Commentaire"/>
    <w:uiPriority w:val="99"/>
    <w:rsid w:val="00152685"/>
    <w:rPr>
      <w:rFonts w:ascii="Times New Roman" w:hAnsi="Times New Roman"/>
      <w:lang w:val="en-GB" w:eastAsia="en-US"/>
    </w:rPr>
  </w:style>
  <w:style w:type="character" w:styleId="Marquedecommentaire">
    <w:name w:val="annotation reference"/>
    <w:basedOn w:val="Policepardfaut"/>
    <w:uiPriority w:val="99"/>
    <w:semiHidden/>
    <w:unhideWhenUsed/>
    <w:rsid w:val="00152685"/>
    <w:rPr>
      <w:sz w:val="16"/>
      <w:szCs w:val="16"/>
    </w:rPr>
  </w:style>
  <w:style w:type="character" w:customStyle="1" w:styleId="msoins0">
    <w:name w:val="msoins"/>
    <w:basedOn w:val="Policepardfaut"/>
    <w:rsid w:val="00152685"/>
  </w:style>
  <w:style w:type="character" w:customStyle="1" w:styleId="enumlev10">
    <w:name w:val="enumlev1 Знак"/>
    <w:qFormat/>
    <w:locked/>
    <w:rsid w:val="00152685"/>
    <w:rPr>
      <w:rFonts w:ascii="Times New Roman" w:hAnsi="Times New Roman"/>
      <w:sz w:val="24"/>
      <w:lang w:val="en-GB" w:eastAsia="en-US"/>
    </w:rPr>
  </w:style>
  <w:style w:type="paragraph" w:customStyle="1" w:styleId="ECCFiguregraphcentered">
    <w:name w:val="ECC Figure/graph centered"/>
    <w:next w:val="Normal"/>
    <w:rsid w:val="00152685"/>
    <w:pPr>
      <w:spacing w:before="240" w:after="240"/>
      <w:jc w:val="center"/>
    </w:pPr>
    <w:rPr>
      <w:rFonts w:ascii="Arial" w:hAnsi="Arial"/>
      <w:noProof/>
      <w:lang w:val="de-DE" w:eastAsia="de-DE"/>
      <w14:cntxtAlts/>
    </w:rPr>
  </w:style>
  <w:style w:type="character" w:customStyle="1" w:styleId="ECCParagraph">
    <w:name w:val="ECC Paragraph"/>
    <w:basedOn w:val="Policepardfaut"/>
    <w:uiPriority w:val="1"/>
    <w:qFormat/>
    <w:rsid w:val="00152685"/>
    <w:rPr>
      <w:rFonts w:ascii="Arial" w:hAnsi="Arial" w:cs="Arial" w:hint="default"/>
      <w:noProof w:val="0"/>
      <w:sz w:val="20"/>
      <w:bdr w:val="none" w:sz="0" w:space="0" w:color="auto" w:frame="1"/>
      <w:lang w:val="en-GB"/>
    </w:rPr>
  </w:style>
  <w:style w:type="character" w:customStyle="1" w:styleId="ECCHLbold">
    <w:name w:val="ECC HL bold"/>
    <w:basedOn w:val="lev"/>
    <w:uiPriority w:val="1"/>
    <w:qFormat/>
    <w:rsid w:val="00152685"/>
    <w:rPr>
      <w:b/>
      <w:bCs/>
    </w:rPr>
  </w:style>
  <w:style w:type="character" w:styleId="lev">
    <w:name w:val="Strong"/>
    <w:basedOn w:val="Policepardfaut"/>
    <w:qFormat/>
    <w:rsid w:val="00152685"/>
    <w:rPr>
      <w:b/>
      <w:bCs/>
    </w:rPr>
  </w:style>
  <w:style w:type="character" w:customStyle="1" w:styleId="ObjetducommentaireCar">
    <w:name w:val="Objet du commentaire Car"/>
    <w:basedOn w:val="CommentaireCar"/>
    <w:link w:val="Objetducommentaire"/>
    <w:uiPriority w:val="99"/>
    <w:semiHidden/>
    <w:rsid w:val="00152685"/>
    <w:rPr>
      <w:rFonts w:ascii="Times New Roman" w:hAnsi="Times New Roman"/>
      <w:b/>
      <w:bCs/>
      <w:lang w:val="en-GB" w:eastAsia="en-US"/>
    </w:rPr>
  </w:style>
  <w:style w:type="paragraph" w:styleId="Objetducommentaire">
    <w:name w:val="annotation subject"/>
    <w:basedOn w:val="Commentaire"/>
    <w:next w:val="Commentaire"/>
    <w:link w:val="ObjetducommentaireCar"/>
    <w:uiPriority w:val="99"/>
    <w:semiHidden/>
    <w:unhideWhenUsed/>
    <w:rsid w:val="00152685"/>
    <w:rPr>
      <w:b/>
      <w:bCs/>
    </w:rPr>
  </w:style>
  <w:style w:type="character" w:customStyle="1" w:styleId="CommentSubjectChar1">
    <w:name w:val="Comment Subject Char1"/>
    <w:basedOn w:val="CommentaireCar"/>
    <w:semiHidden/>
    <w:rsid w:val="00152685"/>
    <w:rPr>
      <w:rFonts w:ascii="Times New Roman" w:hAnsi="Times New Roman"/>
      <w:b/>
      <w:bCs/>
      <w:lang w:val="en-GB" w:eastAsia="en-US"/>
    </w:rPr>
  </w:style>
  <w:style w:type="character" w:customStyle="1" w:styleId="NormalaftertitleChar">
    <w:name w:val="Normal after title Char"/>
    <w:basedOn w:val="Policepardfaut"/>
    <w:link w:val="Normalaftertitle"/>
    <w:qFormat/>
    <w:locked/>
    <w:rsid w:val="00152685"/>
    <w:rPr>
      <w:rFonts w:ascii="Times New Roman" w:hAnsi="Times New Roman"/>
      <w:sz w:val="24"/>
      <w:lang w:val="en-GB" w:eastAsia="en-US"/>
    </w:rPr>
  </w:style>
  <w:style w:type="character" w:styleId="Textedelespacerserv">
    <w:name w:val="Placeholder Text"/>
    <w:basedOn w:val="Policepardfaut"/>
    <w:uiPriority w:val="99"/>
    <w:semiHidden/>
    <w:rsid w:val="00152685"/>
    <w:rPr>
      <w:color w:val="808080"/>
    </w:rPr>
  </w:style>
  <w:style w:type="character" w:customStyle="1" w:styleId="apple-tab-span">
    <w:name w:val="apple-tab-span"/>
    <w:basedOn w:val="Policepardfaut"/>
    <w:rsid w:val="00152685"/>
  </w:style>
  <w:style w:type="character" w:customStyle="1" w:styleId="FigureNoChar">
    <w:name w:val="Figure_No Char"/>
    <w:link w:val="FigureNo"/>
    <w:locked/>
    <w:rsid w:val="00152685"/>
    <w:rPr>
      <w:rFonts w:ascii="Times New Roman" w:hAnsi="Times New Roman"/>
      <w:caps/>
      <w:lang w:val="en-GB" w:eastAsia="en-US"/>
    </w:rPr>
  </w:style>
  <w:style w:type="character" w:customStyle="1" w:styleId="TabletextChar">
    <w:name w:val="Table_text Char"/>
    <w:link w:val="Tabletext"/>
    <w:qFormat/>
    <w:locked/>
    <w:rsid w:val="00152685"/>
    <w:rPr>
      <w:rFonts w:ascii="Times New Roman" w:hAnsi="Times New Roman"/>
      <w:lang w:val="en-GB" w:eastAsia="en-US"/>
    </w:rPr>
  </w:style>
  <w:style w:type="character" w:customStyle="1" w:styleId="TableNoChar">
    <w:name w:val="Table_No Char"/>
    <w:link w:val="TableNo"/>
    <w:locked/>
    <w:rsid w:val="00152685"/>
    <w:rPr>
      <w:rFonts w:ascii="Times New Roman" w:hAnsi="Times New Roman"/>
      <w:caps/>
      <w:lang w:val="en-GB" w:eastAsia="en-US"/>
    </w:rPr>
  </w:style>
  <w:style w:type="character" w:customStyle="1" w:styleId="TabletitleChar">
    <w:name w:val="Table_title Char"/>
    <w:link w:val="Tabletitle"/>
    <w:qFormat/>
    <w:locked/>
    <w:rsid w:val="00152685"/>
    <w:rPr>
      <w:rFonts w:ascii="Times New Roman Bold" w:hAnsi="Times New Roman Bold"/>
      <w:b/>
      <w:lang w:val="en-GB" w:eastAsia="en-US"/>
    </w:rPr>
  </w:style>
  <w:style w:type="paragraph" w:customStyle="1" w:styleId="ECCTabletext">
    <w:name w:val="ECC Table text"/>
    <w:basedOn w:val="Normal"/>
    <w:qFormat/>
    <w:rsid w:val="0064035C"/>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 w:type="paragraph" w:customStyle="1" w:styleId="ECCBulletsLv2">
    <w:name w:val="ECC Bullets Lv2"/>
    <w:basedOn w:val="Normal"/>
    <w:rsid w:val="0064035C"/>
    <w:pPr>
      <w:tabs>
        <w:tab w:val="clear" w:pos="1134"/>
        <w:tab w:val="clear" w:pos="1871"/>
        <w:tab w:val="clear" w:pos="2268"/>
        <w:tab w:val="num" w:pos="360"/>
        <w:tab w:val="left" w:pos="680"/>
      </w:tabs>
      <w:overflowPunct/>
      <w:autoSpaceDE/>
      <w:autoSpaceDN/>
      <w:adjustRightInd/>
      <w:spacing w:before="60" w:line="288" w:lineRule="auto"/>
      <w:ind w:left="680" w:hanging="340"/>
      <w:contextualSpacing/>
      <w:jc w:val="both"/>
      <w:textAlignment w:val="auto"/>
    </w:pPr>
    <w:rPr>
      <w:rFonts w:ascii="Arial" w:eastAsia="Calibri" w:hAnsi="Arial"/>
      <w:sz w:val="20"/>
      <w:szCs w:val="22"/>
    </w:rPr>
  </w:style>
  <w:style w:type="paragraph" w:customStyle="1" w:styleId="ECCLetterHead">
    <w:name w:val="ECC Letter Head"/>
    <w:basedOn w:val="Normal"/>
    <w:link w:val="ECCLetterHeadZchn"/>
    <w:qFormat/>
    <w:rsid w:val="0064035C"/>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character" w:customStyle="1" w:styleId="ECCLetterHeadZchn">
    <w:name w:val="ECC Letter Head Zchn"/>
    <w:basedOn w:val="Policepardfaut"/>
    <w:link w:val="ECCLetterHead"/>
    <w:rsid w:val="0064035C"/>
    <w:rPr>
      <w:rFonts w:ascii="Arial" w:eastAsia="Calibri" w:hAnsi="Arial"/>
      <w:b/>
      <w:sz w:val="22"/>
      <w:lang w:val="en-GB" w:eastAsia="en-US"/>
    </w:rPr>
  </w:style>
  <w:style w:type="character" w:customStyle="1" w:styleId="NoteChar">
    <w:name w:val="Note Char"/>
    <w:basedOn w:val="Policepardfaut"/>
    <w:link w:val="Note"/>
    <w:qFormat/>
    <w:locked/>
    <w:rsid w:val="00A94F09"/>
    <w:rPr>
      <w:rFonts w:ascii="Times New Roman" w:hAnsi="Times New Roman"/>
      <w:sz w:val="24"/>
      <w:lang w:val="en-GB" w:eastAsia="en-US"/>
    </w:rPr>
  </w:style>
  <w:style w:type="character" w:customStyle="1" w:styleId="CallChar">
    <w:name w:val="Call Char"/>
    <w:basedOn w:val="Policepardfaut"/>
    <w:link w:val="Call"/>
    <w:qFormat/>
    <w:rsid w:val="00A94F09"/>
    <w:rPr>
      <w:rFonts w:ascii="Times New Roman" w:hAnsi="Times New Roman"/>
      <w:i/>
      <w:sz w:val="24"/>
      <w:lang w:val="en-GB" w:eastAsia="en-US"/>
    </w:rPr>
  </w:style>
  <w:style w:type="character" w:customStyle="1" w:styleId="AnnexNoChar">
    <w:name w:val="Annex_No Char"/>
    <w:link w:val="AnnexNo"/>
    <w:qFormat/>
    <w:locked/>
    <w:rsid w:val="00A94F09"/>
    <w:rPr>
      <w:rFonts w:ascii="Times New Roman" w:hAnsi="Times New Roman"/>
      <w:caps/>
      <w:sz w:val="28"/>
      <w:lang w:val="en-GB" w:eastAsia="en-US"/>
    </w:rPr>
  </w:style>
  <w:style w:type="character" w:customStyle="1" w:styleId="Section1Char">
    <w:name w:val="Section_1 Char"/>
    <w:link w:val="Section1"/>
    <w:locked/>
    <w:rsid w:val="00A94F09"/>
    <w:rPr>
      <w:rFonts w:ascii="Times New Roman" w:hAnsi="Times New Roman"/>
      <w:b/>
      <w:sz w:val="24"/>
      <w:lang w:val="en-GB" w:eastAsia="en-US"/>
    </w:rPr>
  </w:style>
  <w:style w:type="character" w:customStyle="1" w:styleId="ParagraphedelisteCar">
    <w:name w:val="Paragraphe de liste Car"/>
    <w:link w:val="Paragraphedeliste"/>
    <w:locked/>
    <w:rsid w:val="00A94F09"/>
    <w:rPr>
      <w:rFonts w:ascii="Times New Roman" w:hAnsi="Times New Roman"/>
      <w:sz w:val="24"/>
      <w:lang w:val="en-GB" w:eastAsia="en-US"/>
    </w:rPr>
  </w:style>
  <w:style w:type="character" w:customStyle="1" w:styleId="AnnextitleChar">
    <w:name w:val="Annex_title Char"/>
    <w:basedOn w:val="Policepardfaut"/>
    <w:link w:val="Annextitle"/>
    <w:rsid w:val="00A94F09"/>
    <w:rPr>
      <w:rFonts w:ascii="Times New Roman Bold" w:hAnsi="Times New Roman Bold"/>
      <w:b/>
      <w:sz w:val="28"/>
      <w:lang w:val="en-GB" w:eastAsia="en-US"/>
    </w:rPr>
  </w:style>
  <w:style w:type="character" w:customStyle="1" w:styleId="Title3Char">
    <w:name w:val="Title 3 Char"/>
    <w:link w:val="Title3"/>
    <w:locked/>
    <w:rsid w:val="00A94F09"/>
    <w:rPr>
      <w:rFonts w:ascii="Times New Roman" w:hAnsi="Times New Roman"/>
      <w:sz w:val="28"/>
      <w:lang w:val="en-GB" w:eastAsia="en-US"/>
    </w:rPr>
  </w:style>
  <w:style w:type="paragraph" w:customStyle="1" w:styleId="CPMProposal">
    <w:name w:val="CPM_Proposal"/>
    <w:basedOn w:val="Proposal"/>
    <w:qFormat/>
    <w:rsid w:val="004F5C50"/>
  </w:style>
  <w:style w:type="paragraph" w:customStyle="1" w:styleId="CPMReasons">
    <w:name w:val="CPM_Reasons"/>
    <w:basedOn w:val="Reasons"/>
    <w:qFormat/>
    <w:rsid w:val="004F5C50"/>
  </w:style>
  <w:style w:type="paragraph" w:customStyle="1" w:styleId="Heading1CPM">
    <w:name w:val="Heading 1_CPM"/>
    <w:basedOn w:val="Titre1"/>
    <w:qFormat/>
    <w:rsid w:val="004F5C50"/>
    <w:pPr>
      <w:spacing w:after="120"/>
    </w:pPr>
    <w:rPr>
      <w:rFonts w:ascii="Times New Roman Bold" w:hAnsi="Times New Roman Bold" w:cs="Times New Roman Bold"/>
    </w:rPr>
  </w:style>
  <w:style w:type="character" w:customStyle="1" w:styleId="HeadingbChar">
    <w:name w:val="Heading_b Char"/>
    <w:link w:val="Headingb"/>
    <w:qFormat/>
    <w:locked/>
    <w:rsid w:val="004F5C50"/>
    <w:rPr>
      <w:rFonts w:ascii="Times New Roman Bold" w:hAnsi="Times New Roman Bold" w:cs="Times New Roman Bold"/>
      <w:b/>
      <w:sz w:val="24"/>
      <w:lang w:val="fr-CH" w:eastAsia="en-US"/>
    </w:rPr>
  </w:style>
  <w:style w:type="character" w:customStyle="1" w:styleId="ProposalChar">
    <w:name w:val="Proposal Char"/>
    <w:basedOn w:val="Policepardfaut"/>
    <w:link w:val="Proposal"/>
    <w:qFormat/>
    <w:locked/>
    <w:rsid w:val="009E3EA4"/>
    <w:rPr>
      <w:rFonts w:ascii="Times New Roman" w:hAnsi="Times New Roman Bold"/>
      <w:b/>
      <w:sz w:val="24"/>
      <w:lang w:val="en-GB" w:eastAsia="en-US"/>
    </w:rPr>
  </w:style>
  <w:style w:type="character" w:customStyle="1" w:styleId="AppendixNoChar">
    <w:name w:val="Appendix_No Char"/>
    <w:basedOn w:val="Policepardfaut"/>
    <w:link w:val="AppendixNo"/>
    <w:locked/>
    <w:rsid w:val="009E3EA4"/>
    <w:rPr>
      <w:rFonts w:ascii="Times New Roman" w:hAnsi="Times New Roman"/>
      <w:caps/>
      <w:sz w:val="28"/>
      <w:lang w:val="en-GB" w:eastAsia="en-US"/>
    </w:rPr>
  </w:style>
  <w:style w:type="character" w:customStyle="1" w:styleId="AppendixtitleChar">
    <w:name w:val="Appendix_title Char"/>
    <w:basedOn w:val="Policepardfaut"/>
    <w:link w:val="Appendixtitle"/>
    <w:rsid w:val="009E3EA4"/>
    <w:rPr>
      <w:rFonts w:ascii="Times New Roman Bold" w:hAnsi="Times New Roman Bold"/>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6817">
      <w:bodyDiv w:val="1"/>
      <w:marLeft w:val="0"/>
      <w:marRight w:val="0"/>
      <w:marTop w:val="0"/>
      <w:marBottom w:val="0"/>
      <w:divBdr>
        <w:top w:val="none" w:sz="0" w:space="0" w:color="auto"/>
        <w:left w:val="none" w:sz="0" w:space="0" w:color="auto"/>
        <w:bottom w:val="none" w:sz="0" w:space="0" w:color="auto"/>
        <w:right w:val="none" w:sz="0" w:space="0" w:color="auto"/>
      </w:divBdr>
    </w:div>
    <w:div w:id="709457172">
      <w:bodyDiv w:val="1"/>
      <w:marLeft w:val="0"/>
      <w:marRight w:val="0"/>
      <w:marTop w:val="0"/>
      <w:marBottom w:val="0"/>
      <w:divBdr>
        <w:top w:val="none" w:sz="0" w:space="0" w:color="auto"/>
        <w:left w:val="none" w:sz="0" w:space="0" w:color="auto"/>
        <w:bottom w:val="none" w:sz="0" w:space="0" w:color="auto"/>
        <w:right w:val="none" w:sz="0" w:space="0" w:color="auto"/>
      </w:divBdr>
      <w:divsChild>
        <w:div w:id="1553493153">
          <w:marLeft w:val="0"/>
          <w:marRight w:val="0"/>
          <w:marTop w:val="0"/>
          <w:marBottom w:val="180"/>
          <w:divBdr>
            <w:top w:val="none" w:sz="0" w:space="0" w:color="auto"/>
            <w:left w:val="none" w:sz="0" w:space="0" w:color="auto"/>
            <w:bottom w:val="none" w:sz="0" w:space="0" w:color="auto"/>
            <w:right w:val="none" w:sz="0" w:space="0" w:color="auto"/>
          </w:divBdr>
        </w:div>
      </w:divsChild>
    </w:div>
    <w:div w:id="176765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R23-WRC23-C-4125!A15!MSW-E</DPM_x0020_File_x0020_name>
    <DPM_x0020_Author xmlns="32a1a8c5-2265-4ebc-b7a0-2071e2c5c9bb" xsi:nil="false">Conference Proposals Interface (CPI)</DPM_x0020_Author>
    <DPM_x0020_Version xmlns="32a1a8c5-2265-4ebc-b7a0-2071e2c5c9bb" xsi:nil="false">CPI_2019.11.13.01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95E4B3-6C24-48DF-BE44-7831BFAC025D}">
  <ds:schemaRefs>
    <ds:schemaRef ds:uri="http://schemas.openxmlformats.org/officeDocument/2006/bibliography"/>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1D77E39F-A29D-44AE-B26B-9BCF52B452D7}">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AA82EBEB-277A-4C30-A554-F8DA19B21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13492</Words>
  <Characters>74210</Characters>
  <Application>Microsoft Office Word</Application>
  <DocSecurity>0</DocSecurity>
  <Lines>618</Lines>
  <Paragraphs>175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R23-WRC23-C-4125!A15!MSW-E</vt:lpstr>
      <vt:lpstr>R23-WRC23-C-4125!A15!MSW-E</vt:lpstr>
    </vt:vector>
  </TitlesOfParts>
  <Manager>General Secretariat - Pool</Manager>
  <Company>International Telecommunication Union (ITU)</Company>
  <LinksUpToDate>false</LinksUpToDate>
  <CharactersWithSpaces>87527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R23-WRC23-C-4125!A15!MSW-E</dc:title>
  <dc:subject>World Radiocommunication Conference - 2019</dc:subject>
  <dc:creator>manias</dc:creator>
  <cp:keywords>CPI_2019.11.13.01</cp:keywords>
  <dc:description>Uploaded on 2015.07.06</dc:description>
  <cp:lastModifiedBy>OFCOM</cp:lastModifiedBy>
  <cp:revision>2</cp:revision>
  <cp:lastPrinted>2017-02-10T08:23:00Z</cp:lastPrinted>
  <dcterms:created xsi:type="dcterms:W3CDTF">2023-09-26T07:18:00Z</dcterms:created>
  <dcterms:modified xsi:type="dcterms:W3CDTF">2023-09-26T07:18:00Z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